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D75F793" w14:textId="77777777" w:rsidTr="00D74AE1">
        <w:trPr>
          <w:trHeight w:hRule="exact" w:val="2948"/>
        </w:trPr>
        <w:tc>
          <w:tcPr>
            <w:tcW w:w="11185" w:type="dxa"/>
            <w:vAlign w:val="center"/>
          </w:tcPr>
          <w:p w14:paraId="37BFA050" w14:textId="77777777" w:rsidR="00974E99" w:rsidRPr="00974E99" w:rsidRDefault="00974E99" w:rsidP="00E21A27">
            <w:pPr>
              <w:pStyle w:val="Documenttype"/>
            </w:pPr>
            <w:r w:rsidRPr="00974E99">
              <w:t>I</w:t>
            </w:r>
            <w:bookmarkStart w:id="0" w:name="_Ref446317644"/>
            <w:bookmarkStart w:id="1" w:name="_Ref450646359"/>
            <w:bookmarkEnd w:id="0"/>
            <w:bookmarkEnd w:id="1"/>
            <w:r w:rsidRPr="00974E99">
              <w:t xml:space="preserve">ALA </w:t>
            </w:r>
            <w:r w:rsidR="0093492E">
              <w:t>G</w:t>
            </w:r>
            <w:r w:rsidR="00722236">
              <w:t>uideline</w:t>
            </w:r>
          </w:p>
        </w:tc>
      </w:tr>
    </w:tbl>
    <w:p w14:paraId="41A7AC6D" w14:textId="77777777" w:rsidR="008972C3" w:rsidRDefault="008972C3" w:rsidP="003274DB"/>
    <w:p w14:paraId="588EAC42" w14:textId="77777777" w:rsidR="00D74AE1" w:rsidRDefault="00D74AE1" w:rsidP="003274DB"/>
    <w:p w14:paraId="747357EF" w14:textId="77777777" w:rsidR="0093492E" w:rsidRDefault="0026038D" w:rsidP="0026038D">
      <w:pPr>
        <w:pStyle w:val="Documentnumber"/>
      </w:pPr>
      <w:r>
        <w:t>1</w:t>
      </w:r>
      <w:r w:rsidR="00027190">
        <w:t>067-1</w:t>
      </w:r>
    </w:p>
    <w:p w14:paraId="0801649D" w14:textId="77777777" w:rsidR="0026038D" w:rsidRDefault="0026038D" w:rsidP="003274DB">
      <w:bookmarkStart w:id="2" w:name="_GoBack"/>
      <w:bookmarkEnd w:id="2"/>
    </w:p>
    <w:p w14:paraId="387D8705" w14:textId="77777777" w:rsidR="00776004" w:rsidRPr="00796C37" w:rsidRDefault="00796C37" w:rsidP="00796C37">
      <w:pPr>
        <w:pStyle w:val="Documentname"/>
      </w:pPr>
      <w:r w:rsidRPr="00796C37">
        <w:t>Total Electrical Loads of Aids to Navigation</w:t>
      </w:r>
    </w:p>
    <w:p w14:paraId="42B19632" w14:textId="77777777" w:rsidR="00CF49CC" w:rsidRDefault="00CF49CC" w:rsidP="00D74AE1"/>
    <w:p w14:paraId="31DBCBAA" w14:textId="77777777" w:rsidR="004E0BBB" w:rsidRDefault="004E0BBB" w:rsidP="00D74AE1"/>
    <w:p w14:paraId="582107E2" w14:textId="77777777" w:rsidR="004E0BBB" w:rsidRDefault="004E0BBB" w:rsidP="00D74AE1"/>
    <w:p w14:paraId="06383BC0" w14:textId="77777777" w:rsidR="004E0BBB" w:rsidRDefault="004E0BBB" w:rsidP="00D74AE1"/>
    <w:p w14:paraId="3658F5A4" w14:textId="77777777" w:rsidR="004E0BBB" w:rsidRDefault="004E0BBB" w:rsidP="00D74AE1"/>
    <w:p w14:paraId="0DD45399" w14:textId="77777777" w:rsidR="004E0BBB" w:rsidRDefault="004E0BBB" w:rsidP="00D74AE1"/>
    <w:p w14:paraId="2597BED8" w14:textId="77777777" w:rsidR="004E0BBB" w:rsidRDefault="004E0BBB" w:rsidP="00D74AE1"/>
    <w:p w14:paraId="49812907" w14:textId="77777777" w:rsidR="004E0BBB" w:rsidRDefault="004E0BBB" w:rsidP="00D74AE1"/>
    <w:p w14:paraId="7B0FD319" w14:textId="77777777" w:rsidR="004E0BBB" w:rsidRDefault="004E0BBB" w:rsidP="00D74AE1"/>
    <w:p w14:paraId="292252F4" w14:textId="77777777" w:rsidR="004E0BBB" w:rsidRDefault="004E0BBB" w:rsidP="00D74AE1"/>
    <w:p w14:paraId="24D531A2" w14:textId="77777777" w:rsidR="004E0BBB" w:rsidRDefault="004E0BBB" w:rsidP="00D74AE1"/>
    <w:p w14:paraId="21DDE946" w14:textId="77777777" w:rsidR="004E0BBB" w:rsidRDefault="004E0BBB" w:rsidP="00D74AE1"/>
    <w:p w14:paraId="594AD89A" w14:textId="77777777" w:rsidR="004E0BBB" w:rsidRDefault="004E0BBB" w:rsidP="00D74AE1"/>
    <w:p w14:paraId="2764724D" w14:textId="77777777" w:rsidR="004E0BBB" w:rsidRDefault="004E0BBB" w:rsidP="00D74AE1"/>
    <w:p w14:paraId="5381AC18" w14:textId="77777777" w:rsidR="004E0BBB" w:rsidRDefault="004E0BBB" w:rsidP="00D74AE1"/>
    <w:p w14:paraId="30B3F06F" w14:textId="77777777" w:rsidR="004E0BBB" w:rsidRDefault="004E0BBB" w:rsidP="00D74AE1"/>
    <w:p w14:paraId="021B9264" w14:textId="77777777" w:rsidR="004E0BBB" w:rsidRDefault="004E0BBB" w:rsidP="00D74AE1"/>
    <w:p w14:paraId="76CBC56A" w14:textId="77777777" w:rsidR="00734BC6" w:rsidRDefault="00734BC6" w:rsidP="00D74AE1"/>
    <w:p w14:paraId="02617178" w14:textId="77777777" w:rsidR="004E0BBB" w:rsidRDefault="004E0BBB" w:rsidP="00D74AE1"/>
    <w:p w14:paraId="6F4AB9AB" w14:textId="77777777" w:rsidR="004E0BBB" w:rsidRDefault="004E0BBB" w:rsidP="00D74AE1"/>
    <w:p w14:paraId="20C1D45B" w14:textId="77777777" w:rsidR="004E0BBB" w:rsidRDefault="004E0BBB" w:rsidP="00D74AE1"/>
    <w:p w14:paraId="46FC5B95" w14:textId="77777777" w:rsidR="004E0BBB" w:rsidRDefault="004E0BBB" w:rsidP="00D74AE1"/>
    <w:p w14:paraId="5A5249A1" w14:textId="77777777" w:rsidR="004E0BBB" w:rsidRDefault="004E0BBB" w:rsidP="00D74AE1"/>
    <w:p w14:paraId="21DF91E9" w14:textId="77777777" w:rsidR="004E0BBB" w:rsidRDefault="004E0BBB" w:rsidP="00D74AE1"/>
    <w:p w14:paraId="18ED6B1E" w14:textId="77777777" w:rsidR="004E0BBB" w:rsidRDefault="004E0BBB" w:rsidP="004E0BBB">
      <w:pPr>
        <w:pStyle w:val="Editionnumber"/>
      </w:pPr>
      <w:r>
        <w:t xml:space="preserve">Edition </w:t>
      </w:r>
      <w:commentRangeStart w:id="3"/>
      <w:r>
        <w:t>1.0</w:t>
      </w:r>
      <w:commentRangeEnd w:id="3"/>
      <w:r w:rsidR="002962C9">
        <w:rPr>
          <w:rStyle w:val="CommentReference"/>
          <w:b w:val="0"/>
          <w:color w:val="auto"/>
        </w:rPr>
        <w:commentReference w:id="3"/>
      </w:r>
    </w:p>
    <w:p w14:paraId="67331EB6" w14:textId="46DCD0CC" w:rsidR="004E0BBB" w:rsidRDefault="002962C9" w:rsidP="004E0BBB">
      <w:pPr>
        <w:pStyle w:val="Documentdate"/>
      </w:pPr>
      <w:ins w:id="4" w:author="Michael Hadley" w:date="2016-07-13T13:26:00Z">
        <w:r>
          <w:t xml:space="preserve">Document </w:t>
        </w:r>
        <w:commentRangeStart w:id="5"/>
        <w:r>
          <w:t>Date</w:t>
        </w:r>
        <w:commentRangeEnd w:id="5"/>
        <w:r>
          <w:rPr>
            <w:rStyle w:val="CommentReference"/>
            <w:b w:val="0"/>
            <w:color w:val="auto"/>
          </w:rPr>
          <w:commentReference w:id="5"/>
        </w:r>
      </w:ins>
      <w:del w:id="6" w:author="Michael Hadley" w:date="2016-07-13T13:26:00Z">
        <w:r w:rsidR="00776824" w:rsidDel="002962C9">
          <w:delText>May 2009</w:delText>
        </w:r>
      </w:del>
    </w:p>
    <w:p w14:paraId="2F2E0A8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456B1C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93B561D" w14:textId="77777777" w:rsidTr="005E4659">
        <w:tc>
          <w:tcPr>
            <w:tcW w:w="1908" w:type="dxa"/>
          </w:tcPr>
          <w:p w14:paraId="5CEF5691" w14:textId="77777777" w:rsidR="00914E26" w:rsidRPr="00460028" w:rsidRDefault="00914E26" w:rsidP="00414698">
            <w:pPr>
              <w:pStyle w:val="Tableheading"/>
            </w:pPr>
            <w:r w:rsidRPr="00460028">
              <w:t>Date</w:t>
            </w:r>
          </w:p>
        </w:tc>
        <w:tc>
          <w:tcPr>
            <w:tcW w:w="3576" w:type="dxa"/>
          </w:tcPr>
          <w:p w14:paraId="64D8DDC1" w14:textId="77777777" w:rsidR="00914E26" w:rsidRPr="00460028" w:rsidRDefault="00914E26" w:rsidP="00414698">
            <w:pPr>
              <w:pStyle w:val="Tableheading"/>
            </w:pPr>
            <w:r w:rsidRPr="00460028">
              <w:t>Page / Section Revised</w:t>
            </w:r>
          </w:p>
        </w:tc>
        <w:tc>
          <w:tcPr>
            <w:tcW w:w="5001" w:type="dxa"/>
          </w:tcPr>
          <w:p w14:paraId="6EC01039" w14:textId="77777777" w:rsidR="00914E26" w:rsidRPr="00460028" w:rsidRDefault="00914E26" w:rsidP="00414698">
            <w:pPr>
              <w:pStyle w:val="Tableheading"/>
            </w:pPr>
            <w:r w:rsidRPr="00460028">
              <w:t>Requirement for Revision</w:t>
            </w:r>
          </w:p>
        </w:tc>
      </w:tr>
      <w:tr w:rsidR="005E4659" w:rsidRPr="00460028" w14:paraId="6013BE82" w14:textId="77777777" w:rsidTr="005E4659">
        <w:trPr>
          <w:trHeight w:val="851"/>
        </w:trPr>
        <w:tc>
          <w:tcPr>
            <w:tcW w:w="1908" w:type="dxa"/>
            <w:vAlign w:val="center"/>
          </w:tcPr>
          <w:p w14:paraId="546376AB" w14:textId="77777777" w:rsidR="00914E26" w:rsidRPr="00C27E08" w:rsidRDefault="00914E26" w:rsidP="00914E26">
            <w:pPr>
              <w:pStyle w:val="Tabletext"/>
            </w:pPr>
          </w:p>
        </w:tc>
        <w:tc>
          <w:tcPr>
            <w:tcW w:w="3576" w:type="dxa"/>
            <w:vAlign w:val="center"/>
          </w:tcPr>
          <w:p w14:paraId="06CC59B0" w14:textId="77777777" w:rsidR="00914E26" w:rsidRPr="00C27E08" w:rsidRDefault="00914E26" w:rsidP="00914E26">
            <w:pPr>
              <w:pStyle w:val="Tabletext"/>
            </w:pPr>
          </w:p>
        </w:tc>
        <w:tc>
          <w:tcPr>
            <w:tcW w:w="5001" w:type="dxa"/>
            <w:vAlign w:val="center"/>
          </w:tcPr>
          <w:p w14:paraId="68996710" w14:textId="5D804A38" w:rsidR="00914E26" w:rsidRPr="00460028" w:rsidRDefault="00AE73CE" w:rsidP="001E7CF6">
            <w:pPr>
              <w:pStyle w:val="Tabletext"/>
            </w:pPr>
            <w:commentRangeStart w:id="9"/>
            <w:ins w:id="10" w:author="Michael Hadley" w:date="2016-07-13T14:11:00Z">
              <w:r>
                <w:t>Review</w:t>
              </w:r>
              <w:commentRangeEnd w:id="9"/>
              <w:r>
                <w:rPr>
                  <w:rStyle w:val="CommentReference"/>
                  <w:color w:val="auto"/>
                </w:rPr>
                <w:commentReference w:id="9"/>
              </w:r>
            </w:ins>
            <w:ins w:id="11" w:author="Michael Hadley" w:date="2016-07-13T12:15:00Z">
              <w:r w:rsidR="001E7CF6">
                <w:t xml:space="preserve"> and update following the realignment of the documentation to the standards</w:t>
              </w:r>
            </w:ins>
          </w:p>
        </w:tc>
      </w:tr>
      <w:tr w:rsidR="005E4659" w:rsidRPr="00460028" w14:paraId="26F08291" w14:textId="77777777" w:rsidTr="005E4659">
        <w:trPr>
          <w:trHeight w:val="851"/>
        </w:trPr>
        <w:tc>
          <w:tcPr>
            <w:tcW w:w="1908" w:type="dxa"/>
            <w:vAlign w:val="center"/>
          </w:tcPr>
          <w:p w14:paraId="70805811" w14:textId="77777777" w:rsidR="00914E26" w:rsidRPr="00460028" w:rsidRDefault="00914E26" w:rsidP="00914E26">
            <w:pPr>
              <w:pStyle w:val="Tabletext"/>
            </w:pPr>
          </w:p>
        </w:tc>
        <w:tc>
          <w:tcPr>
            <w:tcW w:w="3576" w:type="dxa"/>
            <w:vAlign w:val="center"/>
          </w:tcPr>
          <w:p w14:paraId="06BF7206" w14:textId="77777777" w:rsidR="00914E26" w:rsidRPr="00460028" w:rsidRDefault="00914E26" w:rsidP="00914E26">
            <w:pPr>
              <w:pStyle w:val="Tabletext"/>
            </w:pPr>
          </w:p>
        </w:tc>
        <w:tc>
          <w:tcPr>
            <w:tcW w:w="5001" w:type="dxa"/>
            <w:vAlign w:val="center"/>
          </w:tcPr>
          <w:p w14:paraId="79860EBE" w14:textId="77777777" w:rsidR="00914E26" w:rsidRPr="00460028" w:rsidRDefault="00914E26" w:rsidP="00914E26">
            <w:pPr>
              <w:pStyle w:val="Tabletext"/>
            </w:pPr>
          </w:p>
        </w:tc>
      </w:tr>
      <w:tr w:rsidR="005E4659" w:rsidRPr="00460028" w14:paraId="4F09C5D6" w14:textId="77777777" w:rsidTr="005E4659">
        <w:trPr>
          <w:trHeight w:val="851"/>
        </w:trPr>
        <w:tc>
          <w:tcPr>
            <w:tcW w:w="1908" w:type="dxa"/>
            <w:vAlign w:val="center"/>
          </w:tcPr>
          <w:p w14:paraId="73CDABBF" w14:textId="77777777" w:rsidR="00914E26" w:rsidRPr="00460028" w:rsidRDefault="00914E26" w:rsidP="00914E26">
            <w:pPr>
              <w:pStyle w:val="Tabletext"/>
            </w:pPr>
          </w:p>
        </w:tc>
        <w:tc>
          <w:tcPr>
            <w:tcW w:w="3576" w:type="dxa"/>
            <w:vAlign w:val="center"/>
          </w:tcPr>
          <w:p w14:paraId="3442ABA2" w14:textId="77777777" w:rsidR="00914E26" w:rsidRPr="00460028" w:rsidRDefault="00914E26" w:rsidP="00914E26">
            <w:pPr>
              <w:pStyle w:val="Tabletext"/>
            </w:pPr>
          </w:p>
        </w:tc>
        <w:tc>
          <w:tcPr>
            <w:tcW w:w="5001" w:type="dxa"/>
            <w:vAlign w:val="center"/>
          </w:tcPr>
          <w:p w14:paraId="7CBF3965" w14:textId="77777777" w:rsidR="00914E26" w:rsidRPr="00460028" w:rsidRDefault="00914E26" w:rsidP="00914E26">
            <w:pPr>
              <w:pStyle w:val="Tabletext"/>
            </w:pPr>
          </w:p>
        </w:tc>
      </w:tr>
      <w:tr w:rsidR="005E4659" w:rsidRPr="00460028" w14:paraId="4D889422" w14:textId="77777777" w:rsidTr="005E4659">
        <w:trPr>
          <w:trHeight w:val="851"/>
        </w:trPr>
        <w:tc>
          <w:tcPr>
            <w:tcW w:w="1908" w:type="dxa"/>
            <w:vAlign w:val="center"/>
          </w:tcPr>
          <w:p w14:paraId="44F77D2E" w14:textId="77777777" w:rsidR="00914E26" w:rsidRPr="00460028" w:rsidRDefault="00914E26" w:rsidP="00914E26">
            <w:pPr>
              <w:pStyle w:val="Tabletext"/>
            </w:pPr>
          </w:p>
        </w:tc>
        <w:tc>
          <w:tcPr>
            <w:tcW w:w="3576" w:type="dxa"/>
            <w:vAlign w:val="center"/>
          </w:tcPr>
          <w:p w14:paraId="658A30C4" w14:textId="77777777" w:rsidR="00914E26" w:rsidRPr="00460028" w:rsidRDefault="00914E26" w:rsidP="00914E26">
            <w:pPr>
              <w:pStyle w:val="Tabletext"/>
            </w:pPr>
          </w:p>
        </w:tc>
        <w:tc>
          <w:tcPr>
            <w:tcW w:w="5001" w:type="dxa"/>
            <w:vAlign w:val="center"/>
          </w:tcPr>
          <w:p w14:paraId="017DADFE" w14:textId="77777777" w:rsidR="00914E26" w:rsidRPr="00460028" w:rsidRDefault="00914E26" w:rsidP="00914E26">
            <w:pPr>
              <w:pStyle w:val="Tabletext"/>
            </w:pPr>
          </w:p>
        </w:tc>
      </w:tr>
      <w:tr w:rsidR="005E4659" w:rsidRPr="00460028" w14:paraId="49C21149" w14:textId="77777777" w:rsidTr="005E4659">
        <w:trPr>
          <w:trHeight w:val="851"/>
        </w:trPr>
        <w:tc>
          <w:tcPr>
            <w:tcW w:w="1908" w:type="dxa"/>
            <w:vAlign w:val="center"/>
          </w:tcPr>
          <w:p w14:paraId="0BA7B24D" w14:textId="77777777" w:rsidR="00914E26" w:rsidRPr="00460028" w:rsidRDefault="00914E26" w:rsidP="00914E26">
            <w:pPr>
              <w:pStyle w:val="Tabletext"/>
            </w:pPr>
          </w:p>
        </w:tc>
        <w:tc>
          <w:tcPr>
            <w:tcW w:w="3576" w:type="dxa"/>
            <w:vAlign w:val="center"/>
          </w:tcPr>
          <w:p w14:paraId="3B6FD9AA" w14:textId="77777777" w:rsidR="00914E26" w:rsidRPr="00460028" w:rsidRDefault="00914E26" w:rsidP="00914E26">
            <w:pPr>
              <w:pStyle w:val="Tabletext"/>
            </w:pPr>
          </w:p>
        </w:tc>
        <w:tc>
          <w:tcPr>
            <w:tcW w:w="5001" w:type="dxa"/>
            <w:vAlign w:val="center"/>
          </w:tcPr>
          <w:p w14:paraId="4CFE103F" w14:textId="77777777" w:rsidR="00914E26" w:rsidRPr="00460028" w:rsidRDefault="00914E26" w:rsidP="00914E26">
            <w:pPr>
              <w:pStyle w:val="Tabletext"/>
            </w:pPr>
          </w:p>
        </w:tc>
      </w:tr>
      <w:tr w:rsidR="005E4659" w:rsidRPr="00460028" w14:paraId="51A2F60E" w14:textId="77777777" w:rsidTr="005E4659">
        <w:trPr>
          <w:trHeight w:val="851"/>
        </w:trPr>
        <w:tc>
          <w:tcPr>
            <w:tcW w:w="1908" w:type="dxa"/>
            <w:vAlign w:val="center"/>
          </w:tcPr>
          <w:p w14:paraId="351DF38A" w14:textId="77777777" w:rsidR="00914E26" w:rsidRPr="00460028" w:rsidRDefault="00914E26" w:rsidP="00914E26">
            <w:pPr>
              <w:pStyle w:val="Tabletext"/>
            </w:pPr>
          </w:p>
        </w:tc>
        <w:tc>
          <w:tcPr>
            <w:tcW w:w="3576" w:type="dxa"/>
            <w:vAlign w:val="center"/>
          </w:tcPr>
          <w:p w14:paraId="5914BCB0" w14:textId="77777777" w:rsidR="00914E26" w:rsidRPr="00460028" w:rsidRDefault="00914E26" w:rsidP="00914E26">
            <w:pPr>
              <w:pStyle w:val="Tabletext"/>
            </w:pPr>
          </w:p>
        </w:tc>
        <w:tc>
          <w:tcPr>
            <w:tcW w:w="5001" w:type="dxa"/>
            <w:vAlign w:val="center"/>
          </w:tcPr>
          <w:p w14:paraId="0B9797B0" w14:textId="77777777" w:rsidR="00914E26" w:rsidRPr="00460028" w:rsidRDefault="00914E26" w:rsidP="00914E26">
            <w:pPr>
              <w:pStyle w:val="Tabletext"/>
            </w:pPr>
          </w:p>
        </w:tc>
      </w:tr>
      <w:tr w:rsidR="005E4659" w:rsidRPr="00460028" w14:paraId="6A9E48BE" w14:textId="77777777" w:rsidTr="005E4659">
        <w:trPr>
          <w:trHeight w:val="851"/>
        </w:trPr>
        <w:tc>
          <w:tcPr>
            <w:tcW w:w="1908" w:type="dxa"/>
            <w:vAlign w:val="center"/>
          </w:tcPr>
          <w:p w14:paraId="73C65CFC" w14:textId="77777777" w:rsidR="00914E26" w:rsidRPr="00460028" w:rsidRDefault="00914E26" w:rsidP="00914E26">
            <w:pPr>
              <w:pStyle w:val="Tabletext"/>
            </w:pPr>
          </w:p>
        </w:tc>
        <w:tc>
          <w:tcPr>
            <w:tcW w:w="3576" w:type="dxa"/>
            <w:vAlign w:val="center"/>
          </w:tcPr>
          <w:p w14:paraId="1BEA30F3" w14:textId="77777777" w:rsidR="00914E26" w:rsidRPr="00460028" w:rsidRDefault="00914E26" w:rsidP="00914E26">
            <w:pPr>
              <w:pStyle w:val="Tabletext"/>
            </w:pPr>
          </w:p>
        </w:tc>
        <w:tc>
          <w:tcPr>
            <w:tcW w:w="5001" w:type="dxa"/>
            <w:vAlign w:val="center"/>
          </w:tcPr>
          <w:p w14:paraId="0264A86E" w14:textId="77777777" w:rsidR="00914E26" w:rsidRPr="00460028" w:rsidRDefault="00914E26" w:rsidP="00914E26">
            <w:pPr>
              <w:pStyle w:val="Tabletext"/>
            </w:pPr>
          </w:p>
        </w:tc>
      </w:tr>
    </w:tbl>
    <w:p w14:paraId="5559977D" w14:textId="77777777" w:rsidR="00914E26" w:rsidRDefault="00914E26" w:rsidP="00D74AE1"/>
    <w:p w14:paraId="6915678E"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6734404" w14:textId="77777777" w:rsidR="00072A1C" w:rsidRDefault="004A4EC4">
      <w:pPr>
        <w:pStyle w:val="TOC1"/>
        <w:rPr>
          <w:ins w:id="15" w:author="Michael Hadley" w:date="2016-07-13T12:54:00Z"/>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6" w:author="Michael Hadley" w:date="2016-07-13T12:54:00Z">
        <w:r w:rsidR="00072A1C">
          <w:t>1</w:t>
        </w:r>
        <w:r w:rsidR="00072A1C">
          <w:rPr>
            <w:rFonts w:eastAsiaTheme="minorEastAsia"/>
            <w:b w:val="0"/>
            <w:color w:val="auto"/>
            <w:sz w:val="24"/>
            <w:szCs w:val="24"/>
            <w:lang w:val="en-US"/>
          </w:rPr>
          <w:tab/>
        </w:r>
        <w:r w:rsidR="00072A1C">
          <w:t>INTRODUCTION</w:t>
        </w:r>
        <w:r w:rsidR="00072A1C">
          <w:tab/>
        </w:r>
        <w:r w:rsidR="00072A1C">
          <w:fldChar w:fldCharType="begin"/>
        </w:r>
        <w:r w:rsidR="00072A1C">
          <w:instrText xml:space="preserve"> PAGEREF _Toc456177822 \h </w:instrText>
        </w:r>
      </w:ins>
      <w:r w:rsidR="00072A1C">
        <w:fldChar w:fldCharType="separate"/>
      </w:r>
      <w:ins w:id="17" w:author="Michael Hadley" w:date="2016-07-13T12:54:00Z">
        <w:r w:rsidR="00072A1C">
          <w:t>6</w:t>
        </w:r>
        <w:r w:rsidR="00072A1C">
          <w:fldChar w:fldCharType="end"/>
        </w:r>
      </w:ins>
    </w:p>
    <w:p w14:paraId="0F0504C1" w14:textId="77777777" w:rsidR="00072A1C" w:rsidRDefault="00072A1C">
      <w:pPr>
        <w:pStyle w:val="TOC1"/>
        <w:rPr>
          <w:ins w:id="18" w:author="Michael Hadley" w:date="2016-07-13T12:54:00Z"/>
          <w:rFonts w:eastAsiaTheme="minorEastAsia"/>
          <w:b w:val="0"/>
          <w:color w:val="auto"/>
          <w:sz w:val="24"/>
          <w:szCs w:val="24"/>
          <w:lang w:val="en-US"/>
        </w:rPr>
      </w:pPr>
      <w:ins w:id="19" w:author="Michael Hadley" w:date="2016-07-13T12:54:00Z">
        <w:r>
          <w:t>2</w:t>
        </w:r>
        <w:r>
          <w:rPr>
            <w:rFonts w:eastAsiaTheme="minorEastAsia"/>
            <w:b w:val="0"/>
            <w:color w:val="auto"/>
            <w:sz w:val="24"/>
            <w:szCs w:val="24"/>
            <w:lang w:val="en-US"/>
          </w:rPr>
          <w:tab/>
        </w:r>
        <w:r w:rsidRPr="00AB7048">
          <w:t>HOW TO USE THIS GUIDELINE</w:t>
        </w:r>
        <w:r>
          <w:tab/>
        </w:r>
        <w:r>
          <w:fldChar w:fldCharType="begin"/>
        </w:r>
        <w:r>
          <w:instrText xml:space="preserve"> PAGEREF _Toc456177823 \h </w:instrText>
        </w:r>
      </w:ins>
      <w:r>
        <w:fldChar w:fldCharType="separate"/>
      </w:r>
      <w:ins w:id="20" w:author="Michael Hadley" w:date="2016-07-13T12:54:00Z">
        <w:r>
          <w:t>6</w:t>
        </w:r>
        <w:r>
          <w:fldChar w:fldCharType="end"/>
        </w:r>
      </w:ins>
    </w:p>
    <w:p w14:paraId="4E941589" w14:textId="77777777" w:rsidR="00072A1C" w:rsidRDefault="00072A1C">
      <w:pPr>
        <w:pStyle w:val="TOC1"/>
        <w:rPr>
          <w:ins w:id="21" w:author="Michael Hadley" w:date="2016-07-13T12:54:00Z"/>
          <w:rFonts w:eastAsiaTheme="minorEastAsia"/>
          <w:b w:val="0"/>
          <w:color w:val="auto"/>
          <w:sz w:val="24"/>
          <w:szCs w:val="24"/>
          <w:lang w:val="en-US"/>
        </w:rPr>
      </w:pPr>
      <w:ins w:id="22" w:author="Michael Hadley" w:date="2016-07-13T12:54:00Z">
        <w:r>
          <w:t>3</w:t>
        </w:r>
        <w:r>
          <w:rPr>
            <w:rFonts w:eastAsiaTheme="minorEastAsia"/>
            <w:b w:val="0"/>
            <w:color w:val="auto"/>
            <w:sz w:val="24"/>
            <w:szCs w:val="24"/>
            <w:lang w:val="en-US"/>
          </w:rPr>
          <w:tab/>
        </w:r>
        <w:r w:rsidRPr="00AB7048">
          <w:t>AtoN LOAD OVERVIEW</w:t>
        </w:r>
        <w:r>
          <w:tab/>
        </w:r>
        <w:r>
          <w:fldChar w:fldCharType="begin"/>
        </w:r>
        <w:r>
          <w:instrText xml:space="preserve"> PAGEREF _Toc456177824 \h </w:instrText>
        </w:r>
      </w:ins>
      <w:r>
        <w:fldChar w:fldCharType="separate"/>
      </w:r>
      <w:ins w:id="23" w:author="Michael Hadley" w:date="2016-07-13T12:54:00Z">
        <w:r>
          <w:t>6</w:t>
        </w:r>
        <w:r>
          <w:fldChar w:fldCharType="end"/>
        </w:r>
      </w:ins>
    </w:p>
    <w:p w14:paraId="220B162B" w14:textId="77777777" w:rsidR="00072A1C" w:rsidRDefault="00072A1C">
      <w:pPr>
        <w:pStyle w:val="TOC2"/>
        <w:rPr>
          <w:ins w:id="24" w:author="Michael Hadley" w:date="2016-07-13T12:54:00Z"/>
          <w:rFonts w:eastAsiaTheme="minorEastAsia"/>
          <w:color w:val="auto"/>
          <w:sz w:val="24"/>
          <w:szCs w:val="24"/>
          <w:lang w:val="en-US"/>
        </w:rPr>
      </w:pPr>
      <w:ins w:id="25" w:author="Michael Hadley" w:date="2016-07-13T12:54:00Z">
        <w:r>
          <w:t>3.1</w:t>
        </w:r>
        <w:r>
          <w:rPr>
            <w:rFonts w:eastAsiaTheme="minorEastAsia"/>
            <w:color w:val="auto"/>
            <w:sz w:val="24"/>
            <w:szCs w:val="24"/>
            <w:lang w:val="en-US"/>
          </w:rPr>
          <w:tab/>
        </w:r>
        <w:r>
          <w:t>What needs power?</w:t>
        </w:r>
        <w:r>
          <w:tab/>
        </w:r>
        <w:r>
          <w:fldChar w:fldCharType="begin"/>
        </w:r>
        <w:r>
          <w:instrText xml:space="preserve"> PAGEREF _Toc456177825 \h </w:instrText>
        </w:r>
      </w:ins>
      <w:r>
        <w:fldChar w:fldCharType="separate"/>
      </w:r>
      <w:ins w:id="26" w:author="Michael Hadley" w:date="2016-07-13T12:54:00Z">
        <w:r>
          <w:t>6</w:t>
        </w:r>
        <w:r>
          <w:fldChar w:fldCharType="end"/>
        </w:r>
      </w:ins>
    </w:p>
    <w:p w14:paraId="1E5E2A98" w14:textId="77777777" w:rsidR="00072A1C" w:rsidRDefault="00072A1C">
      <w:pPr>
        <w:pStyle w:val="TOC2"/>
        <w:rPr>
          <w:ins w:id="27" w:author="Michael Hadley" w:date="2016-07-13T12:54:00Z"/>
          <w:rFonts w:eastAsiaTheme="minorEastAsia"/>
          <w:color w:val="auto"/>
          <w:sz w:val="24"/>
          <w:szCs w:val="24"/>
          <w:lang w:val="en-US"/>
        </w:rPr>
      </w:pPr>
      <w:ins w:id="28" w:author="Michael Hadley" w:date="2016-07-13T12:54:00Z">
        <w:r>
          <w:t>3.2</w:t>
        </w:r>
        <w:r>
          <w:rPr>
            <w:rFonts w:eastAsiaTheme="minorEastAsia"/>
            <w:color w:val="auto"/>
            <w:sz w:val="24"/>
            <w:szCs w:val="24"/>
            <w:lang w:val="en-US"/>
          </w:rPr>
          <w:tab/>
        </w:r>
        <w:r>
          <w:t>How much power?</w:t>
        </w:r>
        <w:r>
          <w:tab/>
        </w:r>
        <w:r>
          <w:fldChar w:fldCharType="begin"/>
        </w:r>
        <w:r>
          <w:instrText xml:space="preserve"> PAGEREF _Toc456177826 \h </w:instrText>
        </w:r>
      </w:ins>
      <w:r>
        <w:fldChar w:fldCharType="separate"/>
      </w:r>
      <w:ins w:id="29" w:author="Michael Hadley" w:date="2016-07-13T12:54:00Z">
        <w:r>
          <w:t>6</w:t>
        </w:r>
        <w:r>
          <w:fldChar w:fldCharType="end"/>
        </w:r>
      </w:ins>
    </w:p>
    <w:p w14:paraId="1D94BAD3" w14:textId="77777777" w:rsidR="00072A1C" w:rsidRDefault="00072A1C">
      <w:pPr>
        <w:pStyle w:val="TOC2"/>
        <w:rPr>
          <w:ins w:id="30" w:author="Michael Hadley" w:date="2016-07-13T12:54:00Z"/>
          <w:rFonts w:eastAsiaTheme="minorEastAsia"/>
          <w:color w:val="auto"/>
          <w:sz w:val="24"/>
          <w:szCs w:val="24"/>
          <w:lang w:val="en-US"/>
        </w:rPr>
      </w:pPr>
      <w:ins w:id="31" w:author="Michael Hadley" w:date="2016-07-13T12:54:00Z">
        <w:r>
          <w:t>3.3</w:t>
        </w:r>
        <w:r>
          <w:rPr>
            <w:rFonts w:eastAsiaTheme="minorEastAsia"/>
            <w:color w:val="auto"/>
            <w:sz w:val="24"/>
            <w:szCs w:val="24"/>
            <w:lang w:val="en-US"/>
          </w:rPr>
          <w:tab/>
        </w:r>
        <w:r>
          <w:t>How long it needs?</w:t>
        </w:r>
        <w:r>
          <w:tab/>
        </w:r>
        <w:r>
          <w:fldChar w:fldCharType="begin"/>
        </w:r>
        <w:r>
          <w:instrText xml:space="preserve"> PAGEREF _Toc456177827 \h </w:instrText>
        </w:r>
      </w:ins>
      <w:r>
        <w:fldChar w:fldCharType="separate"/>
      </w:r>
      <w:ins w:id="32" w:author="Michael Hadley" w:date="2016-07-13T12:54:00Z">
        <w:r>
          <w:t>6</w:t>
        </w:r>
        <w:r>
          <w:fldChar w:fldCharType="end"/>
        </w:r>
      </w:ins>
    </w:p>
    <w:p w14:paraId="6DCFED91" w14:textId="77777777" w:rsidR="00072A1C" w:rsidRDefault="00072A1C">
      <w:pPr>
        <w:pStyle w:val="TOC2"/>
        <w:rPr>
          <w:ins w:id="33" w:author="Michael Hadley" w:date="2016-07-13T12:54:00Z"/>
          <w:rFonts w:eastAsiaTheme="minorEastAsia"/>
          <w:color w:val="auto"/>
          <w:sz w:val="24"/>
          <w:szCs w:val="24"/>
          <w:lang w:val="en-US"/>
        </w:rPr>
      </w:pPr>
      <w:ins w:id="34" w:author="Michael Hadley" w:date="2016-07-13T12:54:00Z">
        <w:r>
          <w:t>3.4</w:t>
        </w:r>
        <w:r>
          <w:rPr>
            <w:rFonts w:eastAsiaTheme="minorEastAsia"/>
            <w:color w:val="auto"/>
            <w:sz w:val="24"/>
            <w:szCs w:val="24"/>
            <w:lang w:val="en-US"/>
          </w:rPr>
          <w:tab/>
        </w:r>
        <w:r>
          <w:t>When it needs it?</w:t>
        </w:r>
        <w:r>
          <w:tab/>
        </w:r>
        <w:r>
          <w:fldChar w:fldCharType="begin"/>
        </w:r>
        <w:r>
          <w:instrText xml:space="preserve"> PAGEREF _Toc456177828 \h </w:instrText>
        </w:r>
      </w:ins>
      <w:r>
        <w:fldChar w:fldCharType="separate"/>
      </w:r>
      <w:ins w:id="35" w:author="Michael Hadley" w:date="2016-07-13T12:54:00Z">
        <w:r>
          <w:t>6</w:t>
        </w:r>
        <w:r>
          <w:fldChar w:fldCharType="end"/>
        </w:r>
      </w:ins>
    </w:p>
    <w:p w14:paraId="5CD9C75D" w14:textId="77777777" w:rsidR="00072A1C" w:rsidRDefault="00072A1C">
      <w:pPr>
        <w:pStyle w:val="TOC2"/>
        <w:rPr>
          <w:ins w:id="36" w:author="Michael Hadley" w:date="2016-07-13T12:54:00Z"/>
          <w:rFonts w:eastAsiaTheme="minorEastAsia"/>
          <w:color w:val="auto"/>
          <w:sz w:val="24"/>
          <w:szCs w:val="24"/>
          <w:lang w:val="en-US"/>
        </w:rPr>
      </w:pPr>
      <w:ins w:id="37" w:author="Michael Hadley" w:date="2016-07-13T12:54:00Z">
        <w:r w:rsidRPr="00AB7048">
          <w:rPr>
            <w:highlight w:val="yellow"/>
          </w:rPr>
          <w:t>3.5</w:t>
        </w:r>
        <w:r>
          <w:rPr>
            <w:rFonts w:eastAsiaTheme="minorEastAsia"/>
            <w:color w:val="auto"/>
            <w:sz w:val="24"/>
            <w:szCs w:val="24"/>
            <w:lang w:val="en-US"/>
          </w:rPr>
          <w:tab/>
        </w:r>
        <w:r w:rsidRPr="00AB7048">
          <w:rPr>
            <w:highlight w:val="yellow"/>
          </w:rPr>
          <w:t>Quiescent load</w:t>
        </w:r>
        <w:r>
          <w:tab/>
        </w:r>
        <w:r>
          <w:fldChar w:fldCharType="begin"/>
        </w:r>
        <w:r>
          <w:instrText xml:space="preserve"> PAGEREF _Toc456177829 \h </w:instrText>
        </w:r>
      </w:ins>
      <w:r>
        <w:fldChar w:fldCharType="separate"/>
      </w:r>
      <w:ins w:id="38" w:author="Michael Hadley" w:date="2016-07-13T12:54:00Z">
        <w:r>
          <w:t>7</w:t>
        </w:r>
        <w:r>
          <w:fldChar w:fldCharType="end"/>
        </w:r>
      </w:ins>
    </w:p>
    <w:p w14:paraId="29C22602" w14:textId="77777777" w:rsidR="00072A1C" w:rsidRDefault="00072A1C">
      <w:pPr>
        <w:pStyle w:val="TOC2"/>
        <w:rPr>
          <w:ins w:id="39" w:author="Michael Hadley" w:date="2016-07-13T12:54:00Z"/>
          <w:rFonts w:eastAsiaTheme="minorEastAsia"/>
          <w:color w:val="auto"/>
          <w:sz w:val="24"/>
          <w:szCs w:val="24"/>
          <w:lang w:val="en-US"/>
        </w:rPr>
      </w:pPr>
      <w:ins w:id="40" w:author="Michael Hadley" w:date="2016-07-13T12:54:00Z">
        <w:r w:rsidRPr="00AB7048">
          <w:rPr>
            <w:highlight w:val="yellow"/>
          </w:rPr>
          <w:t>3.6</w:t>
        </w:r>
        <w:r>
          <w:rPr>
            <w:rFonts w:eastAsiaTheme="minorEastAsia"/>
            <w:color w:val="auto"/>
            <w:sz w:val="24"/>
            <w:szCs w:val="24"/>
            <w:lang w:val="en-US"/>
          </w:rPr>
          <w:tab/>
        </w:r>
        <w:r w:rsidRPr="00AB7048">
          <w:rPr>
            <w:highlight w:val="yellow"/>
          </w:rPr>
          <w:t>Day/Night loads</w:t>
        </w:r>
        <w:r>
          <w:tab/>
        </w:r>
        <w:r>
          <w:fldChar w:fldCharType="begin"/>
        </w:r>
        <w:r>
          <w:instrText xml:space="preserve"> PAGEREF _Toc456177830 \h </w:instrText>
        </w:r>
      </w:ins>
      <w:r>
        <w:fldChar w:fldCharType="separate"/>
      </w:r>
      <w:ins w:id="41" w:author="Michael Hadley" w:date="2016-07-13T12:54:00Z">
        <w:r>
          <w:t>7</w:t>
        </w:r>
        <w:r>
          <w:fldChar w:fldCharType="end"/>
        </w:r>
      </w:ins>
    </w:p>
    <w:p w14:paraId="1838F1CC" w14:textId="77777777" w:rsidR="00072A1C" w:rsidRDefault="00072A1C">
      <w:pPr>
        <w:pStyle w:val="TOC2"/>
        <w:rPr>
          <w:ins w:id="42" w:author="Michael Hadley" w:date="2016-07-13T12:54:00Z"/>
          <w:rFonts w:eastAsiaTheme="minorEastAsia"/>
          <w:color w:val="auto"/>
          <w:sz w:val="24"/>
          <w:szCs w:val="24"/>
          <w:lang w:val="en-US"/>
        </w:rPr>
      </w:pPr>
      <w:ins w:id="43" w:author="Michael Hadley" w:date="2016-07-13T12:54:00Z">
        <w:r w:rsidRPr="00AB7048">
          <w:rPr>
            <w:highlight w:val="yellow"/>
          </w:rPr>
          <w:t>3.7</w:t>
        </w:r>
        <w:r>
          <w:rPr>
            <w:rFonts w:eastAsiaTheme="minorEastAsia"/>
            <w:color w:val="auto"/>
            <w:sz w:val="24"/>
            <w:szCs w:val="24"/>
            <w:lang w:val="en-US"/>
          </w:rPr>
          <w:tab/>
        </w:r>
        <w:r w:rsidRPr="00AB7048">
          <w:rPr>
            <w:highlight w:val="yellow"/>
          </w:rPr>
          <w:t>Power demand variation</w:t>
        </w:r>
        <w:r>
          <w:tab/>
        </w:r>
        <w:r>
          <w:fldChar w:fldCharType="begin"/>
        </w:r>
        <w:r>
          <w:instrText xml:space="preserve"> PAGEREF _Toc456177831 \h </w:instrText>
        </w:r>
      </w:ins>
      <w:r>
        <w:fldChar w:fldCharType="separate"/>
      </w:r>
      <w:ins w:id="44" w:author="Michael Hadley" w:date="2016-07-13T12:54:00Z">
        <w:r>
          <w:t>7</w:t>
        </w:r>
        <w:r>
          <w:fldChar w:fldCharType="end"/>
        </w:r>
      </w:ins>
    </w:p>
    <w:p w14:paraId="5BA0D522" w14:textId="77777777" w:rsidR="00072A1C" w:rsidRDefault="00072A1C">
      <w:pPr>
        <w:pStyle w:val="TOC1"/>
        <w:rPr>
          <w:ins w:id="45" w:author="Michael Hadley" w:date="2016-07-13T12:54:00Z"/>
          <w:rFonts w:eastAsiaTheme="minorEastAsia"/>
          <w:b w:val="0"/>
          <w:color w:val="auto"/>
          <w:sz w:val="24"/>
          <w:szCs w:val="24"/>
          <w:lang w:val="en-US"/>
        </w:rPr>
      </w:pPr>
      <w:ins w:id="46" w:author="Michael Hadley" w:date="2016-07-13T12:54:00Z">
        <w:r>
          <w:t>4</w:t>
        </w:r>
        <w:r>
          <w:rPr>
            <w:rFonts w:eastAsiaTheme="minorEastAsia"/>
            <w:b w:val="0"/>
            <w:color w:val="auto"/>
            <w:sz w:val="24"/>
            <w:szCs w:val="24"/>
            <w:lang w:val="en-US"/>
          </w:rPr>
          <w:tab/>
        </w:r>
        <w:r w:rsidRPr="00AB7048">
          <w:t>DAILY LOADS INCLUDING SEASONAL VARIATIONS</w:t>
        </w:r>
        <w:r>
          <w:tab/>
        </w:r>
        <w:r>
          <w:fldChar w:fldCharType="begin"/>
        </w:r>
        <w:r>
          <w:instrText xml:space="preserve"> PAGEREF _Toc456177832 \h </w:instrText>
        </w:r>
      </w:ins>
      <w:r>
        <w:fldChar w:fldCharType="separate"/>
      </w:r>
      <w:ins w:id="47" w:author="Michael Hadley" w:date="2016-07-13T12:54:00Z">
        <w:r>
          <w:t>7</w:t>
        </w:r>
        <w:r>
          <w:fldChar w:fldCharType="end"/>
        </w:r>
      </w:ins>
    </w:p>
    <w:p w14:paraId="441D51C4" w14:textId="77777777" w:rsidR="00072A1C" w:rsidRDefault="00072A1C">
      <w:pPr>
        <w:pStyle w:val="TOC2"/>
        <w:rPr>
          <w:ins w:id="48" w:author="Michael Hadley" w:date="2016-07-13T12:54:00Z"/>
          <w:rFonts w:eastAsiaTheme="minorEastAsia"/>
          <w:color w:val="auto"/>
          <w:sz w:val="24"/>
          <w:szCs w:val="24"/>
          <w:lang w:val="en-US"/>
        </w:rPr>
      </w:pPr>
      <w:ins w:id="49" w:author="Michael Hadley" w:date="2016-07-13T12:54:00Z">
        <w:r>
          <w:t>4.1</w:t>
        </w:r>
        <w:r>
          <w:rPr>
            <w:rFonts w:eastAsiaTheme="minorEastAsia"/>
            <w:color w:val="auto"/>
            <w:sz w:val="24"/>
            <w:szCs w:val="24"/>
            <w:lang w:val="en-US"/>
          </w:rPr>
          <w:tab/>
        </w:r>
        <w:r>
          <w:t>Computation of a Daily Load</w:t>
        </w:r>
        <w:r>
          <w:tab/>
        </w:r>
        <w:r>
          <w:fldChar w:fldCharType="begin"/>
        </w:r>
        <w:r>
          <w:instrText xml:space="preserve"> PAGEREF _Toc456177833 \h </w:instrText>
        </w:r>
      </w:ins>
      <w:r>
        <w:fldChar w:fldCharType="separate"/>
      </w:r>
      <w:ins w:id="50" w:author="Michael Hadley" w:date="2016-07-13T12:54:00Z">
        <w:r>
          <w:t>8</w:t>
        </w:r>
        <w:r>
          <w:fldChar w:fldCharType="end"/>
        </w:r>
      </w:ins>
    </w:p>
    <w:p w14:paraId="33D6B2EE" w14:textId="77777777" w:rsidR="00072A1C" w:rsidRDefault="00072A1C">
      <w:pPr>
        <w:pStyle w:val="TOC3"/>
        <w:tabs>
          <w:tab w:val="left" w:pos="1134"/>
          <w:tab w:val="right" w:leader="dot" w:pos="10195"/>
        </w:tabs>
        <w:rPr>
          <w:ins w:id="51" w:author="Michael Hadley" w:date="2016-07-13T12:54:00Z"/>
          <w:rFonts w:eastAsiaTheme="minorEastAsia"/>
          <w:noProof/>
          <w:sz w:val="24"/>
          <w:szCs w:val="24"/>
          <w:lang w:val="en-US"/>
        </w:rPr>
      </w:pPr>
      <w:ins w:id="52" w:author="Michael Hadley" w:date="2016-07-13T12:54:00Z">
        <w:r>
          <w:rPr>
            <w:noProof/>
          </w:rPr>
          <w:t>4.1.1</w:t>
        </w:r>
        <w:r>
          <w:rPr>
            <w:rFonts w:eastAsiaTheme="minorEastAsia"/>
            <w:noProof/>
            <w:sz w:val="24"/>
            <w:szCs w:val="24"/>
            <w:lang w:val="en-US"/>
          </w:rPr>
          <w:tab/>
        </w:r>
        <w:r>
          <w:rPr>
            <w:noProof/>
          </w:rPr>
          <w:t>Duty cycle</w:t>
        </w:r>
        <w:r>
          <w:rPr>
            <w:noProof/>
          </w:rPr>
          <w:tab/>
        </w:r>
        <w:r>
          <w:rPr>
            <w:noProof/>
          </w:rPr>
          <w:fldChar w:fldCharType="begin"/>
        </w:r>
        <w:r>
          <w:rPr>
            <w:noProof/>
          </w:rPr>
          <w:instrText xml:space="preserve"> PAGEREF _Toc456177834 \h </w:instrText>
        </w:r>
      </w:ins>
      <w:r>
        <w:rPr>
          <w:noProof/>
        </w:rPr>
      </w:r>
      <w:r>
        <w:rPr>
          <w:noProof/>
        </w:rPr>
        <w:fldChar w:fldCharType="separate"/>
      </w:r>
      <w:ins w:id="53" w:author="Michael Hadley" w:date="2016-07-13T12:54:00Z">
        <w:r>
          <w:rPr>
            <w:noProof/>
          </w:rPr>
          <w:t>8</w:t>
        </w:r>
        <w:r>
          <w:rPr>
            <w:noProof/>
          </w:rPr>
          <w:fldChar w:fldCharType="end"/>
        </w:r>
      </w:ins>
    </w:p>
    <w:p w14:paraId="4E9B2F6C" w14:textId="77777777" w:rsidR="00072A1C" w:rsidRDefault="00072A1C">
      <w:pPr>
        <w:pStyle w:val="TOC2"/>
        <w:rPr>
          <w:ins w:id="54" w:author="Michael Hadley" w:date="2016-07-13T12:54:00Z"/>
          <w:rFonts w:eastAsiaTheme="minorEastAsia"/>
          <w:color w:val="auto"/>
          <w:sz w:val="24"/>
          <w:szCs w:val="24"/>
          <w:lang w:val="en-US"/>
        </w:rPr>
      </w:pPr>
      <w:ins w:id="55" w:author="Michael Hadley" w:date="2016-07-13T12:54:00Z">
        <w:r>
          <w:t>4.2</w:t>
        </w:r>
        <w:r>
          <w:rPr>
            <w:rFonts w:eastAsiaTheme="minorEastAsia"/>
            <w:color w:val="auto"/>
            <w:sz w:val="24"/>
            <w:szCs w:val="24"/>
            <w:lang w:val="en-US"/>
          </w:rPr>
          <w:tab/>
        </w:r>
        <w:r>
          <w:t>Seasonal Variation of Daily Loads</w:t>
        </w:r>
        <w:r>
          <w:tab/>
        </w:r>
        <w:r>
          <w:fldChar w:fldCharType="begin"/>
        </w:r>
        <w:r>
          <w:instrText xml:space="preserve"> PAGEREF _Toc456177835 \h </w:instrText>
        </w:r>
      </w:ins>
      <w:r>
        <w:fldChar w:fldCharType="separate"/>
      </w:r>
      <w:ins w:id="56" w:author="Michael Hadley" w:date="2016-07-13T12:54:00Z">
        <w:r>
          <w:t>8</w:t>
        </w:r>
        <w:r>
          <w:fldChar w:fldCharType="end"/>
        </w:r>
      </w:ins>
    </w:p>
    <w:p w14:paraId="32772FB5" w14:textId="77777777" w:rsidR="00072A1C" w:rsidRDefault="00072A1C">
      <w:pPr>
        <w:pStyle w:val="TOC3"/>
        <w:tabs>
          <w:tab w:val="left" w:pos="1134"/>
          <w:tab w:val="right" w:leader="dot" w:pos="10195"/>
        </w:tabs>
        <w:rPr>
          <w:ins w:id="57" w:author="Michael Hadley" w:date="2016-07-13T12:54:00Z"/>
          <w:rFonts w:eastAsiaTheme="minorEastAsia"/>
          <w:noProof/>
          <w:sz w:val="24"/>
          <w:szCs w:val="24"/>
          <w:lang w:val="en-US"/>
        </w:rPr>
      </w:pPr>
      <w:ins w:id="58" w:author="Michael Hadley" w:date="2016-07-13T12:54:00Z">
        <w:r>
          <w:rPr>
            <w:noProof/>
          </w:rPr>
          <w:t>4.2.1</w:t>
        </w:r>
        <w:r>
          <w:rPr>
            <w:rFonts w:eastAsiaTheme="minorEastAsia"/>
            <w:noProof/>
            <w:sz w:val="24"/>
            <w:szCs w:val="24"/>
            <w:lang w:val="en-US"/>
          </w:rPr>
          <w:tab/>
        </w:r>
        <w:r>
          <w:rPr>
            <w:noProof/>
          </w:rPr>
          <w:t>Modifiers to H</w:t>
        </w:r>
        <w:r w:rsidRPr="00AB7048">
          <w:rPr>
            <w:noProof/>
            <w:vertAlign w:val="subscript"/>
            <w:lang w:eastAsia="de-DE"/>
          </w:rPr>
          <w:t>darkness</w:t>
        </w:r>
        <w:r>
          <w:rPr>
            <w:noProof/>
          </w:rPr>
          <w:tab/>
        </w:r>
        <w:r>
          <w:rPr>
            <w:noProof/>
          </w:rPr>
          <w:fldChar w:fldCharType="begin"/>
        </w:r>
        <w:r>
          <w:rPr>
            <w:noProof/>
          </w:rPr>
          <w:instrText xml:space="preserve"> PAGEREF _Toc456177836 \h </w:instrText>
        </w:r>
      </w:ins>
      <w:r>
        <w:rPr>
          <w:noProof/>
        </w:rPr>
      </w:r>
      <w:r>
        <w:rPr>
          <w:noProof/>
        </w:rPr>
        <w:fldChar w:fldCharType="separate"/>
      </w:r>
      <w:ins w:id="59" w:author="Michael Hadley" w:date="2016-07-13T12:54:00Z">
        <w:r>
          <w:rPr>
            <w:noProof/>
          </w:rPr>
          <w:t>10</w:t>
        </w:r>
        <w:r>
          <w:rPr>
            <w:noProof/>
          </w:rPr>
          <w:fldChar w:fldCharType="end"/>
        </w:r>
      </w:ins>
    </w:p>
    <w:p w14:paraId="216DF4B1" w14:textId="77777777" w:rsidR="00072A1C" w:rsidRDefault="00072A1C">
      <w:pPr>
        <w:pStyle w:val="TOC1"/>
        <w:rPr>
          <w:ins w:id="60" w:author="Michael Hadley" w:date="2016-07-13T12:54:00Z"/>
          <w:rFonts w:eastAsiaTheme="minorEastAsia"/>
          <w:b w:val="0"/>
          <w:color w:val="auto"/>
          <w:sz w:val="24"/>
          <w:szCs w:val="24"/>
          <w:lang w:val="en-US"/>
        </w:rPr>
      </w:pPr>
      <w:ins w:id="61" w:author="Michael Hadley" w:date="2016-07-13T12:54:00Z">
        <w:r>
          <w:t>5</w:t>
        </w:r>
        <w:r>
          <w:rPr>
            <w:rFonts w:eastAsiaTheme="minorEastAsia"/>
            <w:b w:val="0"/>
            <w:color w:val="auto"/>
            <w:sz w:val="24"/>
            <w:szCs w:val="24"/>
            <w:lang w:val="en-US"/>
          </w:rPr>
          <w:tab/>
        </w:r>
        <w:r w:rsidRPr="00AB7048">
          <w:t>ACTUAL LOADS</w:t>
        </w:r>
        <w:r>
          <w:tab/>
        </w:r>
        <w:r>
          <w:fldChar w:fldCharType="begin"/>
        </w:r>
        <w:r>
          <w:instrText xml:space="preserve"> PAGEREF _Toc456177837 \h </w:instrText>
        </w:r>
      </w:ins>
      <w:r>
        <w:fldChar w:fldCharType="separate"/>
      </w:r>
      <w:ins w:id="62" w:author="Michael Hadley" w:date="2016-07-13T12:54:00Z">
        <w:r>
          <w:t>10</w:t>
        </w:r>
        <w:r>
          <w:fldChar w:fldCharType="end"/>
        </w:r>
      </w:ins>
    </w:p>
    <w:p w14:paraId="1250FE26" w14:textId="77777777" w:rsidR="00072A1C" w:rsidRDefault="00072A1C">
      <w:pPr>
        <w:pStyle w:val="TOC2"/>
        <w:rPr>
          <w:ins w:id="63" w:author="Michael Hadley" w:date="2016-07-13T12:54:00Z"/>
          <w:rFonts w:eastAsiaTheme="minorEastAsia"/>
          <w:color w:val="auto"/>
          <w:sz w:val="24"/>
          <w:szCs w:val="24"/>
          <w:lang w:val="en-US"/>
        </w:rPr>
      </w:pPr>
      <w:ins w:id="64" w:author="Michael Hadley" w:date="2016-07-13T12:54:00Z">
        <w:r>
          <w:t>5.1</w:t>
        </w:r>
        <w:r>
          <w:rPr>
            <w:rFonts w:eastAsiaTheme="minorEastAsia"/>
            <w:color w:val="auto"/>
            <w:sz w:val="24"/>
            <w:szCs w:val="24"/>
            <w:lang w:val="en-US"/>
          </w:rPr>
          <w:tab/>
        </w:r>
        <w:r>
          <w:t>Incandescent Light Sources</w:t>
        </w:r>
        <w:r>
          <w:tab/>
        </w:r>
        <w:r>
          <w:fldChar w:fldCharType="begin"/>
        </w:r>
        <w:r>
          <w:instrText xml:space="preserve"> PAGEREF _Toc456177838 \h </w:instrText>
        </w:r>
      </w:ins>
      <w:r>
        <w:fldChar w:fldCharType="separate"/>
      </w:r>
      <w:ins w:id="65" w:author="Michael Hadley" w:date="2016-07-13T12:54:00Z">
        <w:r>
          <w:t>10</w:t>
        </w:r>
        <w:r>
          <w:fldChar w:fldCharType="end"/>
        </w:r>
      </w:ins>
    </w:p>
    <w:p w14:paraId="4832B519" w14:textId="77777777" w:rsidR="00072A1C" w:rsidRDefault="00072A1C">
      <w:pPr>
        <w:pStyle w:val="TOC2"/>
        <w:rPr>
          <w:ins w:id="66" w:author="Michael Hadley" w:date="2016-07-13T12:54:00Z"/>
          <w:rFonts w:eastAsiaTheme="minorEastAsia"/>
          <w:color w:val="auto"/>
          <w:sz w:val="24"/>
          <w:szCs w:val="24"/>
          <w:lang w:val="en-US"/>
        </w:rPr>
      </w:pPr>
      <w:ins w:id="67" w:author="Michael Hadley" w:date="2016-07-13T12:54:00Z">
        <w:r>
          <w:t>5.2</w:t>
        </w:r>
        <w:r>
          <w:rPr>
            <w:rFonts w:eastAsiaTheme="minorEastAsia"/>
            <w:color w:val="auto"/>
            <w:sz w:val="24"/>
            <w:szCs w:val="24"/>
            <w:lang w:val="en-US"/>
          </w:rPr>
          <w:tab/>
        </w:r>
        <w:r>
          <w:t>LED Light Sources</w:t>
        </w:r>
        <w:r>
          <w:tab/>
        </w:r>
        <w:r>
          <w:fldChar w:fldCharType="begin"/>
        </w:r>
        <w:r>
          <w:instrText xml:space="preserve"> PAGEREF _Toc456177839 \h </w:instrText>
        </w:r>
      </w:ins>
      <w:r>
        <w:fldChar w:fldCharType="separate"/>
      </w:r>
      <w:ins w:id="68" w:author="Michael Hadley" w:date="2016-07-13T12:54:00Z">
        <w:r>
          <w:t>13</w:t>
        </w:r>
        <w:r>
          <w:fldChar w:fldCharType="end"/>
        </w:r>
      </w:ins>
    </w:p>
    <w:p w14:paraId="5C5A49E3" w14:textId="77777777" w:rsidR="00072A1C" w:rsidRDefault="00072A1C">
      <w:pPr>
        <w:pStyle w:val="TOC3"/>
        <w:tabs>
          <w:tab w:val="left" w:pos="1134"/>
          <w:tab w:val="right" w:leader="dot" w:pos="10195"/>
        </w:tabs>
        <w:rPr>
          <w:ins w:id="69" w:author="Michael Hadley" w:date="2016-07-13T12:54:00Z"/>
          <w:rFonts w:eastAsiaTheme="minorEastAsia"/>
          <w:noProof/>
          <w:sz w:val="24"/>
          <w:szCs w:val="24"/>
          <w:lang w:val="en-US"/>
        </w:rPr>
      </w:pPr>
      <w:ins w:id="70" w:author="Michael Hadley" w:date="2016-07-13T12:54:00Z">
        <w:r>
          <w:rPr>
            <w:noProof/>
          </w:rPr>
          <w:t>5.2.1</w:t>
        </w:r>
        <w:r>
          <w:rPr>
            <w:rFonts w:eastAsiaTheme="minorEastAsia"/>
            <w:noProof/>
            <w:sz w:val="24"/>
            <w:szCs w:val="24"/>
            <w:lang w:val="en-US"/>
          </w:rPr>
          <w:tab/>
        </w:r>
        <w:r>
          <w:rPr>
            <w:noProof/>
          </w:rPr>
          <w:t>LED Light Sources with Passive Power Supply Circuitry</w:t>
        </w:r>
        <w:r>
          <w:rPr>
            <w:noProof/>
          </w:rPr>
          <w:tab/>
        </w:r>
        <w:r>
          <w:rPr>
            <w:noProof/>
          </w:rPr>
          <w:fldChar w:fldCharType="begin"/>
        </w:r>
        <w:r>
          <w:rPr>
            <w:noProof/>
          </w:rPr>
          <w:instrText xml:space="preserve"> PAGEREF _Toc456177840 \h </w:instrText>
        </w:r>
      </w:ins>
      <w:r>
        <w:rPr>
          <w:noProof/>
        </w:rPr>
      </w:r>
      <w:r>
        <w:rPr>
          <w:noProof/>
        </w:rPr>
        <w:fldChar w:fldCharType="separate"/>
      </w:r>
      <w:ins w:id="71" w:author="Michael Hadley" w:date="2016-07-13T12:54:00Z">
        <w:r>
          <w:rPr>
            <w:noProof/>
          </w:rPr>
          <w:t>13</w:t>
        </w:r>
        <w:r>
          <w:rPr>
            <w:noProof/>
          </w:rPr>
          <w:fldChar w:fldCharType="end"/>
        </w:r>
      </w:ins>
    </w:p>
    <w:p w14:paraId="0ED16016" w14:textId="77777777" w:rsidR="00072A1C" w:rsidRDefault="00072A1C">
      <w:pPr>
        <w:pStyle w:val="TOC3"/>
        <w:tabs>
          <w:tab w:val="left" w:pos="1134"/>
          <w:tab w:val="right" w:leader="dot" w:pos="10195"/>
        </w:tabs>
        <w:rPr>
          <w:ins w:id="72" w:author="Michael Hadley" w:date="2016-07-13T12:54:00Z"/>
          <w:rFonts w:eastAsiaTheme="minorEastAsia"/>
          <w:noProof/>
          <w:sz w:val="24"/>
          <w:szCs w:val="24"/>
          <w:lang w:val="en-US"/>
        </w:rPr>
      </w:pPr>
      <w:ins w:id="73" w:author="Michael Hadley" w:date="2016-07-13T12:54:00Z">
        <w:r>
          <w:rPr>
            <w:noProof/>
          </w:rPr>
          <w:t>5.2.2</w:t>
        </w:r>
        <w:r>
          <w:rPr>
            <w:rFonts w:eastAsiaTheme="minorEastAsia"/>
            <w:noProof/>
            <w:sz w:val="24"/>
            <w:szCs w:val="24"/>
            <w:lang w:val="en-US"/>
          </w:rPr>
          <w:tab/>
        </w:r>
        <w:r>
          <w:rPr>
            <w:noProof/>
          </w:rPr>
          <w:t>LED Light Sources with Active Linear Power Supply Circuitry</w:t>
        </w:r>
        <w:r>
          <w:rPr>
            <w:noProof/>
          </w:rPr>
          <w:tab/>
        </w:r>
        <w:r>
          <w:rPr>
            <w:noProof/>
          </w:rPr>
          <w:fldChar w:fldCharType="begin"/>
        </w:r>
        <w:r>
          <w:rPr>
            <w:noProof/>
          </w:rPr>
          <w:instrText xml:space="preserve"> PAGEREF _Toc456177841 \h </w:instrText>
        </w:r>
      </w:ins>
      <w:r>
        <w:rPr>
          <w:noProof/>
        </w:rPr>
      </w:r>
      <w:r>
        <w:rPr>
          <w:noProof/>
        </w:rPr>
        <w:fldChar w:fldCharType="separate"/>
      </w:r>
      <w:ins w:id="74" w:author="Michael Hadley" w:date="2016-07-13T12:54:00Z">
        <w:r>
          <w:rPr>
            <w:noProof/>
          </w:rPr>
          <w:t>14</w:t>
        </w:r>
        <w:r>
          <w:rPr>
            <w:noProof/>
          </w:rPr>
          <w:fldChar w:fldCharType="end"/>
        </w:r>
      </w:ins>
    </w:p>
    <w:p w14:paraId="115FDE92" w14:textId="77777777" w:rsidR="00072A1C" w:rsidRDefault="00072A1C">
      <w:pPr>
        <w:pStyle w:val="TOC3"/>
        <w:tabs>
          <w:tab w:val="left" w:pos="1134"/>
          <w:tab w:val="right" w:leader="dot" w:pos="10195"/>
        </w:tabs>
        <w:rPr>
          <w:ins w:id="75" w:author="Michael Hadley" w:date="2016-07-13T12:54:00Z"/>
          <w:rFonts w:eastAsiaTheme="minorEastAsia"/>
          <w:noProof/>
          <w:sz w:val="24"/>
          <w:szCs w:val="24"/>
          <w:lang w:val="en-US"/>
        </w:rPr>
      </w:pPr>
      <w:ins w:id="76" w:author="Michael Hadley" w:date="2016-07-13T12:54:00Z">
        <w:r>
          <w:rPr>
            <w:noProof/>
          </w:rPr>
          <w:t>5.2.3</w:t>
        </w:r>
        <w:r>
          <w:rPr>
            <w:rFonts w:eastAsiaTheme="minorEastAsia"/>
            <w:noProof/>
            <w:sz w:val="24"/>
            <w:szCs w:val="24"/>
            <w:lang w:val="en-US"/>
          </w:rPr>
          <w:tab/>
        </w:r>
        <w:r>
          <w:rPr>
            <w:noProof/>
          </w:rPr>
          <w:t>LED Light Sources with Switching Power Supply Circuitry</w:t>
        </w:r>
        <w:r>
          <w:rPr>
            <w:noProof/>
          </w:rPr>
          <w:tab/>
        </w:r>
        <w:r>
          <w:rPr>
            <w:noProof/>
          </w:rPr>
          <w:fldChar w:fldCharType="begin"/>
        </w:r>
        <w:r>
          <w:rPr>
            <w:noProof/>
          </w:rPr>
          <w:instrText xml:space="preserve"> PAGEREF _Toc456177842 \h </w:instrText>
        </w:r>
      </w:ins>
      <w:r>
        <w:rPr>
          <w:noProof/>
        </w:rPr>
      </w:r>
      <w:r>
        <w:rPr>
          <w:noProof/>
        </w:rPr>
        <w:fldChar w:fldCharType="separate"/>
      </w:r>
      <w:ins w:id="77" w:author="Michael Hadley" w:date="2016-07-13T12:54:00Z">
        <w:r>
          <w:rPr>
            <w:noProof/>
          </w:rPr>
          <w:t>14</w:t>
        </w:r>
        <w:r>
          <w:rPr>
            <w:noProof/>
          </w:rPr>
          <w:fldChar w:fldCharType="end"/>
        </w:r>
      </w:ins>
    </w:p>
    <w:p w14:paraId="25EA51D2" w14:textId="77777777" w:rsidR="00072A1C" w:rsidRDefault="00072A1C">
      <w:pPr>
        <w:pStyle w:val="TOC3"/>
        <w:tabs>
          <w:tab w:val="left" w:pos="1134"/>
          <w:tab w:val="right" w:leader="dot" w:pos="10195"/>
        </w:tabs>
        <w:rPr>
          <w:ins w:id="78" w:author="Michael Hadley" w:date="2016-07-13T12:54:00Z"/>
          <w:rFonts w:eastAsiaTheme="minorEastAsia"/>
          <w:noProof/>
          <w:sz w:val="24"/>
          <w:szCs w:val="24"/>
          <w:lang w:val="en-US"/>
        </w:rPr>
      </w:pPr>
      <w:ins w:id="79" w:author="Michael Hadley" w:date="2016-07-13T12:54:00Z">
        <w:r>
          <w:rPr>
            <w:noProof/>
          </w:rPr>
          <w:t>5.2.4</w:t>
        </w:r>
        <w:r>
          <w:rPr>
            <w:rFonts w:eastAsiaTheme="minorEastAsia"/>
            <w:noProof/>
            <w:sz w:val="24"/>
            <w:szCs w:val="24"/>
            <w:lang w:val="en-US"/>
          </w:rPr>
          <w:tab/>
        </w:r>
        <w:r>
          <w:rPr>
            <w:noProof/>
          </w:rPr>
          <w:t>Complex LED Light Sources</w:t>
        </w:r>
        <w:r>
          <w:rPr>
            <w:noProof/>
          </w:rPr>
          <w:tab/>
        </w:r>
        <w:r>
          <w:rPr>
            <w:noProof/>
          </w:rPr>
          <w:fldChar w:fldCharType="begin"/>
        </w:r>
        <w:r>
          <w:rPr>
            <w:noProof/>
          </w:rPr>
          <w:instrText xml:space="preserve"> PAGEREF _Toc456177843 \h </w:instrText>
        </w:r>
      </w:ins>
      <w:r>
        <w:rPr>
          <w:noProof/>
        </w:rPr>
      </w:r>
      <w:r>
        <w:rPr>
          <w:noProof/>
        </w:rPr>
        <w:fldChar w:fldCharType="separate"/>
      </w:r>
      <w:ins w:id="80" w:author="Michael Hadley" w:date="2016-07-13T12:54:00Z">
        <w:r>
          <w:rPr>
            <w:noProof/>
          </w:rPr>
          <w:t>14</w:t>
        </w:r>
        <w:r>
          <w:rPr>
            <w:noProof/>
          </w:rPr>
          <w:fldChar w:fldCharType="end"/>
        </w:r>
      </w:ins>
    </w:p>
    <w:p w14:paraId="2951A368" w14:textId="77777777" w:rsidR="00072A1C" w:rsidRDefault="00072A1C">
      <w:pPr>
        <w:pStyle w:val="TOC2"/>
        <w:rPr>
          <w:ins w:id="81" w:author="Michael Hadley" w:date="2016-07-13T12:54:00Z"/>
          <w:rFonts w:eastAsiaTheme="minorEastAsia"/>
          <w:color w:val="auto"/>
          <w:sz w:val="24"/>
          <w:szCs w:val="24"/>
          <w:lang w:val="en-US"/>
        </w:rPr>
      </w:pPr>
      <w:ins w:id="82" w:author="Michael Hadley" w:date="2016-07-13T12:54:00Z">
        <w:r w:rsidRPr="00AB7048">
          <w:rPr>
            <w:lang w:val="en-US"/>
          </w:rPr>
          <w:t>5.3</w:t>
        </w:r>
        <w:r>
          <w:rPr>
            <w:rFonts w:eastAsiaTheme="minorEastAsia"/>
            <w:color w:val="auto"/>
            <w:sz w:val="24"/>
            <w:szCs w:val="24"/>
            <w:lang w:val="en-US"/>
          </w:rPr>
          <w:tab/>
        </w:r>
        <w:r w:rsidRPr="00AB7048">
          <w:rPr>
            <w:lang w:val="en-US"/>
          </w:rPr>
          <w:t>Metal Halide</w:t>
        </w:r>
        <w:r>
          <w:tab/>
        </w:r>
        <w:r>
          <w:fldChar w:fldCharType="begin"/>
        </w:r>
        <w:r>
          <w:instrText xml:space="preserve"> PAGEREF _Toc456177844 \h </w:instrText>
        </w:r>
      </w:ins>
      <w:r>
        <w:fldChar w:fldCharType="separate"/>
      </w:r>
      <w:ins w:id="83" w:author="Michael Hadley" w:date="2016-07-13T12:54:00Z">
        <w:r>
          <w:t>15</w:t>
        </w:r>
        <w:r>
          <w:fldChar w:fldCharType="end"/>
        </w:r>
      </w:ins>
    </w:p>
    <w:p w14:paraId="3BF69683" w14:textId="77777777" w:rsidR="00072A1C" w:rsidRDefault="00072A1C">
      <w:pPr>
        <w:pStyle w:val="TOC2"/>
        <w:rPr>
          <w:ins w:id="84" w:author="Michael Hadley" w:date="2016-07-13T12:54:00Z"/>
          <w:rFonts w:eastAsiaTheme="minorEastAsia"/>
          <w:color w:val="auto"/>
          <w:sz w:val="24"/>
          <w:szCs w:val="24"/>
          <w:lang w:val="en-US"/>
        </w:rPr>
      </w:pPr>
      <w:ins w:id="85" w:author="Michael Hadley" w:date="2016-07-13T12:54:00Z">
        <w:r>
          <w:t>5.4</w:t>
        </w:r>
        <w:r>
          <w:rPr>
            <w:rFonts w:eastAsiaTheme="minorEastAsia"/>
            <w:color w:val="auto"/>
            <w:sz w:val="24"/>
            <w:szCs w:val="24"/>
            <w:lang w:val="en-US"/>
          </w:rPr>
          <w:tab/>
        </w:r>
        <w:r>
          <w:t>Flasher / Control</w:t>
        </w:r>
        <w:r>
          <w:tab/>
        </w:r>
        <w:r>
          <w:fldChar w:fldCharType="begin"/>
        </w:r>
        <w:r>
          <w:instrText xml:space="preserve"> PAGEREF _Toc456177845 \h </w:instrText>
        </w:r>
      </w:ins>
      <w:r>
        <w:fldChar w:fldCharType="separate"/>
      </w:r>
      <w:ins w:id="86" w:author="Michael Hadley" w:date="2016-07-13T12:54:00Z">
        <w:r>
          <w:t>15</w:t>
        </w:r>
        <w:r>
          <w:fldChar w:fldCharType="end"/>
        </w:r>
      </w:ins>
    </w:p>
    <w:p w14:paraId="7DF8EF3C" w14:textId="77777777" w:rsidR="00072A1C" w:rsidRDefault="00072A1C">
      <w:pPr>
        <w:pStyle w:val="TOC2"/>
        <w:rPr>
          <w:ins w:id="87" w:author="Michael Hadley" w:date="2016-07-13T12:54:00Z"/>
          <w:rFonts w:eastAsiaTheme="minorEastAsia"/>
          <w:color w:val="auto"/>
          <w:sz w:val="24"/>
          <w:szCs w:val="24"/>
          <w:lang w:val="en-US"/>
        </w:rPr>
      </w:pPr>
      <w:ins w:id="88" w:author="Michael Hadley" w:date="2016-07-13T12:54:00Z">
        <w:r>
          <w:t>5.5</w:t>
        </w:r>
        <w:r>
          <w:rPr>
            <w:rFonts w:eastAsiaTheme="minorEastAsia"/>
            <w:color w:val="auto"/>
            <w:sz w:val="24"/>
            <w:szCs w:val="24"/>
            <w:lang w:val="en-US"/>
          </w:rPr>
          <w:tab/>
        </w:r>
        <w:r>
          <w:t>Self-contained Lanterns</w:t>
        </w:r>
        <w:r>
          <w:tab/>
        </w:r>
        <w:r>
          <w:fldChar w:fldCharType="begin"/>
        </w:r>
        <w:r>
          <w:instrText xml:space="preserve"> PAGEREF _Toc456177846 \h </w:instrText>
        </w:r>
      </w:ins>
      <w:r>
        <w:fldChar w:fldCharType="separate"/>
      </w:r>
      <w:ins w:id="89" w:author="Michael Hadley" w:date="2016-07-13T12:54:00Z">
        <w:r>
          <w:t>16</w:t>
        </w:r>
        <w:r>
          <w:fldChar w:fldCharType="end"/>
        </w:r>
      </w:ins>
    </w:p>
    <w:p w14:paraId="51FED438" w14:textId="77777777" w:rsidR="00072A1C" w:rsidRDefault="00072A1C">
      <w:pPr>
        <w:pStyle w:val="TOC2"/>
        <w:rPr>
          <w:ins w:id="90" w:author="Michael Hadley" w:date="2016-07-13T12:54:00Z"/>
          <w:rFonts w:eastAsiaTheme="minorEastAsia"/>
          <w:color w:val="auto"/>
          <w:sz w:val="24"/>
          <w:szCs w:val="24"/>
          <w:lang w:val="en-US"/>
        </w:rPr>
      </w:pPr>
      <w:ins w:id="91" w:author="Michael Hadley" w:date="2016-07-13T12:54:00Z">
        <w:r>
          <w:t>5.6</w:t>
        </w:r>
        <w:r>
          <w:rPr>
            <w:rFonts w:eastAsiaTheme="minorEastAsia"/>
            <w:color w:val="auto"/>
            <w:sz w:val="24"/>
            <w:szCs w:val="24"/>
            <w:lang w:val="en-US"/>
          </w:rPr>
          <w:tab/>
        </w:r>
        <w:r>
          <w:t>Optic Rotation</w:t>
        </w:r>
        <w:r>
          <w:tab/>
        </w:r>
        <w:r>
          <w:fldChar w:fldCharType="begin"/>
        </w:r>
        <w:r>
          <w:instrText xml:space="preserve"> PAGEREF _Toc456177847 \h </w:instrText>
        </w:r>
      </w:ins>
      <w:r>
        <w:fldChar w:fldCharType="separate"/>
      </w:r>
      <w:ins w:id="92" w:author="Michael Hadley" w:date="2016-07-13T12:54:00Z">
        <w:r>
          <w:t>16</w:t>
        </w:r>
        <w:r>
          <w:fldChar w:fldCharType="end"/>
        </w:r>
      </w:ins>
    </w:p>
    <w:p w14:paraId="38205943" w14:textId="77777777" w:rsidR="00072A1C" w:rsidRDefault="00072A1C">
      <w:pPr>
        <w:pStyle w:val="TOC3"/>
        <w:tabs>
          <w:tab w:val="left" w:pos="1134"/>
          <w:tab w:val="right" w:leader="dot" w:pos="10195"/>
        </w:tabs>
        <w:rPr>
          <w:ins w:id="93" w:author="Michael Hadley" w:date="2016-07-13T12:54:00Z"/>
          <w:rFonts w:eastAsiaTheme="minorEastAsia"/>
          <w:noProof/>
          <w:sz w:val="24"/>
          <w:szCs w:val="24"/>
          <w:lang w:val="en-US"/>
        </w:rPr>
      </w:pPr>
      <w:ins w:id="94" w:author="Michael Hadley" w:date="2016-07-13T12:54:00Z">
        <w:r>
          <w:rPr>
            <w:noProof/>
          </w:rPr>
          <w:t>5.6.1</w:t>
        </w:r>
        <w:r>
          <w:rPr>
            <w:rFonts w:eastAsiaTheme="minorEastAsia"/>
            <w:noProof/>
            <w:sz w:val="24"/>
            <w:szCs w:val="24"/>
            <w:lang w:val="en-US"/>
          </w:rPr>
          <w:tab/>
        </w:r>
        <w:r>
          <w:rPr>
            <w:noProof/>
          </w:rPr>
          <w:t>Optic Rotation Control</w:t>
        </w:r>
        <w:r>
          <w:rPr>
            <w:noProof/>
          </w:rPr>
          <w:tab/>
        </w:r>
        <w:r>
          <w:rPr>
            <w:noProof/>
          </w:rPr>
          <w:fldChar w:fldCharType="begin"/>
        </w:r>
        <w:r>
          <w:rPr>
            <w:noProof/>
          </w:rPr>
          <w:instrText xml:space="preserve"> PAGEREF _Toc456177848 \h </w:instrText>
        </w:r>
      </w:ins>
      <w:r>
        <w:rPr>
          <w:noProof/>
        </w:rPr>
      </w:r>
      <w:r>
        <w:rPr>
          <w:noProof/>
        </w:rPr>
        <w:fldChar w:fldCharType="separate"/>
      </w:r>
      <w:ins w:id="95" w:author="Michael Hadley" w:date="2016-07-13T12:54:00Z">
        <w:r>
          <w:rPr>
            <w:noProof/>
          </w:rPr>
          <w:t>17</w:t>
        </w:r>
        <w:r>
          <w:rPr>
            <w:noProof/>
          </w:rPr>
          <w:fldChar w:fldCharType="end"/>
        </w:r>
      </w:ins>
    </w:p>
    <w:p w14:paraId="4C0D2EEA" w14:textId="77777777" w:rsidR="00072A1C" w:rsidRDefault="00072A1C">
      <w:pPr>
        <w:pStyle w:val="TOC2"/>
        <w:rPr>
          <w:ins w:id="96" w:author="Michael Hadley" w:date="2016-07-13T12:54:00Z"/>
          <w:rFonts w:eastAsiaTheme="minorEastAsia"/>
          <w:color w:val="auto"/>
          <w:sz w:val="24"/>
          <w:szCs w:val="24"/>
          <w:lang w:val="en-US"/>
        </w:rPr>
      </w:pPr>
      <w:ins w:id="97" w:author="Michael Hadley" w:date="2016-07-13T12:54:00Z">
        <w:r>
          <w:t>5.7</w:t>
        </w:r>
        <w:r>
          <w:rPr>
            <w:rFonts w:eastAsiaTheme="minorEastAsia"/>
            <w:color w:val="auto"/>
            <w:sz w:val="24"/>
            <w:szCs w:val="24"/>
            <w:lang w:val="en-US"/>
          </w:rPr>
          <w:tab/>
        </w:r>
        <w:r>
          <w:t>Sound Signal</w:t>
        </w:r>
        <w:r>
          <w:tab/>
        </w:r>
        <w:r>
          <w:fldChar w:fldCharType="begin"/>
        </w:r>
        <w:r>
          <w:instrText xml:space="preserve"> PAGEREF _Toc456177849 \h </w:instrText>
        </w:r>
      </w:ins>
      <w:r>
        <w:fldChar w:fldCharType="separate"/>
      </w:r>
      <w:ins w:id="98" w:author="Michael Hadley" w:date="2016-07-13T12:54:00Z">
        <w:r>
          <w:t>17</w:t>
        </w:r>
        <w:r>
          <w:fldChar w:fldCharType="end"/>
        </w:r>
      </w:ins>
    </w:p>
    <w:p w14:paraId="30CD9D1A" w14:textId="77777777" w:rsidR="00072A1C" w:rsidRDefault="00072A1C">
      <w:pPr>
        <w:pStyle w:val="TOC3"/>
        <w:tabs>
          <w:tab w:val="left" w:pos="1134"/>
          <w:tab w:val="right" w:leader="dot" w:pos="10195"/>
        </w:tabs>
        <w:rPr>
          <w:ins w:id="99" w:author="Michael Hadley" w:date="2016-07-13T12:54:00Z"/>
          <w:rFonts w:eastAsiaTheme="minorEastAsia"/>
          <w:noProof/>
          <w:sz w:val="24"/>
          <w:szCs w:val="24"/>
          <w:lang w:val="en-US"/>
        </w:rPr>
      </w:pPr>
      <w:ins w:id="100" w:author="Michael Hadley" w:date="2016-07-13T12:54:00Z">
        <w:r>
          <w:rPr>
            <w:noProof/>
          </w:rPr>
          <w:t>5.7.1</w:t>
        </w:r>
        <w:r>
          <w:rPr>
            <w:rFonts w:eastAsiaTheme="minorEastAsia"/>
            <w:noProof/>
            <w:sz w:val="24"/>
            <w:szCs w:val="24"/>
            <w:lang w:val="en-US"/>
          </w:rPr>
          <w:tab/>
        </w:r>
        <w:r>
          <w:rPr>
            <w:noProof/>
          </w:rPr>
          <w:t>Sound Signal Control</w:t>
        </w:r>
        <w:r>
          <w:rPr>
            <w:noProof/>
          </w:rPr>
          <w:tab/>
        </w:r>
        <w:r>
          <w:rPr>
            <w:noProof/>
          </w:rPr>
          <w:fldChar w:fldCharType="begin"/>
        </w:r>
        <w:r>
          <w:rPr>
            <w:noProof/>
          </w:rPr>
          <w:instrText xml:space="preserve"> PAGEREF _Toc456177850 \h </w:instrText>
        </w:r>
      </w:ins>
      <w:r>
        <w:rPr>
          <w:noProof/>
        </w:rPr>
      </w:r>
      <w:r>
        <w:rPr>
          <w:noProof/>
        </w:rPr>
        <w:fldChar w:fldCharType="separate"/>
      </w:r>
      <w:ins w:id="101" w:author="Michael Hadley" w:date="2016-07-13T12:54:00Z">
        <w:r>
          <w:rPr>
            <w:noProof/>
          </w:rPr>
          <w:t>17</w:t>
        </w:r>
        <w:r>
          <w:rPr>
            <w:noProof/>
          </w:rPr>
          <w:fldChar w:fldCharType="end"/>
        </w:r>
      </w:ins>
    </w:p>
    <w:p w14:paraId="5B10BCF8" w14:textId="77777777" w:rsidR="00072A1C" w:rsidRDefault="00072A1C">
      <w:pPr>
        <w:pStyle w:val="TOC2"/>
        <w:rPr>
          <w:ins w:id="102" w:author="Michael Hadley" w:date="2016-07-13T12:54:00Z"/>
          <w:rFonts w:eastAsiaTheme="minorEastAsia"/>
          <w:color w:val="auto"/>
          <w:sz w:val="24"/>
          <w:szCs w:val="24"/>
          <w:lang w:val="en-US"/>
        </w:rPr>
      </w:pPr>
      <w:ins w:id="103" w:author="Michael Hadley" w:date="2016-07-13T12:54:00Z">
        <w:r>
          <w:t>5.8</w:t>
        </w:r>
        <w:r>
          <w:rPr>
            <w:rFonts w:eastAsiaTheme="minorEastAsia"/>
            <w:color w:val="auto"/>
            <w:sz w:val="24"/>
            <w:szCs w:val="24"/>
            <w:lang w:val="en-US"/>
          </w:rPr>
          <w:tab/>
        </w:r>
        <w:r>
          <w:t>Visibility Detector</w:t>
        </w:r>
        <w:r>
          <w:tab/>
        </w:r>
        <w:r>
          <w:fldChar w:fldCharType="begin"/>
        </w:r>
        <w:r>
          <w:instrText xml:space="preserve"> PAGEREF _Toc456177851 \h </w:instrText>
        </w:r>
      </w:ins>
      <w:r>
        <w:fldChar w:fldCharType="separate"/>
      </w:r>
      <w:ins w:id="104" w:author="Michael Hadley" w:date="2016-07-13T12:54:00Z">
        <w:r>
          <w:t>17</w:t>
        </w:r>
        <w:r>
          <w:fldChar w:fldCharType="end"/>
        </w:r>
      </w:ins>
    </w:p>
    <w:p w14:paraId="2C2E5DB9" w14:textId="77777777" w:rsidR="00072A1C" w:rsidRDefault="00072A1C">
      <w:pPr>
        <w:pStyle w:val="TOC2"/>
        <w:rPr>
          <w:ins w:id="105" w:author="Michael Hadley" w:date="2016-07-13T12:54:00Z"/>
          <w:rFonts w:eastAsiaTheme="minorEastAsia"/>
          <w:color w:val="auto"/>
          <w:sz w:val="24"/>
          <w:szCs w:val="24"/>
          <w:lang w:val="en-US"/>
        </w:rPr>
      </w:pPr>
      <w:ins w:id="106" w:author="Michael Hadley" w:date="2016-07-13T12:54:00Z">
        <w:r>
          <w:t>5.9</w:t>
        </w:r>
        <w:r>
          <w:rPr>
            <w:rFonts w:eastAsiaTheme="minorEastAsia"/>
            <w:color w:val="auto"/>
            <w:sz w:val="24"/>
            <w:szCs w:val="24"/>
            <w:lang w:val="en-US"/>
          </w:rPr>
          <w:tab/>
        </w:r>
        <w:r>
          <w:t>Control and Monitoring Systems</w:t>
        </w:r>
        <w:r>
          <w:tab/>
        </w:r>
        <w:r>
          <w:fldChar w:fldCharType="begin"/>
        </w:r>
        <w:r>
          <w:instrText xml:space="preserve"> PAGEREF _Toc456177852 \h </w:instrText>
        </w:r>
      </w:ins>
      <w:r>
        <w:fldChar w:fldCharType="separate"/>
      </w:r>
      <w:ins w:id="107" w:author="Michael Hadley" w:date="2016-07-13T12:54:00Z">
        <w:r>
          <w:t>18</w:t>
        </w:r>
        <w:r>
          <w:fldChar w:fldCharType="end"/>
        </w:r>
      </w:ins>
    </w:p>
    <w:p w14:paraId="09CE3DB4" w14:textId="77777777" w:rsidR="00072A1C" w:rsidRDefault="00072A1C">
      <w:pPr>
        <w:pStyle w:val="TOC3"/>
        <w:tabs>
          <w:tab w:val="left" w:pos="1134"/>
          <w:tab w:val="right" w:leader="dot" w:pos="10195"/>
        </w:tabs>
        <w:rPr>
          <w:ins w:id="108" w:author="Michael Hadley" w:date="2016-07-13T12:54:00Z"/>
          <w:rFonts w:eastAsiaTheme="minorEastAsia"/>
          <w:noProof/>
          <w:sz w:val="24"/>
          <w:szCs w:val="24"/>
          <w:lang w:val="en-US"/>
        </w:rPr>
      </w:pPr>
      <w:ins w:id="109" w:author="Michael Hadley" w:date="2016-07-13T12:54:00Z">
        <w:r>
          <w:rPr>
            <w:noProof/>
          </w:rPr>
          <w:t>5.9.1</w:t>
        </w:r>
        <w:r>
          <w:rPr>
            <w:rFonts w:eastAsiaTheme="minorEastAsia"/>
            <w:noProof/>
            <w:sz w:val="24"/>
            <w:szCs w:val="24"/>
            <w:lang w:val="en-US"/>
          </w:rPr>
          <w:tab/>
        </w:r>
        <w:r>
          <w:rPr>
            <w:noProof/>
          </w:rPr>
          <w:t>Control Equipment</w:t>
        </w:r>
        <w:r>
          <w:rPr>
            <w:noProof/>
          </w:rPr>
          <w:tab/>
        </w:r>
        <w:r>
          <w:rPr>
            <w:noProof/>
          </w:rPr>
          <w:fldChar w:fldCharType="begin"/>
        </w:r>
        <w:r>
          <w:rPr>
            <w:noProof/>
          </w:rPr>
          <w:instrText xml:space="preserve"> PAGEREF _Toc456177853 \h </w:instrText>
        </w:r>
      </w:ins>
      <w:r>
        <w:rPr>
          <w:noProof/>
        </w:rPr>
      </w:r>
      <w:r>
        <w:rPr>
          <w:noProof/>
        </w:rPr>
        <w:fldChar w:fldCharType="separate"/>
      </w:r>
      <w:ins w:id="110" w:author="Michael Hadley" w:date="2016-07-13T12:54:00Z">
        <w:r>
          <w:rPr>
            <w:noProof/>
          </w:rPr>
          <w:t>18</w:t>
        </w:r>
        <w:r>
          <w:rPr>
            <w:noProof/>
          </w:rPr>
          <w:fldChar w:fldCharType="end"/>
        </w:r>
      </w:ins>
    </w:p>
    <w:p w14:paraId="4821DE68" w14:textId="77777777" w:rsidR="00072A1C" w:rsidRDefault="00072A1C">
      <w:pPr>
        <w:pStyle w:val="TOC3"/>
        <w:tabs>
          <w:tab w:val="left" w:pos="1134"/>
          <w:tab w:val="right" w:leader="dot" w:pos="10195"/>
        </w:tabs>
        <w:rPr>
          <w:ins w:id="111" w:author="Michael Hadley" w:date="2016-07-13T12:54:00Z"/>
          <w:rFonts w:eastAsiaTheme="minorEastAsia"/>
          <w:noProof/>
          <w:sz w:val="24"/>
          <w:szCs w:val="24"/>
          <w:lang w:val="en-US"/>
        </w:rPr>
      </w:pPr>
      <w:ins w:id="112" w:author="Michael Hadley" w:date="2016-07-13T12:54:00Z">
        <w:r>
          <w:rPr>
            <w:noProof/>
          </w:rPr>
          <w:t>5.9.2</w:t>
        </w:r>
        <w:r>
          <w:rPr>
            <w:rFonts w:eastAsiaTheme="minorEastAsia"/>
            <w:noProof/>
            <w:sz w:val="24"/>
            <w:szCs w:val="24"/>
            <w:lang w:val="en-US"/>
          </w:rPr>
          <w:tab/>
        </w:r>
        <w:r>
          <w:rPr>
            <w:noProof/>
          </w:rPr>
          <w:t>Monitor Systems</w:t>
        </w:r>
        <w:r>
          <w:rPr>
            <w:noProof/>
          </w:rPr>
          <w:tab/>
        </w:r>
        <w:r>
          <w:rPr>
            <w:noProof/>
          </w:rPr>
          <w:fldChar w:fldCharType="begin"/>
        </w:r>
        <w:r>
          <w:rPr>
            <w:noProof/>
          </w:rPr>
          <w:instrText xml:space="preserve"> PAGEREF _Toc456177854 \h </w:instrText>
        </w:r>
      </w:ins>
      <w:r>
        <w:rPr>
          <w:noProof/>
        </w:rPr>
      </w:r>
      <w:r>
        <w:rPr>
          <w:noProof/>
        </w:rPr>
        <w:fldChar w:fldCharType="separate"/>
      </w:r>
      <w:ins w:id="113" w:author="Michael Hadley" w:date="2016-07-13T12:54:00Z">
        <w:r>
          <w:rPr>
            <w:noProof/>
          </w:rPr>
          <w:t>18</w:t>
        </w:r>
        <w:r>
          <w:rPr>
            <w:noProof/>
          </w:rPr>
          <w:fldChar w:fldCharType="end"/>
        </w:r>
      </w:ins>
    </w:p>
    <w:p w14:paraId="565E2893" w14:textId="77777777" w:rsidR="00072A1C" w:rsidRDefault="00072A1C">
      <w:pPr>
        <w:pStyle w:val="TOC2"/>
        <w:rPr>
          <w:ins w:id="114" w:author="Michael Hadley" w:date="2016-07-13T12:54:00Z"/>
          <w:rFonts w:eastAsiaTheme="minorEastAsia"/>
          <w:color w:val="auto"/>
          <w:sz w:val="24"/>
          <w:szCs w:val="24"/>
          <w:lang w:val="en-US"/>
        </w:rPr>
      </w:pPr>
      <w:ins w:id="115" w:author="Michael Hadley" w:date="2016-07-13T12:54:00Z">
        <w:r>
          <w:t>5.10</w:t>
        </w:r>
        <w:r>
          <w:rPr>
            <w:rFonts w:eastAsiaTheme="minorEastAsia"/>
            <w:color w:val="auto"/>
            <w:sz w:val="24"/>
            <w:szCs w:val="24"/>
            <w:lang w:val="en-US"/>
          </w:rPr>
          <w:tab/>
        </w:r>
        <w:r>
          <w:t>Charge Controller</w:t>
        </w:r>
        <w:r>
          <w:tab/>
        </w:r>
        <w:r>
          <w:fldChar w:fldCharType="begin"/>
        </w:r>
        <w:r>
          <w:instrText xml:space="preserve"> PAGEREF _Toc456177855 \h </w:instrText>
        </w:r>
      </w:ins>
      <w:r>
        <w:fldChar w:fldCharType="separate"/>
      </w:r>
      <w:ins w:id="116" w:author="Michael Hadley" w:date="2016-07-13T12:54:00Z">
        <w:r>
          <w:t>18</w:t>
        </w:r>
        <w:r>
          <w:fldChar w:fldCharType="end"/>
        </w:r>
      </w:ins>
    </w:p>
    <w:p w14:paraId="754785B6" w14:textId="77777777" w:rsidR="00072A1C" w:rsidRDefault="00072A1C">
      <w:pPr>
        <w:pStyle w:val="TOC2"/>
        <w:rPr>
          <w:ins w:id="117" w:author="Michael Hadley" w:date="2016-07-13T12:54:00Z"/>
          <w:rFonts w:eastAsiaTheme="minorEastAsia"/>
          <w:color w:val="auto"/>
          <w:sz w:val="24"/>
          <w:szCs w:val="24"/>
          <w:lang w:val="en-US"/>
        </w:rPr>
      </w:pPr>
      <w:ins w:id="118" w:author="Michael Hadley" w:date="2016-07-13T12:54:00Z">
        <w:r>
          <w:t>5.11</w:t>
        </w:r>
        <w:r>
          <w:rPr>
            <w:rFonts w:eastAsiaTheme="minorEastAsia"/>
            <w:color w:val="auto"/>
            <w:sz w:val="24"/>
            <w:szCs w:val="24"/>
            <w:lang w:val="en-US"/>
          </w:rPr>
          <w:tab/>
        </w:r>
        <w:r>
          <w:t>AIS</w:t>
        </w:r>
        <w:r>
          <w:tab/>
        </w:r>
        <w:r>
          <w:fldChar w:fldCharType="begin"/>
        </w:r>
        <w:r>
          <w:instrText xml:space="preserve"> PAGEREF _Toc456177856 \h </w:instrText>
        </w:r>
      </w:ins>
      <w:r>
        <w:fldChar w:fldCharType="separate"/>
      </w:r>
      <w:ins w:id="119" w:author="Michael Hadley" w:date="2016-07-13T12:54:00Z">
        <w:r>
          <w:t>19</w:t>
        </w:r>
        <w:r>
          <w:fldChar w:fldCharType="end"/>
        </w:r>
      </w:ins>
    </w:p>
    <w:p w14:paraId="53E1900D" w14:textId="77777777" w:rsidR="00072A1C" w:rsidRDefault="00072A1C">
      <w:pPr>
        <w:pStyle w:val="TOC3"/>
        <w:tabs>
          <w:tab w:val="left" w:pos="1134"/>
          <w:tab w:val="right" w:leader="dot" w:pos="10195"/>
        </w:tabs>
        <w:rPr>
          <w:ins w:id="120" w:author="Michael Hadley" w:date="2016-07-13T12:54:00Z"/>
          <w:rFonts w:eastAsiaTheme="minorEastAsia"/>
          <w:noProof/>
          <w:sz w:val="24"/>
          <w:szCs w:val="24"/>
          <w:lang w:val="en-US"/>
        </w:rPr>
      </w:pPr>
      <w:ins w:id="121" w:author="Michael Hadley" w:date="2016-07-13T12:54:00Z">
        <w:r>
          <w:rPr>
            <w:noProof/>
          </w:rPr>
          <w:t>5.11.1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_Toc456177857 \h </w:instrText>
        </w:r>
      </w:ins>
      <w:r>
        <w:rPr>
          <w:noProof/>
        </w:rPr>
      </w:r>
      <w:r>
        <w:rPr>
          <w:noProof/>
        </w:rPr>
        <w:fldChar w:fldCharType="separate"/>
      </w:r>
      <w:ins w:id="122" w:author="Michael Hadley" w:date="2016-07-13T12:54:00Z">
        <w:r>
          <w:rPr>
            <w:noProof/>
          </w:rPr>
          <w:t>19</w:t>
        </w:r>
        <w:r>
          <w:rPr>
            <w:noProof/>
          </w:rPr>
          <w:fldChar w:fldCharType="end"/>
        </w:r>
      </w:ins>
    </w:p>
    <w:p w14:paraId="0F602329" w14:textId="77777777" w:rsidR="00072A1C" w:rsidRDefault="00072A1C">
      <w:pPr>
        <w:pStyle w:val="TOC3"/>
        <w:tabs>
          <w:tab w:val="left" w:pos="1134"/>
          <w:tab w:val="right" w:leader="dot" w:pos="10195"/>
        </w:tabs>
        <w:rPr>
          <w:ins w:id="123" w:author="Michael Hadley" w:date="2016-07-13T12:54:00Z"/>
          <w:rFonts w:eastAsiaTheme="minorEastAsia"/>
          <w:noProof/>
          <w:sz w:val="24"/>
          <w:szCs w:val="24"/>
          <w:lang w:val="en-US"/>
        </w:rPr>
      </w:pPr>
      <w:ins w:id="124" w:author="Michael Hadley" w:date="2016-07-13T12:54:00Z">
        <w:r>
          <w:rPr>
            <w:noProof/>
          </w:rPr>
          <w:lastRenderedPageBreak/>
          <w:t>5.11.2</w:t>
        </w:r>
        <w:r>
          <w:rPr>
            <w:rFonts w:eastAsiaTheme="minorEastAsia"/>
            <w:noProof/>
            <w:sz w:val="24"/>
            <w:szCs w:val="24"/>
            <w:lang w:val="en-US"/>
          </w:rPr>
          <w:tab/>
        </w:r>
        <w:r>
          <w:rPr>
            <w:noProof/>
          </w:rPr>
          <w:t>Calculation of the power requirements</w:t>
        </w:r>
        <w:r>
          <w:rPr>
            <w:noProof/>
          </w:rPr>
          <w:tab/>
        </w:r>
        <w:r>
          <w:rPr>
            <w:noProof/>
          </w:rPr>
          <w:fldChar w:fldCharType="begin"/>
        </w:r>
        <w:r>
          <w:rPr>
            <w:noProof/>
          </w:rPr>
          <w:instrText xml:space="preserve"> PAGEREF _Toc456177858 \h </w:instrText>
        </w:r>
      </w:ins>
      <w:r>
        <w:rPr>
          <w:noProof/>
        </w:rPr>
      </w:r>
      <w:r>
        <w:rPr>
          <w:noProof/>
        </w:rPr>
        <w:fldChar w:fldCharType="separate"/>
      </w:r>
      <w:ins w:id="125" w:author="Michael Hadley" w:date="2016-07-13T12:54:00Z">
        <w:r>
          <w:rPr>
            <w:noProof/>
          </w:rPr>
          <w:t>19</w:t>
        </w:r>
        <w:r>
          <w:rPr>
            <w:noProof/>
          </w:rPr>
          <w:fldChar w:fldCharType="end"/>
        </w:r>
      </w:ins>
    </w:p>
    <w:p w14:paraId="7631869A" w14:textId="77777777" w:rsidR="00072A1C" w:rsidRDefault="00072A1C">
      <w:pPr>
        <w:pStyle w:val="TOC3"/>
        <w:tabs>
          <w:tab w:val="left" w:pos="1134"/>
          <w:tab w:val="right" w:leader="dot" w:pos="10195"/>
        </w:tabs>
        <w:rPr>
          <w:ins w:id="126" w:author="Michael Hadley" w:date="2016-07-13T12:54:00Z"/>
          <w:rFonts w:eastAsiaTheme="minorEastAsia"/>
          <w:noProof/>
          <w:sz w:val="24"/>
          <w:szCs w:val="24"/>
          <w:lang w:val="en-US"/>
        </w:rPr>
      </w:pPr>
      <w:ins w:id="127" w:author="Michael Hadley" w:date="2016-07-13T12:54:00Z">
        <w:r>
          <w:rPr>
            <w:noProof/>
          </w:rPr>
          <w:t>5.11.3</w:t>
        </w:r>
        <w:r>
          <w:rPr>
            <w:rFonts w:eastAsiaTheme="minorEastAsia"/>
            <w:noProof/>
            <w:sz w:val="24"/>
            <w:szCs w:val="24"/>
            <w:lang w:val="en-US"/>
          </w:rPr>
          <w:tab/>
        </w:r>
        <w:r>
          <w:rPr>
            <w:noProof/>
          </w:rPr>
          <w:t>FATDMA Operation</w:t>
        </w:r>
        <w:r>
          <w:rPr>
            <w:noProof/>
          </w:rPr>
          <w:tab/>
        </w:r>
        <w:r>
          <w:rPr>
            <w:noProof/>
          </w:rPr>
          <w:fldChar w:fldCharType="begin"/>
        </w:r>
        <w:r>
          <w:rPr>
            <w:noProof/>
          </w:rPr>
          <w:instrText xml:space="preserve"> PAGEREF _Toc456177859 \h </w:instrText>
        </w:r>
      </w:ins>
      <w:r>
        <w:rPr>
          <w:noProof/>
        </w:rPr>
      </w:r>
      <w:r>
        <w:rPr>
          <w:noProof/>
        </w:rPr>
        <w:fldChar w:fldCharType="separate"/>
      </w:r>
      <w:ins w:id="128" w:author="Michael Hadley" w:date="2016-07-13T12:54:00Z">
        <w:r>
          <w:rPr>
            <w:noProof/>
          </w:rPr>
          <w:t>20</w:t>
        </w:r>
        <w:r>
          <w:rPr>
            <w:noProof/>
          </w:rPr>
          <w:fldChar w:fldCharType="end"/>
        </w:r>
      </w:ins>
    </w:p>
    <w:p w14:paraId="6505B050" w14:textId="77777777" w:rsidR="00072A1C" w:rsidRDefault="00072A1C">
      <w:pPr>
        <w:pStyle w:val="TOC2"/>
        <w:rPr>
          <w:ins w:id="129" w:author="Michael Hadley" w:date="2016-07-13T12:54:00Z"/>
          <w:rFonts w:eastAsiaTheme="minorEastAsia"/>
          <w:color w:val="auto"/>
          <w:sz w:val="24"/>
          <w:szCs w:val="24"/>
          <w:lang w:val="en-US"/>
        </w:rPr>
      </w:pPr>
      <w:ins w:id="130" w:author="Michael Hadley" w:date="2016-07-13T12:54:00Z">
        <w:r>
          <w:t>5.12</w:t>
        </w:r>
        <w:r>
          <w:rPr>
            <w:rFonts w:eastAsiaTheme="minorEastAsia"/>
            <w:color w:val="auto"/>
            <w:sz w:val="24"/>
            <w:szCs w:val="24"/>
            <w:lang w:val="en-US"/>
          </w:rPr>
          <w:tab/>
        </w:r>
        <w:r>
          <w:t>RACON</w:t>
        </w:r>
        <w:r>
          <w:tab/>
        </w:r>
        <w:r>
          <w:fldChar w:fldCharType="begin"/>
        </w:r>
        <w:r>
          <w:instrText xml:space="preserve"> PAGEREF _Toc456177860 \h </w:instrText>
        </w:r>
      </w:ins>
      <w:r>
        <w:fldChar w:fldCharType="separate"/>
      </w:r>
      <w:ins w:id="131" w:author="Michael Hadley" w:date="2016-07-13T12:54:00Z">
        <w:r>
          <w:t>20</w:t>
        </w:r>
        <w:r>
          <w:fldChar w:fldCharType="end"/>
        </w:r>
      </w:ins>
    </w:p>
    <w:p w14:paraId="2649DC55" w14:textId="77777777" w:rsidR="00072A1C" w:rsidRDefault="00072A1C">
      <w:pPr>
        <w:pStyle w:val="TOC2"/>
        <w:rPr>
          <w:ins w:id="132" w:author="Michael Hadley" w:date="2016-07-13T12:54:00Z"/>
          <w:rFonts w:eastAsiaTheme="minorEastAsia"/>
          <w:color w:val="auto"/>
          <w:sz w:val="24"/>
          <w:szCs w:val="24"/>
          <w:lang w:val="en-US"/>
        </w:rPr>
      </w:pPr>
      <w:ins w:id="133" w:author="Michael Hadley" w:date="2016-07-13T12:54:00Z">
        <w:r>
          <w:t>5.13</w:t>
        </w:r>
        <w:r>
          <w:rPr>
            <w:rFonts w:eastAsiaTheme="minorEastAsia"/>
            <w:color w:val="auto"/>
            <w:sz w:val="24"/>
            <w:szCs w:val="24"/>
            <w:lang w:val="en-US"/>
          </w:rPr>
          <w:tab/>
        </w:r>
        <w:r>
          <w:t>DGPS</w:t>
        </w:r>
        <w:r>
          <w:tab/>
        </w:r>
        <w:r>
          <w:fldChar w:fldCharType="begin"/>
        </w:r>
        <w:r>
          <w:instrText xml:space="preserve"> PAGEREF _Toc456177861 \h </w:instrText>
        </w:r>
      </w:ins>
      <w:r>
        <w:fldChar w:fldCharType="separate"/>
      </w:r>
      <w:ins w:id="134" w:author="Michael Hadley" w:date="2016-07-13T12:54:00Z">
        <w:r>
          <w:t>20</w:t>
        </w:r>
        <w:r>
          <w:fldChar w:fldCharType="end"/>
        </w:r>
      </w:ins>
    </w:p>
    <w:p w14:paraId="7A967899" w14:textId="77777777" w:rsidR="00072A1C" w:rsidRDefault="00072A1C">
      <w:pPr>
        <w:pStyle w:val="TOC1"/>
        <w:rPr>
          <w:ins w:id="135" w:author="Michael Hadley" w:date="2016-07-13T12:54:00Z"/>
          <w:rFonts w:eastAsiaTheme="minorEastAsia"/>
          <w:b w:val="0"/>
          <w:color w:val="auto"/>
          <w:sz w:val="24"/>
          <w:szCs w:val="24"/>
          <w:lang w:val="en-US"/>
        </w:rPr>
      </w:pPr>
      <w:ins w:id="136" w:author="Michael Hadley" w:date="2016-07-13T12:54:00Z">
        <w:r>
          <w:t>6</w:t>
        </w:r>
        <w:r>
          <w:rPr>
            <w:rFonts w:eastAsiaTheme="minorEastAsia"/>
            <w:b w:val="0"/>
            <w:color w:val="auto"/>
            <w:sz w:val="24"/>
            <w:szCs w:val="24"/>
            <w:lang w:val="en-US"/>
          </w:rPr>
          <w:tab/>
        </w:r>
        <w:r w:rsidRPr="00AB7048">
          <w:t>OTHER LOADS</w:t>
        </w:r>
        <w:r>
          <w:tab/>
        </w:r>
        <w:r>
          <w:fldChar w:fldCharType="begin"/>
        </w:r>
        <w:r>
          <w:instrText xml:space="preserve"> PAGEREF _Toc456177862 \h </w:instrText>
        </w:r>
      </w:ins>
      <w:r>
        <w:fldChar w:fldCharType="separate"/>
      </w:r>
      <w:ins w:id="137" w:author="Michael Hadley" w:date="2016-07-13T12:54:00Z">
        <w:r>
          <w:t>21</w:t>
        </w:r>
        <w:r>
          <w:fldChar w:fldCharType="end"/>
        </w:r>
      </w:ins>
    </w:p>
    <w:p w14:paraId="799D8FF9" w14:textId="77777777" w:rsidR="00072A1C" w:rsidRDefault="00072A1C">
      <w:pPr>
        <w:pStyle w:val="TOC2"/>
        <w:rPr>
          <w:ins w:id="138" w:author="Michael Hadley" w:date="2016-07-13T12:54:00Z"/>
          <w:rFonts w:eastAsiaTheme="minorEastAsia"/>
          <w:color w:val="auto"/>
          <w:sz w:val="24"/>
          <w:szCs w:val="24"/>
          <w:lang w:val="en-US"/>
        </w:rPr>
      </w:pPr>
      <w:ins w:id="139" w:author="Michael Hadley" w:date="2016-07-13T12:54:00Z">
        <w:r>
          <w:t>6.1</w:t>
        </w:r>
        <w:r>
          <w:rPr>
            <w:rFonts w:eastAsiaTheme="minorEastAsia"/>
            <w:color w:val="auto"/>
            <w:sz w:val="24"/>
            <w:szCs w:val="24"/>
            <w:lang w:val="en-US"/>
          </w:rPr>
          <w:tab/>
        </w:r>
        <w:r>
          <w:t>Complementary Loads</w:t>
        </w:r>
        <w:r>
          <w:tab/>
        </w:r>
        <w:r>
          <w:fldChar w:fldCharType="begin"/>
        </w:r>
        <w:r>
          <w:instrText xml:space="preserve"> PAGEREF _Toc456177863 \h </w:instrText>
        </w:r>
      </w:ins>
      <w:r>
        <w:fldChar w:fldCharType="separate"/>
      </w:r>
      <w:ins w:id="140" w:author="Michael Hadley" w:date="2016-07-13T12:54:00Z">
        <w:r>
          <w:t>21</w:t>
        </w:r>
        <w:r>
          <w:fldChar w:fldCharType="end"/>
        </w:r>
      </w:ins>
    </w:p>
    <w:p w14:paraId="2CA9302E" w14:textId="77777777" w:rsidR="00072A1C" w:rsidRDefault="00072A1C">
      <w:pPr>
        <w:pStyle w:val="TOC3"/>
        <w:tabs>
          <w:tab w:val="left" w:pos="1134"/>
          <w:tab w:val="right" w:leader="dot" w:pos="10195"/>
        </w:tabs>
        <w:rPr>
          <w:ins w:id="141" w:author="Michael Hadley" w:date="2016-07-13T12:54:00Z"/>
          <w:rFonts w:eastAsiaTheme="minorEastAsia"/>
          <w:noProof/>
          <w:sz w:val="24"/>
          <w:szCs w:val="24"/>
          <w:lang w:val="en-US"/>
        </w:rPr>
      </w:pPr>
      <w:ins w:id="142" w:author="Michael Hadley" w:date="2016-07-13T12:54:00Z">
        <w:r>
          <w:rPr>
            <w:noProof/>
          </w:rPr>
          <w:t>6.1.1</w:t>
        </w:r>
        <w:r>
          <w:rPr>
            <w:rFonts w:eastAsiaTheme="minorEastAsia"/>
            <w:noProof/>
            <w:sz w:val="24"/>
            <w:szCs w:val="24"/>
            <w:lang w:val="en-US"/>
          </w:rPr>
          <w:tab/>
        </w:r>
        <w:r>
          <w:rPr>
            <w:noProof/>
          </w:rPr>
          <w:t>Illumination of Structures</w:t>
        </w:r>
        <w:r>
          <w:rPr>
            <w:noProof/>
          </w:rPr>
          <w:tab/>
        </w:r>
        <w:r>
          <w:rPr>
            <w:noProof/>
          </w:rPr>
          <w:fldChar w:fldCharType="begin"/>
        </w:r>
        <w:r>
          <w:rPr>
            <w:noProof/>
          </w:rPr>
          <w:instrText xml:space="preserve"> PAGEREF _Toc456177864 \h </w:instrText>
        </w:r>
      </w:ins>
      <w:r>
        <w:rPr>
          <w:noProof/>
        </w:rPr>
      </w:r>
      <w:r>
        <w:rPr>
          <w:noProof/>
        </w:rPr>
        <w:fldChar w:fldCharType="separate"/>
      </w:r>
      <w:ins w:id="143" w:author="Michael Hadley" w:date="2016-07-13T12:54:00Z">
        <w:r>
          <w:rPr>
            <w:noProof/>
          </w:rPr>
          <w:t>21</w:t>
        </w:r>
        <w:r>
          <w:rPr>
            <w:noProof/>
          </w:rPr>
          <w:fldChar w:fldCharType="end"/>
        </w:r>
      </w:ins>
    </w:p>
    <w:p w14:paraId="71AA1DC3" w14:textId="77777777" w:rsidR="00072A1C" w:rsidRDefault="00072A1C">
      <w:pPr>
        <w:pStyle w:val="TOC2"/>
        <w:rPr>
          <w:ins w:id="144" w:author="Michael Hadley" w:date="2016-07-13T12:54:00Z"/>
          <w:rFonts w:eastAsiaTheme="minorEastAsia"/>
          <w:color w:val="auto"/>
          <w:sz w:val="24"/>
          <w:szCs w:val="24"/>
          <w:lang w:val="en-US"/>
        </w:rPr>
      </w:pPr>
      <w:ins w:id="145" w:author="Michael Hadley" w:date="2016-07-13T12:54:00Z">
        <w:r>
          <w:t>6.2</w:t>
        </w:r>
        <w:r>
          <w:rPr>
            <w:rFonts w:eastAsiaTheme="minorEastAsia"/>
            <w:color w:val="auto"/>
            <w:sz w:val="24"/>
            <w:szCs w:val="24"/>
            <w:lang w:val="en-US"/>
          </w:rPr>
          <w:tab/>
        </w:r>
        <w:r>
          <w:t>Non-essential Loads</w:t>
        </w:r>
        <w:r>
          <w:tab/>
        </w:r>
        <w:r>
          <w:fldChar w:fldCharType="begin"/>
        </w:r>
        <w:r>
          <w:instrText xml:space="preserve"> PAGEREF _Toc456177865 \h </w:instrText>
        </w:r>
      </w:ins>
      <w:r>
        <w:fldChar w:fldCharType="separate"/>
      </w:r>
      <w:ins w:id="146" w:author="Michael Hadley" w:date="2016-07-13T12:54:00Z">
        <w:r>
          <w:t>21</w:t>
        </w:r>
        <w:r>
          <w:fldChar w:fldCharType="end"/>
        </w:r>
      </w:ins>
    </w:p>
    <w:p w14:paraId="2644C5DE" w14:textId="77777777" w:rsidR="00072A1C" w:rsidRDefault="00072A1C">
      <w:pPr>
        <w:pStyle w:val="TOC2"/>
        <w:rPr>
          <w:ins w:id="147" w:author="Michael Hadley" w:date="2016-07-13T12:54:00Z"/>
          <w:rFonts w:eastAsiaTheme="minorEastAsia"/>
          <w:color w:val="auto"/>
          <w:sz w:val="24"/>
          <w:szCs w:val="24"/>
          <w:lang w:val="en-US"/>
        </w:rPr>
      </w:pPr>
      <w:ins w:id="148" w:author="Michael Hadley" w:date="2016-07-13T12:54:00Z">
        <w:r>
          <w:t>6.3</w:t>
        </w:r>
        <w:r>
          <w:rPr>
            <w:rFonts w:eastAsiaTheme="minorEastAsia"/>
            <w:color w:val="auto"/>
            <w:sz w:val="24"/>
            <w:szCs w:val="24"/>
            <w:lang w:val="en-US"/>
          </w:rPr>
          <w:tab/>
        </w:r>
        <w:r>
          <w:t>Seasonal Aids</w:t>
        </w:r>
        <w:r>
          <w:tab/>
        </w:r>
        <w:r>
          <w:fldChar w:fldCharType="begin"/>
        </w:r>
        <w:r>
          <w:instrText xml:space="preserve"> PAGEREF _Toc456177866 \h </w:instrText>
        </w:r>
      </w:ins>
      <w:r>
        <w:fldChar w:fldCharType="separate"/>
      </w:r>
      <w:ins w:id="149" w:author="Michael Hadley" w:date="2016-07-13T12:54:00Z">
        <w:r>
          <w:t>21</w:t>
        </w:r>
        <w:r>
          <w:fldChar w:fldCharType="end"/>
        </w:r>
      </w:ins>
    </w:p>
    <w:p w14:paraId="37678B39" w14:textId="77777777" w:rsidR="00072A1C" w:rsidRDefault="00072A1C">
      <w:pPr>
        <w:pStyle w:val="TOC3"/>
        <w:tabs>
          <w:tab w:val="left" w:pos="1134"/>
          <w:tab w:val="right" w:leader="dot" w:pos="10195"/>
        </w:tabs>
        <w:rPr>
          <w:ins w:id="150" w:author="Michael Hadley" w:date="2016-07-13T12:54:00Z"/>
          <w:rFonts w:eastAsiaTheme="minorEastAsia"/>
          <w:noProof/>
          <w:sz w:val="24"/>
          <w:szCs w:val="24"/>
          <w:lang w:val="en-US"/>
        </w:rPr>
      </w:pPr>
      <w:ins w:id="151" w:author="Michael Hadley" w:date="2016-07-13T12:54:00Z">
        <w:r>
          <w:rPr>
            <w:noProof/>
          </w:rPr>
          <w:t>6.3.1</w:t>
        </w:r>
        <w:r>
          <w:rPr>
            <w:rFonts w:eastAsiaTheme="minorEastAsia"/>
            <w:noProof/>
            <w:sz w:val="24"/>
            <w:szCs w:val="24"/>
            <w:lang w:val="en-US"/>
          </w:rPr>
          <w:tab/>
        </w:r>
        <w:r>
          <w:rPr>
            <w:noProof/>
          </w:rPr>
          <w:t>Battery Heating</w:t>
        </w:r>
        <w:r>
          <w:rPr>
            <w:noProof/>
          </w:rPr>
          <w:tab/>
        </w:r>
        <w:r>
          <w:rPr>
            <w:noProof/>
          </w:rPr>
          <w:fldChar w:fldCharType="begin"/>
        </w:r>
        <w:r>
          <w:rPr>
            <w:noProof/>
          </w:rPr>
          <w:instrText xml:space="preserve"> PAGEREF _Toc456177867 \h </w:instrText>
        </w:r>
      </w:ins>
      <w:r>
        <w:rPr>
          <w:noProof/>
        </w:rPr>
      </w:r>
      <w:r>
        <w:rPr>
          <w:noProof/>
        </w:rPr>
        <w:fldChar w:fldCharType="separate"/>
      </w:r>
      <w:ins w:id="152" w:author="Michael Hadley" w:date="2016-07-13T12:54:00Z">
        <w:r>
          <w:rPr>
            <w:noProof/>
          </w:rPr>
          <w:t>22</w:t>
        </w:r>
        <w:r>
          <w:rPr>
            <w:noProof/>
          </w:rPr>
          <w:fldChar w:fldCharType="end"/>
        </w:r>
      </w:ins>
    </w:p>
    <w:p w14:paraId="1A54DEAE" w14:textId="77777777" w:rsidR="00072A1C" w:rsidRDefault="00072A1C">
      <w:pPr>
        <w:pStyle w:val="TOC1"/>
        <w:rPr>
          <w:ins w:id="153" w:author="Michael Hadley" w:date="2016-07-13T12:54:00Z"/>
          <w:rFonts w:eastAsiaTheme="minorEastAsia"/>
          <w:b w:val="0"/>
          <w:color w:val="auto"/>
          <w:sz w:val="24"/>
          <w:szCs w:val="24"/>
          <w:lang w:val="en-US"/>
        </w:rPr>
      </w:pPr>
      <w:ins w:id="154" w:author="Michael Hadley" w:date="2016-07-13T12:54:00Z">
        <w:r>
          <w:t>7</w:t>
        </w:r>
        <w:r>
          <w:rPr>
            <w:rFonts w:eastAsiaTheme="minorEastAsia"/>
            <w:b w:val="0"/>
            <w:color w:val="auto"/>
            <w:sz w:val="24"/>
            <w:szCs w:val="24"/>
            <w:lang w:val="en-US"/>
          </w:rPr>
          <w:tab/>
        </w:r>
        <w:r w:rsidRPr="00AB7048">
          <w:t>TYPICAL LOAD LEVELS</w:t>
        </w:r>
        <w:r>
          <w:tab/>
        </w:r>
        <w:r>
          <w:fldChar w:fldCharType="begin"/>
        </w:r>
        <w:r>
          <w:instrText xml:space="preserve"> PAGEREF _Toc456177868 \h </w:instrText>
        </w:r>
      </w:ins>
      <w:r>
        <w:fldChar w:fldCharType="separate"/>
      </w:r>
      <w:ins w:id="155" w:author="Michael Hadley" w:date="2016-07-13T12:54:00Z">
        <w:r>
          <w:t>22</w:t>
        </w:r>
        <w:r>
          <w:fldChar w:fldCharType="end"/>
        </w:r>
      </w:ins>
    </w:p>
    <w:p w14:paraId="44EF6BF0" w14:textId="77777777" w:rsidR="00072A1C" w:rsidRDefault="00072A1C">
      <w:pPr>
        <w:pStyle w:val="TOC1"/>
        <w:rPr>
          <w:ins w:id="156" w:author="Michael Hadley" w:date="2016-07-13T12:54:00Z"/>
          <w:rFonts w:eastAsiaTheme="minorEastAsia"/>
          <w:b w:val="0"/>
          <w:color w:val="auto"/>
          <w:sz w:val="24"/>
          <w:szCs w:val="24"/>
          <w:lang w:val="en-US"/>
        </w:rPr>
      </w:pPr>
      <w:ins w:id="157" w:author="Michael Hadley" w:date="2016-07-13T12:54:00Z">
        <w:r>
          <w:t>8</w:t>
        </w:r>
        <w:r>
          <w:rPr>
            <w:rFonts w:eastAsiaTheme="minorEastAsia"/>
            <w:b w:val="0"/>
            <w:color w:val="auto"/>
            <w:sz w:val="24"/>
            <w:szCs w:val="24"/>
            <w:lang w:val="en-US"/>
          </w:rPr>
          <w:tab/>
        </w:r>
        <w:r w:rsidRPr="00AB7048">
          <w:t>CONCLUSIONS</w:t>
        </w:r>
        <w:r>
          <w:tab/>
        </w:r>
        <w:r>
          <w:fldChar w:fldCharType="begin"/>
        </w:r>
        <w:r>
          <w:instrText xml:space="preserve"> PAGEREF _Toc456177869 \h </w:instrText>
        </w:r>
      </w:ins>
      <w:r>
        <w:fldChar w:fldCharType="separate"/>
      </w:r>
      <w:ins w:id="158" w:author="Michael Hadley" w:date="2016-07-13T12:54:00Z">
        <w:r>
          <w:t>23</w:t>
        </w:r>
        <w:r>
          <w:fldChar w:fldCharType="end"/>
        </w:r>
      </w:ins>
    </w:p>
    <w:p w14:paraId="300CAEE7" w14:textId="77777777" w:rsidR="00072A1C" w:rsidRDefault="00072A1C">
      <w:pPr>
        <w:pStyle w:val="TOC1"/>
        <w:rPr>
          <w:ins w:id="159" w:author="Michael Hadley" w:date="2016-07-13T12:54:00Z"/>
          <w:rFonts w:eastAsiaTheme="minorEastAsia"/>
          <w:b w:val="0"/>
          <w:color w:val="auto"/>
          <w:sz w:val="24"/>
          <w:szCs w:val="24"/>
          <w:lang w:val="en-US"/>
        </w:rPr>
      </w:pPr>
      <w:ins w:id="160" w:author="Michael Hadley" w:date="2016-07-13T12:54:00Z">
        <w:r>
          <w:t>9</w:t>
        </w:r>
        <w:r>
          <w:rPr>
            <w:rFonts w:eastAsiaTheme="minorEastAsia"/>
            <w:b w:val="0"/>
            <w:color w:val="auto"/>
            <w:sz w:val="24"/>
            <w:szCs w:val="24"/>
            <w:lang w:val="en-US"/>
          </w:rPr>
          <w:tab/>
        </w:r>
        <w:r w:rsidRPr="00AB7048">
          <w:t>ACRONYMS</w:t>
        </w:r>
        <w:r>
          <w:tab/>
        </w:r>
        <w:r>
          <w:fldChar w:fldCharType="begin"/>
        </w:r>
        <w:r>
          <w:instrText xml:space="preserve"> PAGEREF _Toc456177870 \h </w:instrText>
        </w:r>
      </w:ins>
      <w:r>
        <w:fldChar w:fldCharType="separate"/>
      </w:r>
      <w:ins w:id="161" w:author="Michael Hadley" w:date="2016-07-13T12:54:00Z">
        <w:r>
          <w:t>23</w:t>
        </w:r>
        <w:r>
          <w:fldChar w:fldCharType="end"/>
        </w:r>
      </w:ins>
    </w:p>
    <w:p w14:paraId="719EB027" w14:textId="77777777" w:rsidR="00072A1C" w:rsidRDefault="00072A1C">
      <w:pPr>
        <w:pStyle w:val="TOC1"/>
        <w:rPr>
          <w:ins w:id="162" w:author="Michael Hadley" w:date="2016-07-13T12:54:00Z"/>
          <w:rFonts w:eastAsiaTheme="minorEastAsia"/>
          <w:b w:val="0"/>
          <w:color w:val="auto"/>
          <w:sz w:val="24"/>
          <w:szCs w:val="24"/>
          <w:lang w:val="en-US"/>
        </w:rPr>
      </w:pPr>
      <w:ins w:id="163" w:author="Michael Hadley" w:date="2016-07-13T12:54:00Z">
        <w:r>
          <w:t>10</w:t>
        </w:r>
        <w:r>
          <w:rPr>
            <w:rFonts w:eastAsiaTheme="minorEastAsia"/>
            <w:b w:val="0"/>
            <w:color w:val="auto"/>
            <w:sz w:val="24"/>
            <w:szCs w:val="24"/>
            <w:lang w:val="en-US"/>
          </w:rPr>
          <w:tab/>
        </w:r>
        <w:r w:rsidRPr="00AB7048">
          <w:t>REFERENCES</w:t>
        </w:r>
        <w:r>
          <w:tab/>
        </w:r>
        <w:r>
          <w:fldChar w:fldCharType="begin"/>
        </w:r>
        <w:r>
          <w:instrText xml:space="preserve"> PAGEREF _Toc456177871 \h </w:instrText>
        </w:r>
      </w:ins>
      <w:r>
        <w:fldChar w:fldCharType="separate"/>
      </w:r>
      <w:ins w:id="164" w:author="Michael Hadley" w:date="2016-07-13T12:54:00Z">
        <w:r>
          <w:t>24</w:t>
        </w:r>
        <w:r>
          <w:fldChar w:fldCharType="end"/>
        </w:r>
      </w:ins>
    </w:p>
    <w:p w14:paraId="6FD8B902" w14:textId="77777777" w:rsidR="00072A1C" w:rsidRDefault="00072A1C">
      <w:pPr>
        <w:pStyle w:val="TOC4"/>
        <w:rPr>
          <w:ins w:id="165" w:author="Michael Hadley" w:date="2016-07-13T12:54:00Z"/>
          <w:rFonts w:eastAsiaTheme="minorEastAsia"/>
          <w:b w:val="0"/>
          <w:noProof/>
          <w:color w:val="auto"/>
          <w:sz w:val="24"/>
          <w:szCs w:val="24"/>
          <w:lang w:val="en-US"/>
        </w:rPr>
      </w:pPr>
      <w:ins w:id="166" w:author="Michael Hadley" w:date="2016-07-13T12:54:00Z">
        <w:r w:rsidRPr="00AB7048">
          <w:rPr>
            <w:noProof/>
            <w:u w:color="407EC9"/>
          </w:rPr>
          <w:t>ANNEX A</w:t>
        </w:r>
        <w:r>
          <w:rPr>
            <w:rFonts w:eastAsiaTheme="minorEastAsia"/>
            <w:b w:val="0"/>
            <w:noProof/>
            <w:color w:val="auto"/>
            <w:sz w:val="24"/>
            <w:szCs w:val="24"/>
            <w:lang w:val="en-US"/>
          </w:rPr>
          <w:tab/>
        </w:r>
        <w:r w:rsidRPr="00AB7048">
          <w:rPr>
            <w:noProof/>
          </w:rPr>
          <w:t>FURTHER EXPLANATION OF THE HOURS OF DAYLIGHT EQUATION</w:t>
        </w:r>
        <w:r>
          <w:rPr>
            <w:noProof/>
          </w:rPr>
          <w:tab/>
        </w:r>
        <w:r>
          <w:rPr>
            <w:noProof/>
          </w:rPr>
          <w:fldChar w:fldCharType="begin"/>
        </w:r>
        <w:r>
          <w:rPr>
            <w:noProof/>
          </w:rPr>
          <w:instrText xml:space="preserve"> PAGEREF _Toc456177872 \h </w:instrText>
        </w:r>
      </w:ins>
      <w:r>
        <w:rPr>
          <w:noProof/>
        </w:rPr>
      </w:r>
      <w:r>
        <w:rPr>
          <w:noProof/>
        </w:rPr>
        <w:fldChar w:fldCharType="separate"/>
      </w:r>
      <w:ins w:id="167" w:author="Michael Hadley" w:date="2016-07-13T12:54:00Z">
        <w:r>
          <w:rPr>
            <w:noProof/>
          </w:rPr>
          <w:t>25</w:t>
        </w:r>
        <w:r>
          <w:rPr>
            <w:noProof/>
          </w:rPr>
          <w:fldChar w:fldCharType="end"/>
        </w:r>
      </w:ins>
    </w:p>
    <w:p w14:paraId="265A2775" w14:textId="04BECD55"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commentRangeStart w:id="168"/>
      <w:ins w:id="169" w:author="Michael Hadley" w:date="2016-05-12T09:13:00Z">
        <w:r w:rsidR="00452486">
          <w:rPr>
            <w:rFonts w:eastAsia="Times New Roman" w:cs="Times New Roman"/>
            <w:b/>
            <w:noProof/>
            <w:color w:val="00558C" w:themeColor="accent1"/>
            <w:sz w:val="22"/>
            <w:szCs w:val="20"/>
          </w:rPr>
          <w:t>note</w:t>
        </w:r>
        <w:commentRangeEnd w:id="168"/>
        <w:r w:rsidR="00452486">
          <w:rPr>
            <w:rStyle w:val="CommentReference"/>
          </w:rPr>
          <w:commentReference w:id="168"/>
        </w:r>
      </w:ins>
    </w:p>
    <w:p w14:paraId="6BA88C4B" w14:textId="77777777" w:rsidR="0078486B" w:rsidRDefault="002F265A" w:rsidP="00C9558A">
      <w:pPr>
        <w:pStyle w:val="ListofFigures"/>
      </w:pPr>
      <w:r>
        <w:t>List of Tables</w:t>
      </w:r>
    </w:p>
    <w:p w14:paraId="0FF6470B" w14:textId="77777777" w:rsidR="00072A1C" w:rsidRDefault="00923B4D">
      <w:pPr>
        <w:pStyle w:val="TableofFigures"/>
        <w:rPr>
          <w:ins w:id="170" w:author="Michael Hadley" w:date="2016-07-13T12:55:00Z"/>
          <w:rFonts w:eastAsiaTheme="minorEastAsia"/>
          <w:i w:val="0"/>
          <w:noProof/>
          <w:sz w:val="24"/>
          <w:szCs w:val="24"/>
          <w:lang w:val="en-US"/>
        </w:rPr>
      </w:pPr>
      <w:r>
        <w:fldChar w:fldCharType="begin"/>
      </w:r>
      <w:r>
        <w:instrText xml:space="preserve"> TOC \t "Table caption" \c </w:instrText>
      </w:r>
      <w:r>
        <w:fldChar w:fldCharType="separate"/>
      </w:r>
      <w:ins w:id="171" w:author="Michael Hadley" w:date="2016-07-13T12:55:00Z">
        <w:r w:rsidR="00072A1C">
          <w:rPr>
            <w:noProof/>
          </w:rPr>
          <w:t>Table 1</w:t>
        </w:r>
        <w:r w:rsidR="00072A1C">
          <w:rPr>
            <w:rFonts w:eastAsiaTheme="minorEastAsia"/>
            <w:i w:val="0"/>
            <w:noProof/>
            <w:sz w:val="24"/>
            <w:szCs w:val="24"/>
            <w:lang w:val="en-US"/>
          </w:rPr>
          <w:tab/>
        </w:r>
        <w:r w:rsidR="00072A1C">
          <w:rPr>
            <w:noProof/>
          </w:rPr>
          <w:t>Typical Load Levels</w:t>
        </w:r>
        <w:r w:rsidR="00072A1C">
          <w:rPr>
            <w:noProof/>
          </w:rPr>
          <w:tab/>
        </w:r>
        <w:r w:rsidR="00072A1C">
          <w:rPr>
            <w:noProof/>
          </w:rPr>
          <w:fldChar w:fldCharType="begin"/>
        </w:r>
        <w:r w:rsidR="00072A1C">
          <w:rPr>
            <w:noProof/>
          </w:rPr>
          <w:instrText xml:space="preserve"> PAGEREF _Toc456177873 \h </w:instrText>
        </w:r>
      </w:ins>
      <w:r w:rsidR="00072A1C">
        <w:rPr>
          <w:noProof/>
        </w:rPr>
      </w:r>
      <w:r w:rsidR="00072A1C">
        <w:rPr>
          <w:noProof/>
        </w:rPr>
        <w:fldChar w:fldCharType="separate"/>
      </w:r>
      <w:ins w:id="172" w:author="Michael Hadley" w:date="2016-07-13T12:55:00Z">
        <w:r w:rsidR="00072A1C">
          <w:rPr>
            <w:noProof/>
          </w:rPr>
          <w:t>22</w:t>
        </w:r>
        <w:r w:rsidR="00072A1C">
          <w:rPr>
            <w:noProof/>
          </w:rPr>
          <w:fldChar w:fldCharType="end"/>
        </w:r>
      </w:ins>
    </w:p>
    <w:p w14:paraId="1AE6EFCE" w14:textId="7E182763" w:rsidR="005E4659" w:rsidRDefault="00923B4D" w:rsidP="00DA68E2">
      <w:pPr>
        <w:pStyle w:val="BodyText"/>
      </w:pPr>
      <w:r>
        <w:fldChar w:fldCharType="end"/>
      </w:r>
    </w:p>
    <w:p w14:paraId="288A6E28" w14:textId="77777777" w:rsidR="005E4659" w:rsidRDefault="00DA17CD" w:rsidP="00C9558A">
      <w:pPr>
        <w:pStyle w:val="ListofFigures"/>
      </w:pPr>
      <w:r>
        <w:t>List of Equations</w:t>
      </w:r>
    </w:p>
    <w:p w14:paraId="00E441A1" w14:textId="77777777" w:rsidR="00072A1C" w:rsidRDefault="00D638E0">
      <w:pPr>
        <w:pStyle w:val="TableofFigures"/>
        <w:rPr>
          <w:ins w:id="173" w:author="Michael Hadley" w:date="2016-07-13T12:55:00Z"/>
          <w:rFonts w:eastAsiaTheme="minorEastAsia"/>
          <w:i w:val="0"/>
          <w:noProof/>
          <w:sz w:val="24"/>
          <w:szCs w:val="24"/>
          <w:lang w:val="en-US"/>
        </w:rPr>
      </w:pPr>
      <w:r>
        <w:fldChar w:fldCharType="begin"/>
      </w:r>
      <w:r>
        <w:instrText xml:space="preserve"> TOC \t "equation" \c "Equation" </w:instrText>
      </w:r>
      <w:r>
        <w:fldChar w:fldCharType="separate"/>
      </w:r>
      <w:ins w:id="174" w:author="Michael Hadley" w:date="2016-07-13T12:55:00Z">
        <w:r w:rsidR="00072A1C">
          <w:rPr>
            <w:noProof/>
          </w:rPr>
          <w:t>Equation 1</w:t>
        </w:r>
        <w:r w:rsidR="00072A1C">
          <w:rPr>
            <w:rFonts w:eastAsiaTheme="minorEastAsia"/>
            <w:i w:val="0"/>
            <w:noProof/>
            <w:sz w:val="24"/>
            <w:szCs w:val="24"/>
            <w:lang w:val="en-US"/>
          </w:rPr>
          <w:tab/>
        </w:r>
        <w:r w:rsidR="00072A1C">
          <w:rPr>
            <w:noProof/>
          </w:rPr>
          <w:t>Calculation of the daily load</w:t>
        </w:r>
        <w:r w:rsidR="00072A1C">
          <w:rPr>
            <w:noProof/>
          </w:rPr>
          <w:tab/>
        </w:r>
        <w:r w:rsidR="00072A1C">
          <w:rPr>
            <w:noProof/>
          </w:rPr>
          <w:fldChar w:fldCharType="begin"/>
        </w:r>
        <w:r w:rsidR="00072A1C">
          <w:rPr>
            <w:noProof/>
          </w:rPr>
          <w:instrText xml:space="preserve"> PAGEREF _Toc456177874 \h </w:instrText>
        </w:r>
      </w:ins>
      <w:r w:rsidR="00072A1C">
        <w:rPr>
          <w:noProof/>
        </w:rPr>
      </w:r>
      <w:r w:rsidR="00072A1C">
        <w:rPr>
          <w:noProof/>
        </w:rPr>
        <w:fldChar w:fldCharType="separate"/>
      </w:r>
      <w:ins w:id="175" w:author="Michael Hadley" w:date="2016-07-13T12:55:00Z">
        <w:r w:rsidR="00072A1C">
          <w:rPr>
            <w:noProof/>
          </w:rPr>
          <w:t>8</w:t>
        </w:r>
        <w:r w:rsidR="00072A1C">
          <w:rPr>
            <w:noProof/>
          </w:rPr>
          <w:fldChar w:fldCharType="end"/>
        </w:r>
      </w:ins>
    </w:p>
    <w:p w14:paraId="4FB65C82" w14:textId="77777777" w:rsidR="00072A1C" w:rsidRDefault="00072A1C">
      <w:pPr>
        <w:pStyle w:val="TableofFigures"/>
        <w:rPr>
          <w:ins w:id="176" w:author="Michael Hadley" w:date="2016-07-13T12:55:00Z"/>
          <w:rFonts w:eastAsiaTheme="minorEastAsia"/>
          <w:i w:val="0"/>
          <w:noProof/>
          <w:sz w:val="24"/>
          <w:szCs w:val="24"/>
          <w:lang w:val="en-US"/>
        </w:rPr>
      </w:pPr>
      <w:ins w:id="177" w:author="Michael Hadley" w:date="2016-07-13T12:55:00Z">
        <w:r>
          <w:rPr>
            <w:noProof/>
            <w:lang w:eastAsia="de-DE"/>
          </w:rPr>
          <w:t>Equation 2</w:t>
        </w:r>
        <w:r>
          <w:rPr>
            <w:rFonts w:eastAsiaTheme="minorEastAsia"/>
            <w:i w:val="0"/>
            <w:noProof/>
            <w:sz w:val="24"/>
            <w:szCs w:val="24"/>
            <w:lang w:val="en-US"/>
          </w:rPr>
          <w:tab/>
        </w:r>
        <w:r>
          <w:rPr>
            <w:noProof/>
            <w:lang w:eastAsia="de-DE"/>
          </w:rPr>
          <w:t>Duty cycle</w:t>
        </w:r>
        <w:r>
          <w:rPr>
            <w:noProof/>
          </w:rPr>
          <w:tab/>
        </w:r>
        <w:r>
          <w:rPr>
            <w:noProof/>
          </w:rPr>
          <w:fldChar w:fldCharType="begin"/>
        </w:r>
        <w:r>
          <w:rPr>
            <w:noProof/>
          </w:rPr>
          <w:instrText xml:space="preserve"> PAGEREF _Toc456177875 \h </w:instrText>
        </w:r>
      </w:ins>
      <w:r>
        <w:rPr>
          <w:noProof/>
        </w:rPr>
      </w:r>
      <w:r>
        <w:rPr>
          <w:noProof/>
        </w:rPr>
        <w:fldChar w:fldCharType="separate"/>
      </w:r>
      <w:ins w:id="178" w:author="Michael Hadley" w:date="2016-07-13T12:55:00Z">
        <w:r>
          <w:rPr>
            <w:noProof/>
          </w:rPr>
          <w:t>8</w:t>
        </w:r>
        <w:r>
          <w:rPr>
            <w:noProof/>
          </w:rPr>
          <w:fldChar w:fldCharType="end"/>
        </w:r>
      </w:ins>
    </w:p>
    <w:p w14:paraId="2207C8B6" w14:textId="77777777" w:rsidR="00072A1C" w:rsidRDefault="00072A1C">
      <w:pPr>
        <w:pStyle w:val="TableofFigures"/>
        <w:rPr>
          <w:ins w:id="179" w:author="Michael Hadley" w:date="2016-07-13T12:55:00Z"/>
          <w:rFonts w:eastAsiaTheme="minorEastAsia"/>
          <w:i w:val="0"/>
          <w:noProof/>
          <w:sz w:val="24"/>
          <w:szCs w:val="24"/>
          <w:lang w:val="en-US"/>
        </w:rPr>
      </w:pPr>
      <w:ins w:id="180" w:author="Michael Hadley" w:date="2016-07-13T12:55:00Z">
        <w:r>
          <w:rPr>
            <w:noProof/>
          </w:rPr>
          <w:t>Equation 3</w:t>
        </w:r>
        <w:r>
          <w:rPr>
            <w:rFonts w:eastAsiaTheme="minorEastAsia"/>
            <w:i w:val="0"/>
            <w:noProof/>
            <w:sz w:val="24"/>
            <w:szCs w:val="24"/>
            <w:lang w:val="en-US"/>
          </w:rPr>
          <w:tab/>
        </w:r>
        <w:r>
          <w:rPr>
            <w:noProof/>
          </w:rPr>
          <w:t>Hours of daylight (degrees)</w:t>
        </w:r>
        <w:r>
          <w:rPr>
            <w:noProof/>
          </w:rPr>
          <w:tab/>
        </w:r>
        <w:r>
          <w:rPr>
            <w:noProof/>
          </w:rPr>
          <w:fldChar w:fldCharType="begin"/>
        </w:r>
        <w:r>
          <w:rPr>
            <w:noProof/>
          </w:rPr>
          <w:instrText xml:space="preserve"> PAGEREF _Toc456177876 \h </w:instrText>
        </w:r>
      </w:ins>
      <w:r>
        <w:rPr>
          <w:noProof/>
        </w:rPr>
      </w:r>
      <w:r>
        <w:rPr>
          <w:noProof/>
        </w:rPr>
        <w:fldChar w:fldCharType="separate"/>
      </w:r>
      <w:ins w:id="181" w:author="Michael Hadley" w:date="2016-07-13T12:55:00Z">
        <w:r>
          <w:rPr>
            <w:noProof/>
          </w:rPr>
          <w:t>9</w:t>
        </w:r>
        <w:r>
          <w:rPr>
            <w:noProof/>
          </w:rPr>
          <w:fldChar w:fldCharType="end"/>
        </w:r>
      </w:ins>
    </w:p>
    <w:p w14:paraId="1FABB91F" w14:textId="77777777" w:rsidR="00072A1C" w:rsidRDefault="00072A1C">
      <w:pPr>
        <w:pStyle w:val="TableofFigures"/>
        <w:rPr>
          <w:ins w:id="182" w:author="Michael Hadley" w:date="2016-07-13T12:55:00Z"/>
          <w:rFonts w:eastAsiaTheme="minorEastAsia"/>
          <w:i w:val="0"/>
          <w:noProof/>
          <w:sz w:val="24"/>
          <w:szCs w:val="24"/>
          <w:lang w:val="en-US"/>
        </w:rPr>
      </w:pPr>
      <w:ins w:id="183" w:author="Michael Hadley" w:date="2016-07-13T12:55:00Z">
        <w:r>
          <w:rPr>
            <w:noProof/>
          </w:rPr>
          <w:t>Equation 4</w:t>
        </w:r>
        <w:r>
          <w:rPr>
            <w:rFonts w:eastAsiaTheme="minorEastAsia"/>
            <w:i w:val="0"/>
            <w:noProof/>
            <w:sz w:val="24"/>
            <w:szCs w:val="24"/>
            <w:lang w:val="en-US"/>
          </w:rPr>
          <w:tab/>
        </w:r>
        <w:r>
          <w:rPr>
            <w:noProof/>
          </w:rPr>
          <w:t>Hours of daylight (radians)</w:t>
        </w:r>
        <w:r>
          <w:rPr>
            <w:noProof/>
          </w:rPr>
          <w:tab/>
        </w:r>
        <w:r>
          <w:rPr>
            <w:noProof/>
          </w:rPr>
          <w:fldChar w:fldCharType="begin"/>
        </w:r>
        <w:r>
          <w:rPr>
            <w:noProof/>
          </w:rPr>
          <w:instrText xml:space="preserve"> PAGEREF _Toc456177877 \h </w:instrText>
        </w:r>
      </w:ins>
      <w:r>
        <w:rPr>
          <w:noProof/>
        </w:rPr>
      </w:r>
      <w:r>
        <w:rPr>
          <w:noProof/>
        </w:rPr>
        <w:fldChar w:fldCharType="separate"/>
      </w:r>
      <w:ins w:id="184" w:author="Michael Hadley" w:date="2016-07-13T12:55:00Z">
        <w:r>
          <w:rPr>
            <w:noProof/>
          </w:rPr>
          <w:t>9</w:t>
        </w:r>
        <w:r>
          <w:rPr>
            <w:noProof/>
          </w:rPr>
          <w:fldChar w:fldCharType="end"/>
        </w:r>
      </w:ins>
    </w:p>
    <w:p w14:paraId="19E9AD49" w14:textId="77777777" w:rsidR="00072A1C" w:rsidRDefault="00072A1C">
      <w:pPr>
        <w:pStyle w:val="TableofFigures"/>
        <w:rPr>
          <w:ins w:id="185" w:author="Michael Hadley" w:date="2016-07-13T12:55:00Z"/>
          <w:rFonts w:eastAsiaTheme="minorEastAsia"/>
          <w:i w:val="0"/>
          <w:noProof/>
          <w:sz w:val="24"/>
          <w:szCs w:val="24"/>
          <w:lang w:val="en-US"/>
        </w:rPr>
      </w:pPr>
      <w:ins w:id="186" w:author="Michael Hadley" w:date="2016-07-13T12:55:00Z">
        <w:r>
          <w:rPr>
            <w:noProof/>
          </w:rPr>
          <w:t>Equation 5</w:t>
        </w:r>
        <w:r>
          <w:rPr>
            <w:rFonts w:eastAsiaTheme="minorEastAsia"/>
            <w:i w:val="0"/>
            <w:noProof/>
            <w:sz w:val="24"/>
            <w:szCs w:val="24"/>
            <w:lang w:val="en-US"/>
          </w:rPr>
          <w:tab/>
        </w:r>
        <w:r>
          <w:rPr>
            <w:noProof/>
          </w:rPr>
          <w:t>Hours of darkness</w:t>
        </w:r>
        <w:r>
          <w:rPr>
            <w:noProof/>
          </w:rPr>
          <w:tab/>
        </w:r>
        <w:r>
          <w:rPr>
            <w:noProof/>
          </w:rPr>
          <w:fldChar w:fldCharType="begin"/>
        </w:r>
        <w:r>
          <w:rPr>
            <w:noProof/>
          </w:rPr>
          <w:instrText xml:space="preserve"> PAGEREF _Toc456177878 \h </w:instrText>
        </w:r>
      </w:ins>
      <w:r>
        <w:rPr>
          <w:noProof/>
        </w:rPr>
      </w:r>
      <w:r>
        <w:rPr>
          <w:noProof/>
        </w:rPr>
        <w:fldChar w:fldCharType="separate"/>
      </w:r>
      <w:ins w:id="187" w:author="Michael Hadley" w:date="2016-07-13T12:55:00Z">
        <w:r>
          <w:rPr>
            <w:noProof/>
          </w:rPr>
          <w:t>9</w:t>
        </w:r>
        <w:r>
          <w:rPr>
            <w:noProof/>
          </w:rPr>
          <w:fldChar w:fldCharType="end"/>
        </w:r>
      </w:ins>
    </w:p>
    <w:p w14:paraId="34A986E3" w14:textId="77777777" w:rsidR="00072A1C" w:rsidRDefault="00072A1C">
      <w:pPr>
        <w:pStyle w:val="TableofFigures"/>
        <w:rPr>
          <w:ins w:id="188" w:author="Michael Hadley" w:date="2016-07-13T12:55:00Z"/>
          <w:rFonts w:eastAsiaTheme="minorEastAsia"/>
          <w:i w:val="0"/>
          <w:noProof/>
          <w:sz w:val="24"/>
          <w:szCs w:val="24"/>
          <w:lang w:val="en-US"/>
        </w:rPr>
      </w:pPr>
      <w:ins w:id="189" w:author="Michael Hadley" w:date="2016-07-13T12:55:00Z">
        <w:r>
          <w:rPr>
            <w:noProof/>
          </w:rPr>
          <w:t>Equation 6</w:t>
        </w:r>
        <w:r>
          <w:rPr>
            <w:rFonts w:eastAsiaTheme="minorEastAsia"/>
            <w:i w:val="0"/>
            <w:noProof/>
            <w:sz w:val="24"/>
            <w:szCs w:val="24"/>
            <w:lang w:val="en-US"/>
          </w:rPr>
          <w:tab/>
        </w:r>
        <w:r>
          <w:rPr>
            <w:noProof/>
          </w:rPr>
          <w:t>Approximation of E</w:t>
        </w:r>
        <w:r w:rsidRPr="007E1E8E">
          <w:rPr>
            <w:noProof/>
            <w:vertAlign w:val="subscript"/>
          </w:rPr>
          <w:t>surge</w:t>
        </w:r>
        <w:r>
          <w:rPr>
            <w:noProof/>
          </w:rPr>
          <w:tab/>
        </w:r>
        <w:r>
          <w:rPr>
            <w:noProof/>
          </w:rPr>
          <w:fldChar w:fldCharType="begin"/>
        </w:r>
        <w:r>
          <w:rPr>
            <w:noProof/>
          </w:rPr>
          <w:instrText xml:space="preserve"> PAGEREF _Toc456177879 \h </w:instrText>
        </w:r>
      </w:ins>
      <w:r>
        <w:rPr>
          <w:noProof/>
        </w:rPr>
      </w:r>
      <w:r>
        <w:rPr>
          <w:noProof/>
        </w:rPr>
        <w:fldChar w:fldCharType="separate"/>
      </w:r>
      <w:ins w:id="190" w:author="Michael Hadley" w:date="2016-07-13T12:55:00Z">
        <w:r>
          <w:rPr>
            <w:noProof/>
          </w:rPr>
          <w:t>11</w:t>
        </w:r>
        <w:r>
          <w:rPr>
            <w:noProof/>
          </w:rPr>
          <w:fldChar w:fldCharType="end"/>
        </w:r>
      </w:ins>
    </w:p>
    <w:p w14:paraId="66A8833C" w14:textId="77777777" w:rsidR="00072A1C" w:rsidRDefault="00072A1C">
      <w:pPr>
        <w:pStyle w:val="TableofFigures"/>
        <w:rPr>
          <w:ins w:id="191" w:author="Michael Hadley" w:date="2016-07-13T12:55:00Z"/>
          <w:rFonts w:eastAsiaTheme="minorEastAsia"/>
          <w:i w:val="0"/>
          <w:noProof/>
          <w:sz w:val="24"/>
          <w:szCs w:val="24"/>
          <w:lang w:val="en-US"/>
        </w:rPr>
      </w:pPr>
      <w:ins w:id="192" w:author="Michael Hadley" w:date="2016-07-13T12:55:00Z">
        <w:r>
          <w:rPr>
            <w:noProof/>
          </w:rPr>
          <w:t>Equation 7</w:t>
        </w:r>
        <w:r>
          <w:rPr>
            <w:rFonts w:eastAsiaTheme="minorEastAsia"/>
            <w:i w:val="0"/>
            <w:noProof/>
            <w:sz w:val="24"/>
            <w:szCs w:val="24"/>
            <w:lang w:val="en-US"/>
          </w:rPr>
          <w:tab/>
        </w:r>
        <w:r>
          <w:rPr>
            <w:noProof/>
          </w:rPr>
          <w:t xml:space="preserve">Energy associated with </w:t>
        </w:r>
        <w:r w:rsidRPr="007E1E8E">
          <w:rPr>
            <w:i w:val="0"/>
            <w:iCs/>
            <w:noProof/>
          </w:rPr>
          <w:t>steady state</w:t>
        </w:r>
        <w:r>
          <w:rPr>
            <w:noProof/>
          </w:rPr>
          <w:t xml:space="preserve"> power</w:t>
        </w:r>
        <w:r>
          <w:rPr>
            <w:noProof/>
          </w:rPr>
          <w:tab/>
        </w:r>
        <w:r>
          <w:rPr>
            <w:noProof/>
          </w:rPr>
          <w:fldChar w:fldCharType="begin"/>
        </w:r>
        <w:r>
          <w:rPr>
            <w:noProof/>
          </w:rPr>
          <w:instrText xml:space="preserve"> PAGEREF _Toc456177880 \h </w:instrText>
        </w:r>
      </w:ins>
      <w:r>
        <w:rPr>
          <w:noProof/>
        </w:rPr>
      </w:r>
      <w:r>
        <w:rPr>
          <w:noProof/>
        </w:rPr>
        <w:fldChar w:fldCharType="separate"/>
      </w:r>
      <w:ins w:id="193" w:author="Michael Hadley" w:date="2016-07-13T12:55:00Z">
        <w:r>
          <w:rPr>
            <w:noProof/>
          </w:rPr>
          <w:t>12</w:t>
        </w:r>
        <w:r>
          <w:rPr>
            <w:noProof/>
          </w:rPr>
          <w:fldChar w:fldCharType="end"/>
        </w:r>
      </w:ins>
    </w:p>
    <w:p w14:paraId="69BF8DA7" w14:textId="77777777" w:rsidR="00072A1C" w:rsidRDefault="00072A1C">
      <w:pPr>
        <w:pStyle w:val="TableofFigures"/>
        <w:rPr>
          <w:ins w:id="194" w:author="Michael Hadley" w:date="2016-07-13T12:55:00Z"/>
          <w:rFonts w:eastAsiaTheme="minorEastAsia"/>
          <w:i w:val="0"/>
          <w:noProof/>
          <w:sz w:val="24"/>
          <w:szCs w:val="24"/>
          <w:lang w:val="en-US"/>
        </w:rPr>
      </w:pPr>
      <w:ins w:id="195" w:author="Michael Hadley" w:date="2016-07-13T12:55:00Z">
        <w:r>
          <w:rPr>
            <w:noProof/>
          </w:rPr>
          <w:t>Equation 8</w:t>
        </w:r>
        <w:r>
          <w:rPr>
            <w:rFonts w:eastAsiaTheme="minorEastAsia"/>
            <w:i w:val="0"/>
            <w:noProof/>
            <w:sz w:val="24"/>
            <w:szCs w:val="24"/>
            <w:lang w:val="en-US"/>
          </w:rPr>
          <w:tab/>
        </w:r>
        <w:r>
          <w:rPr>
            <w:noProof/>
          </w:rPr>
          <w:t>Daily energy load from flash energy consumption</w:t>
        </w:r>
        <w:r>
          <w:rPr>
            <w:noProof/>
          </w:rPr>
          <w:tab/>
        </w:r>
        <w:r>
          <w:rPr>
            <w:noProof/>
          </w:rPr>
          <w:fldChar w:fldCharType="begin"/>
        </w:r>
        <w:r>
          <w:rPr>
            <w:noProof/>
          </w:rPr>
          <w:instrText xml:space="preserve"> PAGEREF _Toc456177881 \h </w:instrText>
        </w:r>
      </w:ins>
      <w:r>
        <w:rPr>
          <w:noProof/>
        </w:rPr>
      </w:r>
      <w:r>
        <w:rPr>
          <w:noProof/>
        </w:rPr>
        <w:fldChar w:fldCharType="separate"/>
      </w:r>
      <w:ins w:id="196" w:author="Michael Hadley" w:date="2016-07-13T12:55:00Z">
        <w:r>
          <w:rPr>
            <w:noProof/>
          </w:rPr>
          <w:t>12</w:t>
        </w:r>
        <w:r>
          <w:rPr>
            <w:noProof/>
          </w:rPr>
          <w:fldChar w:fldCharType="end"/>
        </w:r>
      </w:ins>
    </w:p>
    <w:p w14:paraId="74AA3F58" w14:textId="77777777" w:rsidR="00072A1C" w:rsidRDefault="00072A1C">
      <w:pPr>
        <w:pStyle w:val="TableofFigures"/>
        <w:rPr>
          <w:ins w:id="197" w:author="Michael Hadley" w:date="2016-07-13T12:55:00Z"/>
          <w:rFonts w:eastAsiaTheme="minorEastAsia"/>
          <w:i w:val="0"/>
          <w:noProof/>
          <w:sz w:val="24"/>
          <w:szCs w:val="24"/>
          <w:lang w:val="en-US"/>
        </w:rPr>
      </w:pPr>
      <w:ins w:id="198" w:author="Michael Hadley" w:date="2016-07-13T12:55:00Z">
        <w:r w:rsidRPr="007E1E8E">
          <w:rPr>
            <w:rFonts w:eastAsiaTheme="minorEastAsia"/>
            <w:noProof/>
          </w:rPr>
          <w:t>Equation 9</w:t>
        </w:r>
        <w:r>
          <w:rPr>
            <w:rFonts w:eastAsiaTheme="minorEastAsia"/>
            <w:i w:val="0"/>
            <w:noProof/>
            <w:sz w:val="24"/>
            <w:szCs w:val="24"/>
            <w:lang w:val="en-US"/>
          </w:rPr>
          <w:tab/>
        </w:r>
        <w:r w:rsidRPr="007E1E8E">
          <w:rPr>
            <w:rFonts w:eastAsiaTheme="minorEastAsia"/>
            <w:noProof/>
          </w:rPr>
          <w:t>Daily load for a complex LED light source</w:t>
        </w:r>
        <w:r>
          <w:rPr>
            <w:noProof/>
          </w:rPr>
          <w:tab/>
        </w:r>
        <w:r>
          <w:rPr>
            <w:noProof/>
          </w:rPr>
          <w:fldChar w:fldCharType="begin"/>
        </w:r>
        <w:r>
          <w:rPr>
            <w:noProof/>
          </w:rPr>
          <w:instrText xml:space="preserve"> PAGEREF _Toc456177882 \h </w:instrText>
        </w:r>
      </w:ins>
      <w:r>
        <w:rPr>
          <w:noProof/>
        </w:rPr>
      </w:r>
      <w:r>
        <w:rPr>
          <w:noProof/>
        </w:rPr>
        <w:fldChar w:fldCharType="separate"/>
      </w:r>
      <w:ins w:id="199" w:author="Michael Hadley" w:date="2016-07-13T12:55:00Z">
        <w:r>
          <w:rPr>
            <w:noProof/>
          </w:rPr>
          <w:t>15</w:t>
        </w:r>
        <w:r>
          <w:rPr>
            <w:noProof/>
          </w:rPr>
          <w:fldChar w:fldCharType="end"/>
        </w:r>
      </w:ins>
    </w:p>
    <w:p w14:paraId="424D0097" w14:textId="77777777" w:rsidR="00072A1C" w:rsidRDefault="00072A1C">
      <w:pPr>
        <w:pStyle w:val="TableofFigures"/>
        <w:rPr>
          <w:ins w:id="200" w:author="Michael Hadley" w:date="2016-07-13T12:55:00Z"/>
          <w:rFonts w:eastAsiaTheme="minorEastAsia"/>
          <w:i w:val="0"/>
          <w:noProof/>
          <w:sz w:val="24"/>
          <w:szCs w:val="24"/>
          <w:lang w:val="en-US"/>
        </w:rPr>
      </w:pPr>
      <w:ins w:id="201" w:author="Michael Hadley" w:date="2016-07-13T12:55:00Z">
        <w:r>
          <w:rPr>
            <w:noProof/>
          </w:rPr>
          <w:t>Equation 10</w:t>
        </w:r>
        <w:r>
          <w:rPr>
            <w:rFonts w:eastAsiaTheme="minorEastAsia"/>
            <w:i w:val="0"/>
            <w:noProof/>
            <w:sz w:val="24"/>
            <w:szCs w:val="24"/>
            <w:lang w:val="en-US"/>
          </w:rPr>
          <w:tab/>
        </w:r>
        <w:r>
          <w:rPr>
            <w:noProof/>
          </w:rPr>
          <w:t>Daily load for a flasher</w:t>
        </w:r>
        <w:r>
          <w:rPr>
            <w:noProof/>
          </w:rPr>
          <w:tab/>
        </w:r>
        <w:r>
          <w:rPr>
            <w:noProof/>
          </w:rPr>
          <w:fldChar w:fldCharType="begin"/>
        </w:r>
        <w:r>
          <w:rPr>
            <w:noProof/>
          </w:rPr>
          <w:instrText xml:space="preserve"> PAGEREF _Toc456177883 \h </w:instrText>
        </w:r>
      </w:ins>
      <w:r>
        <w:rPr>
          <w:noProof/>
        </w:rPr>
      </w:r>
      <w:r>
        <w:rPr>
          <w:noProof/>
        </w:rPr>
        <w:fldChar w:fldCharType="separate"/>
      </w:r>
      <w:ins w:id="202" w:author="Michael Hadley" w:date="2016-07-13T12:55:00Z">
        <w:r>
          <w:rPr>
            <w:noProof/>
          </w:rPr>
          <w:t>16</w:t>
        </w:r>
        <w:r>
          <w:rPr>
            <w:noProof/>
          </w:rPr>
          <w:fldChar w:fldCharType="end"/>
        </w:r>
      </w:ins>
    </w:p>
    <w:p w14:paraId="1F1C70CE" w14:textId="77777777" w:rsidR="00072A1C" w:rsidRDefault="00072A1C">
      <w:pPr>
        <w:pStyle w:val="TableofFigures"/>
        <w:rPr>
          <w:ins w:id="203" w:author="Michael Hadley" w:date="2016-07-13T12:55:00Z"/>
          <w:rFonts w:eastAsiaTheme="minorEastAsia"/>
          <w:i w:val="0"/>
          <w:noProof/>
          <w:sz w:val="24"/>
          <w:szCs w:val="24"/>
          <w:lang w:val="en-US"/>
        </w:rPr>
      </w:pPr>
      <w:ins w:id="204" w:author="Michael Hadley" w:date="2016-07-13T12:55:00Z">
        <w:r>
          <w:rPr>
            <w:noProof/>
          </w:rPr>
          <w:t>Equation 11</w:t>
        </w:r>
        <w:r>
          <w:rPr>
            <w:rFonts w:eastAsiaTheme="minorEastAsia"/>
            <w:i w:val="0"/>
            <w:noProof/>
            <w:sz w:val="24"/>
            <w:szCs w:val="24"/>
            <w:lang w:val="en-US"/>
          </w:rPr>
          <w:tab/>
        </w:r>
        <w:r>
          <w:rPr>
            <w:noProof/>
          </w:rPr>
          <w:t>Daily load for a rotating optic</w:t>
        </w:r>
        <w:r>
          <w:rPr>
            <w:noProof/>
          </w:rPr>
          <w:tab/>
        </w:r>
        <w:r>
          <w:rPr>
            <w:noProof/>
          </w:rPr>
          <w:fldChar w:fldCharType="begin"/>
        </w:r>
        <w:r>
          <w:rPr>
            <w:noProof/>
          </w:rPr>
          <w:instrText xml:space="preserve"> PAGEREF _Toc456177884 \h </w:instrText>
        </w:r>
      </w:ins>
      <w:r>
        <w:rPr>
          <w:noProof/>
        </w:rPr>
      </w:r>
      <w:r>
        <w:rPr>
          <w:noProof/>
        </w:rPr>
        <w:fldChar w:fldCharType="separate"/>
      </w:r>
      <w:ins w:id="205" w:author="Michael Hadley" w:date="2016-07-13T12:55:00Z">
        <w:r>
          <w:rPr>
            <w:noProof/>
          </w:rPr>
          <w:t>17</w:t>
        </w:r>
        <w:r>
          <w:rPr>
            <w:noProof/>
          </w:rPr>
          <w:fldChar w:fldCharType="end"/>
        </w:r>
      </w:ins>
    </w:p>
    <w:p w14:paraId="21206169" w14:textId="77777777" w:rsidR="00072A1C" w:rsidRDefault="00072A1C">
      <w:pPr>
        <w:pStyle w:val="TableofFigures"/>
        <w:rPr>
          <w:ins w:id="206" w:author="Michael Hadley" w:date="2016-07-13T12:55:00Z"/>
          <w:rFonts w:eastAsiaTheme="minorEastAsia"/>
          <w:i w:val="0"/>
          <w:noProof/>
          <w:sz w:val="24"/>
          <w:szCs w:val="24"/>
          <w:lang w:val="en-US"/>
        </w:rPr>
      </w:pPr>
      <w:ins w:id="207" w:author="Michael Hadley" w:date="2016-07-13T12:55:00Z">
        <w:r>
          <w:rPr>
            <w:noProof/>
          </w:rPr>
          <w:t>Equation 12</w:t>
        </w:r>
        <w:r>
          <w:rPr>
            <w:rFonts w:eastAsiaTheme="minorEastAsia"/>
            <w:i w:val="0"/>
            <w:noProof/>
            <w:sz w:val="24"/>
            <w:szCs w:val="24"/>
            <w:lang w:val="en-US"/>
          </w:rPr>
          <w:tab/>
        </w:r>
        <w:r>
          <w:rPr>
            <w:noProof/>
          </w:rPr>
          <w:t>Daily load for a sound signal</w:t>
        </w:r>
        <w:r>
          <w:rPr>
            <w:noProof/>
          </w:rPr>
          <w:tab/>
        </w:r>
        <w:r>
          <w:rPr>
            <w:noProof/>
          </w:rPr>
          <w:fldChar w:fldCharType="begin"/>
        </w:r>
        <w:r>
          <w:rPr>
            <w:noProof/>
          </w:rPr>
          <w:instrText xml:space="preserve"> PAGEREF _Toc456177885 \h </w:instrText>
        </w:r>
      </w:ins>
      <w:r>
        <w:rPr>
          <w:noProof/>
        </w:rPr>
      </w:r>
      <w:r>
        <w:rPr>
          <w:noProof/>
        </w:rPr>
        <w:fldChar w:fldCharType="separate"/>
      </w:r>
      <w:ins w:id="208" w:author="Michael Hadley" w:date="2016-07-13T12:55:00Z">
        <w:r>
          <w:rPr>
            <w:noProof/>
          </w:rPr>
          <w:t>17</w:t>
        </w:r>
        <w:r>
          <w:rPr>
            <w:noProof/>
          </w:rPr>
          <w:fldChar w:fldCharType="end"/>
        </w:r>
      </w:ins>
    </w:p>
    <w:p w14:paraId="7245B310" w14:textId="77777777" w:rsidR="00072A1C" w:rsidRDefault="00072A1C">
      <w:pPr>
        <w:pStyle w:val="TableofFigures"/>
        <w:rPr>
          <w:ins w:id="209" w:author="Michael Hadley" w:date="2016-07-13T12:55:00Z"/>
          <w:rFonts w:eastAsiaTheme="minorEastAsia"/>
          <w:i w:val="0"/>
          <w:noProof/>
          <w:sz w:val="24"/>
          <w:szCs w:val="24"/>
          <w:lang w:val="en-US"/>
        </w:rPr>
      </w:pPr>
      <w:ins w:id="210" w:author="Michael Hadley" w:date="2016-07-13T12:55:00Z">
        <w:r>
          <w:rPr>
            <w:noProof/>
          </w:rPr>
          <w:t>Equation 13</w:t>
        </w:r>
        <w:r>
          <w:rPr>
            <w:rFonts w:eastAsiaTheme="minorEastAsia"/>
            <w:i w:val="0"/>
            <w:noProof/>
            <w:sz w:val="24"/>
            <w:szCs w:val="24"/>
            <w:lang w:val="en-US"/>
          </w:rPr>
          <w:tab/>
        </w:r>
        <w:r>
          <w:rPr>
            <w:noProof/>
          </w:rPr>
          <w:t>Daily load for a visibility detector</w:t>
        </w:r>
        <w:r>
          <w:rPr>
            <w:noProof/>
          </w:rPr>
          <w:tab/>
        </w:r>
        <w:r>
          <w:rPr>
            <w:noProof/>
          </w:rPr>
          <w:fldChar w:fldCharType="begin"/>
        </w:r>
        <w:r>
          <w:rPr>
            <w:noProof/>
          </w:rPr>
          <w:instrText xml:space="preserve"> PAGEREF _Toc456177886 \h </w:instrText>
        </w:r>
      </w:ins>
      <w:r>
        <w:rPr>
          <w:noProof/>
        </w:rPr>
      </w:r>
      <w:r>
        <w:rPr>
          <w:noProof/>
        </w:rPr>
        <w:fldChar w:fldCharType="separate"/>
      </w:r>
      <w:ins w:id="211" w:author="Michael Hadley" w:date="2016-07-13T12:55:00Z">
        <w:r>
          <w:rPr>
            <w:noProof/>
          </w:rPr>
          <w:t>18</w:t>
        </w:r>
        <w:r>
          <w:rPr>
            <w:noProof/>
          </w:rPr>
          <w:fldChar w:fldCharType="end"/>
        </w:r>
      </w:ins>
    </w:p>
    <w:p w14:paraId="76F3564F" w14:textId="77777777" w:rsidR="00072A1C" w:rsidRDefault="00072A1C">
      <w:pPr>
        <w:pStyle w:val="TableofFigures"/>
        <w:rPr>
          <w:ins w:id="212" w:author="Michael Hadley" w:date="2016-07-13T12:55:00Z"/>
          <w:rFonts w:eastAsiaTheme="minorEastAsia"/>
          <w:i w:val="0"/>
          <w:noProof/>
          <w:sz w:val="24"/>
          <w:szCs w:val="24"/>
          <w:lang w:val="en-US"/>
        </w:rPr>
      </w:pPr>
      <w:ins w:id="213" w:author="Michael Hadley" w:date="2016-07-13T12:55:00Z">
        <w:r>
          <w:rPr>
            <w:noProof/>
          </w:rPr>
          <w:t>Equation 14</w:t>
        </w:r>
        <w:r>
          <w:rPr>
            <w:rFonts w:eastAsiaTheme="minorEastAsia"/>
            <w:i w:val="0"/>
            <w:noProof/>
            <w:sz w:val="24"/>
            <w:szCs w:val="24"/>
            <w:lang w:val="en-US"/>
          </w:rPr>
          <w:tab/>
        </w:r>
        <w:r>
          <w:rPr>
            <w:noProof/>
          </w:rPr>
          <w:t>Daily load for a charge controller</w:t>
        </w:r>
        <w:r>
          <w:rPr>
            <w:noProof/>
          </w:rPr>
          <w:tab/>
        </w:r>
        <w:r>
          <w:rPr>
            <w:noProof/>
          </w:rPr>
          <w:fldChar w:fldCharType="begin"/>
        </w:r>
        <w:r>
          <w:rPr>
            <w:noProof/>
          </w:rPr>
          <w:instrText xml:space="preserve"> PAGEREF _Toc456177887 \h </w:instrText>
        </w:r>
      </w:ins>
      <w:r>
        <w:rPr>
          <w:noProof/>
        </w:rPr>
      </w:r>
      <w:r>
        <w:rPr>
          <w:noProof/>
        </w:rPr>
        <w:fldChar w:fldCharType="separate"/>
      </w:r>
      <w:ins w:id="214" w:author="Michael Hadley" w:date="2016-07-13T12:55:00Z">
        <w:r>
          <w:rPr>
            <w:noProof/>
          </w:rPr>
          <w:t>19</w:t>
        </w:r>
        <w:r>
          <w:rPr>
            <w:noProof/>
          </w:rPr>
          <w:fldChar w:fldCharType="end"/>
        </w:r>
      </w:ins>
    </w:p>
    <w:p w14:paraId="70430B4F" w14:textId="77777777" w:rsidR="00072A1C" w:rsidRDefault="00072A1C">
      <w:pPr>
        <w:pStyle w:val="TableofFigures"/>
        <w:rPr>
          <w:ins w:id="215" w:author="Michael Hadley" w:date="2016-07-13T12:55:00Z"/>
          <w:rFonts w:eastAsiaTheme="minorEastAsia"/>
          <w:i w:val="0"/>
          <w:noProof/>
          <w:sz w:val="24"/>
          <w:szCs w:val="24"/>
          <w:lang w:val="en-US"/>
        </w:rPr>
      </w:pPr>
      <w:ins w:id="216" w:author="Michael Hadley" w:date="2016-07-13T12:55:00Z">
        <w:r w:rsidRPr="007E1E8E">
          <w:rPr>
            <w:rFonts w:eastAsiaTheme="minorEastAsia"/>
            <w:noProof/>
          </w:rPr>
          <w:t>Equation 15</w:t>
        </w:r>
        <w:r>
          <w:rPr>
            <w:rFonts w:eastAsiaTheme="minorEastAsia"/>
            <w:i w:val="0"/>
            <w:noProof/>
            <w:sz w:val="24"/>
            <w:szCs w:val="24"/>
            <w:lang w:val="en-US"/>
          </w:rPr>
          <w:tab/>
        </w:r>
        <w:r w:rsidRPr="007E1E8E">
          <w:rPr>
            <w:rFonts w:eastAsiaTheme="minorEastAsia"/>
            <w:noProof/>
          </w:rPr>
          <w:t>Power requirement for RATDMA operation</w:t>
        </w:r>
        <w:r>
          <w:rPr>
            <w:noProof/>
          </w:rPr>
          <w:tab/>
        </w:r>
        <w:r>
          <w:rPr>
            <w:noProof/>
          </w:rPr>
          <w:fldChar w:fldCharType="begin"/>
        </w:r>
        <w:r>
          <w:rPr>
            <w:noProof/>
          </w:rPr>
          <w:instrText xml:space="preserve"> PAGEREF _Toc456177888 \h </w:instrText>
        </w:r>
      </w:ins>
      <w:r>
        <w:rPr>
          <w:noProof/>
        </w:rPr>
      </w:r>
      <w:r>
        <w:rPr>
          <w:noProof/>
        </w:rPr>
        <w:fldChar w:fldCharType="separate"/>
      </w:r>
      <w:ins w:id="217" w:author="Michael Hadley" w:date="2016-07-13T12:55:00Z">
        <w:r>
          <w:rPr>
            <w:noProof/>
          </w:rPr>
          <w:t>19</w:t>
        </w:r>
        <w:r>
          <w:rPr>
            <w:noProof/>
          </w:rPr>
          <w:fldChar w:fldCharType="end"/>
        </w:r>
      </w:ins>
    </w:p>
    <w:p w14:paraId="5715C438" w14:textId="77777777" w:rsidR="00072A1C" w:rsidRDefault="00072A1C">
      <w:pPr>
        <w:pStyle w:val="TableofFigures"/>
        <w:rPr>
          <w:ins w:id="218" w:author="Michael Hadley" w:date="2016-07-13T12:55:00Z"/>
          <w:rFonts w:eastAsiaTheme="minorEastAsia"/>
          <w:i w:val="0"/>
          <w:noProof/>
          <w:sz w:val="24"/>
          <w:szCs w:val="24"/>
          <w:lang w:val="en-US"/>
        </w:rPr>
      </w:pPr>
      <w:ins w:id="219" w:author="Michael Hadley" w:date="2016-07-13T12:55:00Z">
        <w:r>
          <w:rPr>
            <w:noProof/>
          </w:rPr>
          <w:lastRenderedPageBreak/>
          <w:t>Equation 16</w:t>
        </w:r>
        <w:r>
          <w:rPr>
            <w:rFonts w:eastAsiaTheme="minorEastAsia"/>
            <w:i w:val="0"/>
            <w:noProof/>
            <w:sz w:val="24"/>
            <w:szCs w:val="24"/>
            <w:lang w:val="en-US"/>
          </w:rPr>
          <w:tab/>
        </w:r>
        <w:r>
          <w:rPr>
            <w:noProof/>
          </w:rPr>
          <w:t>Estimate of power consumption for an AtoN unit transmitting Type 21 and Type 6 AIS messages</w:t>
        </w:r>
        <w:r>
          <w:rPr>
            <w:noProof/>
          </w:rPr>
          <w:tab/>
        </w:r>
        <w:r>
          <w:rPr>
            <w:noProof/>
          </w:rPr>
          <w:fldChar w:fldCharType="begin"/>
        </w:r>
        <w:r>
          <w:rPr>
            <w:noProof/>
          </w:rPr>
          <w:instrText xml:space="preserve"> PAGEREF _Toc456177889 \h </w:instrText>
        </w:r>
      </w:ins>
      <w:r>
        <w:rPr>
          <w:noProof/>
        </w:rPr>
      </w:r>
      <w:r>
        <w:rPr>
          <w:noProof/>
        </w:rPr>
        <w:fldChar w:fldCharType="separate"/>
      </w:r>
      <w:ins w:id="220" w:author="Michael Hadley" w:date="2016-07-13T12:55:00Z">
        <w:r>
          <w:rPr>
            <w:noProof/>
          </w:rPr>
          <w:t>20</w:t>
        </w:r>
        <w:r>
          <w:rPr>
            <w:noProof/>
          </w:rPr>
          <w:fldChar w:fldCharType="end"/>
        </w:r>
      </w:ins>
    </w:p>
    <w:p w14:paraId="79156F2F" w14:textId="77777777" w:rsidR="00072A1C" w:rsidRDefault="00072A1C">
      <w:pPr>
        <w:pStyle w:val="TableofFigures"/>
        <w:rPr>
          <w:ins w:id="221" w:author="Michael Hadley" w:date="2016-07-13T12:55:00Z"/>
          <w:rFonts w:eastAsiaTheme="minorEastAsia"/>
          <w:i w:val="0"/>
          <w:noProof/>
          <w:sz w:val="24"/>
          <w:szCs w:val="24"/>
          <w:lang w:val="en-US"/>
        </w:rPr>
      </w:pPr>
      <w:ins w:id="222" w:author="Michael Hadley" w:date="2016-07-13T12:55:00Z">
        <w:r>
          <w:rPr>
            <w:noProof/>
          </w:rPr>
          <w:t>Equation 17</w:t>
        </w:r>
        <w:r>
          <w:rPr>
            <w:rFonts w:eastAsiaTheme="minorEastAsia"/>
            <w:i w:val="0"/>
            <w:noProof/>
            <w:sz w:val="24"/>
            <w:szCs w:val="24"/>
            <w:lang w:val="en-US"/>
          </w:rPr>
          <w:tab/>
        </w:r>
        <w:r>
          <w:rPr>
            <w:noProof/>
          </w:rPr>
          <w:t>Daily load for a RACON</w:t>
        </w:r>
        <w:r>
          <w:rPr>
            <w:noProof/>
          </w:rPr>
          <w:tab/>
        </w:r>
        <w:r>
          <w:rPr>
            <w:noProof/>
          </w:rPr>
          <w:fldChar w:fldCharType="begin"/>
        </w:r>
        <w:r>
          <w:rPr>
            <w:noProof/>
          </w:rPr>
          <w:instrText xml:space="preserve"> PAGEREF _Toc456177890 \h </w:instrText>
        </w:r>
      </w:ins>
      <w:r>
        <w:rPr>
          <w:noProof/>
        </w:rPr>
      </w:r>
      <w:r>
        <w:rPr>
          <w:noProof/>
        </w:rPr>
        <w:fldChar w:fldCharType="separate"/>
      </w:r>
      <w:ins w:id="223" w:author="Michael Hadley" w:date="2016-07-13T12:55:00Z">
        <w:r>
          <w:rPr>
            <w:noProof/>
          </w:rPr>
          <w:t>20</w:t>
        </w:r>
        <w:r>
          <w:rPr>
            <w:noProof/>
          </w:rPr>
          <w:fldChar w:fldCharType="end"/>
        </w:r>
      </w:ins>
    </w:p>
    <w:p w14:paraId="46574BEB" w14:textId="77777777" w:rsidR="00072A1C" w:rsidRDefault="00072A1C">
      <w:pPr>
        <w:pStyle w:val="TableofFigures"/>
        <w:rPr>
          <w:ins w:id="224" w:author="Michael Hadley" w:date="2016-07-13T12:55:00Z"/>
          <w:rFonts w:eastAsiaTheme="minorEastAsia"/>
          <w:i w:val="0"/>
          <w:noProof/>
          <w:sz w:val="24"/>
          <w:szCs w:val="24"/>
          <w:lang w:val="en-US"/>
        </w:rPr>
      </w:pPr>
      <w:ins w:id="225" w:author="Michael Hadley" w:date="2016-07-13T12:55:00Z">
        <w:r w:rsidRPr="007E1E8E">
          <w:rPr>
            <w:noProof/>
            <w:lang w:val="es-ES"/>
          </w:rPr>
          <w:t>Equation 18</w:t>
        </w:r>
        <w:r>
          <w:rPr>
            <w:rFonts w:eastAsiaTheme="minorEastAsia"/>
            <w:i w:val="0"/>
            <w:noProof/>
            <w:sz w:val="24"/>
            <w:szCs w:val="24"/>
            <w:lang w:val="en-US"/>
          </w:rPr>
          <w:tab/>
        </w:r>
        <w:r w:rsidRPr="007E1E8E">
          <w:rPr>
            <w:noProof/>
            <w:lang w:val="es-ES"/>
          </w:rPr>
          <w:t>The angle of incidence</w:t>
        </w:r>
        <w:r>
          <w:rPr>
            <w:noProof/>
          </w:rPr>
          <w:tab/>
        </w:r>
        <w:r>
          <w:rPr>
            <w:noProof/>
          </w:rPr>
          <w:fldChar w:fldCharType="begin"/>
        </w:r>
        <w:r>
          <w:rPr>
            <w:noProof/>
          </w:rPr>
          <w:instrText xml:space="preserve"> PAGEREF _Toc456177891 \h </w:instrText>
        </w:r>
      </w:ins>
      <w:r>
        <w:rPr>
          <w:noProof/>
        </w:rPr>
      </w:r>
      <w:r>
        <w:rPr>
          <w:noProof/>
        </w:rPr>
        <w:fldChar w:fldCharType="separate"/>
      </w:r>
      <w:ins w:id="226" w:author="Michael Hadley" w:date="2016-07-13T12:55:00Z">
        <w:r>
          <w:rPr>
            <w:noProof/>
          </w:rPr>
          <w:t>25</w:t>
        </w:r>
        <w:r>
          <w:rPr>
            <w:noProof/>
          </w:rPr>
          <w:fldChar w:fldCharType="end"/>
        </w:r>
      </w:ins>
    </w:p>
    <w:p w14:paraId="1E085B4D" w14:textId="77777777" w:rsidR="00072A1C" w:rsidRDefault="00072A1C">
      <w:pPr>
        <w:pStyle w:val="TableofFigures"/>
        <w:rPr>
          <w:ins w:id="227" w:author="Michael Hadley" w:date="2016-07-13T12:55:00Z"/>
          <w:rFonts w:eastAsiaTheme="minorEastAsia"/>
          <w:i w:val="0"/>
          <w:noProof/>
          <w:sz w:val="24"/>
          <w:szCs w:val="24"/>
          <w:lang w:val="en-US"/>
        </w:rPr>
      </w:pPr>
      <w:ins w:id="228" w:author="Michael Hadley" w:date="2016-07-13T12:55:00Z">
        <w:r w:rsidRPr="007E1E8E">
          <w:rPr>
            <w:noProof/>
            <w:lang w:val="es-ES"/>
          </w:rPr>
          <w:t>Equation 19</w:t>
        </w:r>
        <w:r>
          <w:rPr>
            <w:rFonts w:eastAsiaTheme="minorEastAsia"/>
            <w:i w:val="0"/>
            <w:noProof/>
            <w:sz w:val="24"/>
            <w:szCs w:val="24"/>
            <w:lang w:val="en-US"/>
          </w:rPr>
          <w:tab/>
        </w:r>
        <w:r w:rsidRPr="007E1E8E">
          <w:rPr>
            <w:noProof/>
            <w:lang w:val="es-ES"/>
          </w:rPr>
          <w:t>Hour angle</w:t>
        </w:r>
        <w:r>
          <w:rPr>
            <w:noProof/>
          </w:rPr>
          <w:tab/>
        </w:r>
        <w:r>
          <w:rPr>
            <w:noProof/>
          </w:rPr>
          <w:fldChar w:fldCharType="begin"/>
        </w:r>
        <w:r>
          <w:rPr>
            <w:noProof/>
          </w:rPr>
          <w:instrText xml:space="preserve"> PAGEREF _Toc456177892 \h </w:instrText>
        </w:r>
      </w:ins>
      <w:r>
        <w:rPr>
          <w:noProof/>
        </w:rPr>
      </w:r>
      <w:r>
        <w:rPr>
          <w:noProof/>
        </w:rPr>
        <w:fldChar w:fldCharType="separate"/>
      </w:r>
      <w:ins w:id="229" w:author="Michael Hadley" w:date="2016-07-13T12:55:00Z">
        <w:r>
          <w:rPr>
            <w:noProof/>
          </w:rPr>
          <w:t>25</w:t>
        </w:r>
        <w:r>
          <w:rPr>
            <w:noProof/>
          </w:rPr>
          <w:fldChar w:fldCharType="end"/>
        </w:r>
      </w:ins>
    </w:p>
    <w:p w14:paraId="41A36626" w14:textId="77777777" w:rsidR="00072A1C" w:rsidRDefault="00072A1C">
      <w:pPr>
        <w:pStyle w:val="TableofFigures"/>
        <w:rPr>
          <w:ins w:id="230" w:author="Michael Hadley" w:date="2016-07-13T12:55:00Z"/>
          <w:rFonts w:eastAsiaTheme="minorEastAsia"/>
          <w:i w:val="0"/>
          <w:noProof/>
          <w:sz w:val="24"/>
          <w:szCs w:val="24"/>
          <w:lang w:val="en-US"/>
        </w:rPr>
      </w:pPr>
      <w:ins w:id="231" w:author="Michael Hadley" w:date="2016-07-13T12:55:00Z">
        <w:r w:rsidRPr="007E1E8E">
          <w:rPr>
            <w:noProof/>
            <w:lang w:val="es-ES"/>
          </w:rPr>
          <w:t>Equation 20</w:t>
        </w:r>
        <w:r>
          <w:rPr>
            <w:rFonts w:eastAsiaTheme="minorEastAsia"/>
            <w:i w:val="0"/>
            <w:noProof/>
            <w:sz w:val="24"/>
            <w:szCs w:val="24"/>
            <w:lang w:val="en-US"/>
          </w:rPr>
          <w:tab/>
        </w:r>
        <w:r w:rsidRPr="007E1E8E">
          <w:rPr>
            <w:noProof/>
            <w:lang w:val="es-ES"/>
          </w:rPr>
          <w:t>Hour angle at sunrise</w:t>
        </w:r>
        <w:r>
          <w:rPr>
            <w:noProof/>
          </w:rPr>
          <w:tab/>
        </w:r>
        <w:r>
          <w:rPr>
            <w:noProof/>
          </w:rPr>
          <w:fldChar w:fldCharType="begin"/>
        </w:r>
        <w:r>
          <w:rPr>
            <w:noProof/>
          </w:rPr>
          <w:instrText xml:space="preserve"> PAGEREF _Toc456177893 \h </w:instrText>
        </w:r>
      </w:ins>
      <w:r>
        <w:rPr>
          <w:noProof/>
        </w:rPr>
      </w:r>
      <w:r>
        <w:rPr>
          <w:noProof/>
        </w:rPr>
        <w:fldChar w:fldCharType="separate"/>
      </w:r>
      <w:ins w:id="232" w:author="Michael Hadley" w:date="2016-07-13T12:55:00Z">
        <w:r>
          <w:rPr>
            <w:noProof/>
          </w:rPr>
          <w:t>25</w:t>
        </w:r>
        <w:r>
          <w:rPr>
            <w:noProof/>
          </w:rPr>
          <w:fldChar w:fldCharType="end"/>
        </w:r>
      </w:ins>
    </w:p>
    <w:p w14:paraId="34929D17" w14:textId="77777777" w:rsidR="00072A1C" w:rsidRDefault="00072A1C">
      <w:pPr>
        <w:pStyle w:val="TableofFigures"/>
        <w:rPr>
          <w:ins w:id="233" w:author="Michael Hadley" w:date="2016-07-13T12:55:00Z"/>
          <w:rFonts w:eastAsiaTheme="minorEastAsia"/>
          <w:i w:val="0"/>
          <w:noProof/>
          <w:sz w:val="24"/>
          <w:szCs w:val="24"/>
          <w:lang w:val="en-US"/>
        </w:rPr>
      </w:pPr>
      <w:ins w:id="234" w:author="Michael Hadley" w:date="2016-07-13T12:55:00Z">
        <w:r>
          <w:rPr>
            <w:noProof/>
          </w:rPr>
          <w:t>Equation 21</w:t>
        </w:r>
        <w:r>
          <w:rPr>
            <w:rFonts w:eastAsiaTheme="minorEastAsia"/>
            <w:i w:val="0"/>
            <w:noProof/>
            <w:sz w:val="24"/>
            <w:szCs w:val="24"/>
            <w:lang w:val="en-US"/>
          </w:rPr>
          <w:tab/>
        </w:r>
        <w:r>
          <w:rPr>
            <w:noProof/>
          </w:rPr>
          <w:t>Time from sunrise to sunset - degrees</w:t>
        </w:r>
        <w:r>
          <w:rPr>
            <w:noProof/>
          </w:rPr>
          <w:tab/>
        </w:r>
        <w:r>
          <w:rPr>
            <w:noProof/>
          </w:rPr>
          <w:fldChar w:fldCharType="begin"/>
        </w:r>
        <w:r>
          <w:rPr>
            <w:noProof/>
          </w:rPr>
          <w:instrText xml:space="preserve"> PAGEREF _Toc456177894 \h </w:instrText>
        </w:r>
      </w:ins>
      <w:r>
        <w:rPr>
          <w:noProof/>
        </w:rPr>
      </w:r>
      <w:r>
        <w:rPr>
          <w:noProof/>
        </w:rPr>
        <w:fldChar w:fldCharType="separate"/>
      </w:r>
      <w:ins w:id="235" w:author="Michael Hadley" w:date="2016-07-13T12:55:00Z">
        <w:r>
          <w:rPr>
            <w:noProof/>
          </w:rPr>
          <w:t>25</w:t>
        </w:r>
        <w:r>
          <w:rPr>
            <w:noProof/>
          </w:rPr>
          <w:fldChar w:fldCharType="end"/>
        </w:r>
      </w:ins>
    </w:p>
    <w:p w14:paraId="77A15AA9" w14:textId="77777777" w:rsidR="00072A1C" w:rsidRDefault="00072A1C">
      <w:pPr>
        <w:pStyle w:val="TableofFigures"/>
        <w:rPr>
          <w:ins w:id="236" w:author="Michael Hadley" w:date="2016-07-13T12:55:00Z"/>
          <w:rFonts w:eastAsiaTheme="minorEastAsia"/>
          <w:i w:val="0"/>
          <w:noProof/>
          <w:sz w:val="24"/>
          <w:szCs w:val="24"/>
          <w:lang w:val="en-US"/>
        </w:rPr>
      </w:pPr>
      <w:ins w:id="237" w:author="Michael Hadley" w:date="2016-07-13T12:55:00Z">
        <w:r>
          <w:rPr>
            <w:noProof/>
          </w:rPr>
          <w:t>Equation 22</w:t>
        </w:r>
        <w:r>
          <w:rPr>
            <w:rFonts w:eastAsiaTheme="minorEastAsia"/>
            <w:i w:val="0"/>
            <w:noProof/>
            <w:sz w:val="24"/>
            <w:szCs w:val="24"/>
            <w:lang w:val="en-US"/>
          </w:rPr>
          <w:tab/>
        </w:r>
        <w:r>
          <w:rPr>
            <w:noProof/>
          </w:rPr>
          <w:t>Time from sunrise to sunset - radians</w:t>
        </w:r>
        <w:r>
          <w:rPr>
            <w:noProof/>
          </w:rPr>
          <w:tab/>
        </w:r>
        <w:r>
          <w:rPr>
            <w:noProof/>
          </w:rPr>
          <w:fldChar w:fldCharType="begin"/>
        </w:r>
        <w:r>
          <w:rPr>
            <w:noProof/>
          </w:rPr>
          <w:instrText xml:space="preserve"> PAGEREF _Toc456177895 \h </w:instrText>
        </w:r>
      </w:ins>
      <w:r>
        <w:rPr>
          <w:noProof/>
        </w:rPr>
      </w:r>
      <w:r>
        <w:rPr>
          <w:noProof/>
        </w:rPr>
        <w:fldChar w:fldCharType="separate"/>
      </w:r>
      <w:ins w:id="238" w:author="Michael Hadley" w:date="2016-07-13T12:55:00Z">
        <w:r>
          <w:rPr>
            <w:noProof/>
          </w:rPr>
          <w:t>25</w:t>
        </w:r>
        <w:r>
          <w:rPr>
            <w:noProof/>
          </w:rPr>
          <w:fldChar w:fldCharType="end"/>
        </w:r>
      </w:ins>
    </w:p>
    <w:p w14:paraId="0624AE18" w14:textId="77777777" w:rsidR="00B07717" w:rsidRPr="00161325" w:rsidRDefault="00D638E0" w:rsidP="007D1805">
      <w:pPr>
        <w:pStyle w:val="TableofFigures"/>
      </w:pPr>
      <w:r>
        <w:fldChar w:fldCharType="end"/>
      </w:r>
    </w:p>
    <w:p w14:paraId="48377A8D"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13655708" w14:textId="77777777" w:rsidR="004944C8" w:rsidRDefault="00ED4450" w:rsidP="00DE2814">
      <w:pPr>
        <w:pStyle w:val="Heading1"/>
      </w:pPr>
      <w:bookmarkStart w:id="241" w:name="_Toc456177822"/>
      <w:r>
        <w:lastRenderedPageBreak/>
        <w:t>INTRODUCTION</w:t>
      </w:r>
      <w:bookmarkEnd w:id="241"/>
    </w:p>
    <w:p w14:paraId="31C87F49" w14:textId="77777777" w:rsidR="004944C8" w:rsidRDefault="004944C8" w:rsidP="004944C8">
      <w:pPr>
        <w:pStyle w:val="Heading1separatationline"/>
      </w:pPr>
    </w:p>
    <w:p w14:paraId="73C7E1E4" w14:textId="6565DD2C" w:rsidR="0048001B" w:rsidRDefault="001E7CF6" w:rsidP="0048001B">
      <w:pPr>
        <w:pStyle w:val="BodyText"/>
        <w:rPr>
          <w:rFonts w:cs="Arial"/>
        </w:rPr>
      </w:pPr>
      <w:ins w:id="242" w:author="Michael Hadley" w:date="2016-07-13T12:17:00Z">
        <w:r>
          <w:t>When planning to power an existing or a new Aids to Navigation (AtoN), it is highly advisable to choose</w:t>
        </w:r>
        <w:del w:id="243" w:author="Peter Dobson" w:date="2016-04-13T14:49:00Z">
          <w:r w:rsidDel="00C12BA9">
            <w:delText>choice of</w:delText>
          </w:r>
        </w:del>
        <w:r>
          <w:t xml:space="preserve"> the lowest consumption equipment to meet the operational requirements</w:t>
        </w:r>
        <w:del w:id="244" w:author="Peter Dobson" w:date="2016-04-13T14:52:00Z">
          <w:r w:rsidDel="00C12BA9">
            <w:delText>for range and character</w:delText>
          </w:r>
        </w:del>
        <w:del w:id="245" w:author="Peter Dobson" w:date="2016-04-13T14:50:00Z">
          <w:r w:rsidDel="00C12BA9">
            <w:delText xml:space="preserve"> is highly advisable</w:delText>
          </w:r>
        </w:del>
        <w:r>
          <w:t xml:space="preserve">.  </w:t>
        </w:r>
        <w:del w:id="246" w:author="Peter Dobson" w:date="2016-04-13T14:53:00Z">
          <w:r w:rsidDel="00C12BA9">
            <w:delText>Matters</w:delText>
          </w:r>
        </w:del>
        <w:r>
          <w:t>Factors to consider includes power consumption and efficiency of the:</w:t>
        </w:r>
      </w:ins>
    </w:p>
    <w:p w14:paraId="5631E7E1" w14:textId="3670628B" w:rsidR="0048001B" w:rsidRDefault="0048001B" w:rsidP="00387166">
      <w:pPr>
        <w:pStyle w:val="Bullet1"/>
      </w:pPr>
      <w:bookmarkStart w:id="247" w:name="_Toc225672813"/>
      <w:r>
        <w:t>light source and optic equipment;</w:t>
      </w:r>
      <w:bookmarkEnd w:id="247"/>
    </w:p>
    <w:p w14:paraId="53998CE9" w14:textId="242F3A15" w:rsidR="0048001B" w:rsidRDefault="00DA68E2" w:rsidP="00387166">
      <w:pPr>
        <w:pStyle w:val="Bullet1"/>
      </w:pPr>
      <w:bookmarkStart w:id="248" w:name="_Toc225672814"/>
      <w:r>
        <w:t>electronic AtoN</w:t>
      </w:r>
      <w:r w:rsidR="0048001B">
        <w:t>;</w:t>
      </w:r>
      <w:bookmarkEnd w:id="248"/>
    </w:p>
    <w:p w14:paraId="44BFAF3F" w14:textId="77777777" w:rsidR="0048001B" w:rsidRDefault="0048001B" w:rsidP="00387166">
      <w:pPr>
        <w:pStyle w:val="Bullet1"/>
      </w:pPr>
      <w:bookmarkStart w:id="249" w:name="_Toc225672815"/>
      <w:r>
        <w:t>sound signals;</w:t>
      </w:r>
      <w:bookmarkEnd w:id="249"/>
    </w:p>
    <w:p w14:paraId="08B2CD3F" w14:textId="535235E3" w:rsidR="0048001B" w:rsidRDefault="0048001B" w:rsidP="00387166">
      <w:pPr>
        <w:pStyle w:val="Bullet1"/>
      </w:pPr>
      <w:bookmarkStart w:id="250" w:name="_Toc225672816"/>
      <w:r>
        <w:t>control and monitoring system</w:t>
      </w:r>
      <w:ins w:id="251" w:author="Michael Hadley" w:date="2016-07-13T12:18:00Z">
        <w:r w:rsidR="001E7CF6">
          <w:t xml:space="preserve">, </w:t>
        </w:r>
        <w:commentRangeStart w:id="252"/>
        <w:r w:rsidR="001E7CF6">
          <w:t>to name but a few</w:t>
        </w:r>
        <w:commentRangeEnd w:id="252"/>
        <w:r w:rsidR="001E7CF6">
          <w:rPr>
            <w:rStyle w:val="CommentReference"/>
            <w:color w:val="auto"/>
          </w:rPr>
          <w:commentReference w:id="252"/>
        </w:r>
      </w:ins>
      <w:r>
        <w:t>.</w:t>
      </w:r>
      <w:bookmarkEnd w:id="250"/>
    </w:p>
    <w:p w14:paraId="4E7896B1" w14:textId="6714D6AE" w:rsidR="0048001B" w:rsidRDefault="00DA68E2" w:rsidP="00387166">
      <w:pPr>
        <w:pStyle w:val="Heading1"/>
      </w:pPr>
      <w:bookmarkStart w:id="253" w:name="_Toc220205964"/>
      <w:bookmarkStart w:id="254" w:name="_Toc224993429"/>
      <w:bookmarkStart w:id="255" w:name="_Toc224993458"/>
      <w:bookmarkStart w:id="256" w:name="_Toc225672817"/>
      <w:bookmarkStart w:id="257" w:name="_Toc225673085"/>
      <w:bookmarkStart w:id="258" w:name="_Toc456177823"/>
      <w:r>
        <w:rPr>
          <w:caps w:val="0"/>
        </w:rPr>
        <w:t>HOW TO USE THIS GUIDELINE</w:t>
      </w:r>
      <w:bookmarkEnd w:id="253"/>
      <w:bookmarkEnd w:id="254"/>
      <w:bookmarkEnd w:id="255"/>
      <w:bookmarkEnd w:id="256"/>
      <w:bookmarkEnd w:id="257"/>
      <w:bookmarkEnd w:id="258"/>
    </w:p>
    <w:p w14:paraId="1081420B" w14:textId="77777777" w:rsidR="00387166" w:rsidRPr="00387166" w:rsidRDefault="00387166" w:rsidP="00387166">
      <w:pPr>
        <w:pStyle w:val="Heading1separatationline"/>
      </w:pPr>
    </w:p>
    <w:p w14:paraId="0339F5F9" w14:textId="77777777" w:rsidR="0048001B" w:rsidRDefault="0048001B" w:rsidP="0048001B">
      <w:pPr>
        <w:pStyle w:val="BodyText"/>
        <w:rPr>
          <w:rFonts w:cs="Arial"/>
        </w:rPr>
      </w:pPr>
      <w:r>
        <w:t>This document is part of a set of guidelines and needs to be read in conjunction with the following documents:</w:t>
      </w:r>
    </w:p>
    <w:p w14:paraId="619DF39F" w14:textId="34CD1795" w:rsidR="0048001B" w:rsidRDefault="0048001B" w:rsidP="00387166">
      <w:pPr>
        <w:pStyle w:val="BodyText"/>
        <w:ind w:left="567"/>
        <w:rPr>
          <w:rFonts w:cs="Arial"/>
        </w:rPr>
      </w:pPr>
      <w:r>
        <w:t>IALA Guideline 1067-0 Selection of Power Systems for Aids to Navigation and Associated Equipment</w:t>
      </w:r>
      <w:r w:rsidR="00387166">
        <w:t>.</w:t>
      </w:r>
    </w:p>
    <w:p w14:paraId="03981460" w14:textId="3B0E8440" w:rsidR="0048001B" w:rsidRDefault="0048001B" w:rsidP="00387166">
      <w:pPr>
        <w:pStyle w:val="BodyText"/>
        <w:ind w:left="567"/>
        <w:rPr>
          <w:rFonts w:cs="Arial"/>
        </w:rPr>
      </w:pPr>
      <w:r>
        <w:t>IALA Guideline 1067-2 Power Sources</w:t>
      </w:r>
      <w:r w:rsidR="00387166">
        <w:t>.</w:t>
      </w:r>
    </w:p>
    <w:p w14:paraId="7C5269C8" w14:textId="36F44BEA" w:rsidR="0048001B" w:rsidRDefault="0048001B" w:rsidP="00387166">
      <w:pPr>
        <w:pStyle w:val="BodyText"/>
        <w:ind w:left="567"/>
        <w:rPr>
          <w:rFonts w:cs="Arial"/>
        </w:rPr>
      </w:pPr>
      <w:r>
        <w:t>IALA Guideline 1067-3 Electrical Energy Storage for Aids to Navigation</w:t>
      </w:r>
      <w:r w:rsidR="00387166">
        <w:t>.</w:t>
      </w:r>
    </w:p>
    <w:p w14:paraId="00B125BB" w14:textId="42A1C741" w:rsidR="0048001B" w:rsidRDefault="00DA68E2" w:rsidP="00387166">
      <w:pPr>
        <w:pStyle w:val="Heading1"/>
      </w:pPr>
      <w:bookmarkStart w:id="259" w:name="_Toc224993430"/>
      <w:bookmarkStart w:id="260" w:name="_Toc224993459"/>
      <w:bookmarkStart w:id="261" w:name="_Toc225672818"/>
      <w:bookmarkStart w:id="262" w:name="_Toc225673086"/>
      <w:bookmarkStart w:id="263" w:name="_Toc456177824"/>
      <w:r>
        <w:rPr>
          <w:caps w:val="0"/>
        </w:rPr>
        <w:t>AtoN LOAD OVERVIEW</w:t>
      </w:r>
      <w:bookmarkEnd w:id="259"/>
      <w:bookmarkEnd w:id="260"/>
      <w:bookmarkEnd w:id="261"/>
      <w:bookmarkEnd w:id="262"/>
      <w:bookmarkEnd w:id="263"/>
    </w:p>
    <w:p w14:paraId="49CF67C7" w14:textId="77777777" w:rsidR="00387166" w:rsidRPr="00387166" w:rsidRDefault="00387166" w:rsidP="00387166">
      <w:pPr>
        <w:pStyle w:val="Heading1separatationline"/>
      </w:pPr>
    </w:p>
    <w:p w14:paraId="47524824" w14:textId="77777777" w:rsidR="001E7CF6" w:rsidRDefault="001E7CF6" w:rsidP="001E7CF6">
      <w:pPr>
        <w:pStyle w:val="BodyText"/>
        <w:rPr>
          <w:ins w:id="264" w:author="Michael Hadley" w:date="2016-07-13T12:20:00Z"/>
        </w:rPr>
      </w:pPr>
      <w:ins w:id="265" w:author="Michael Hadley" w:date="2016-07-13T12:20:00Z">
        <w:r>
          <w:t>When determining the total electrical loads for a system, the following questions needs to be answered:</w:t>
        </w:r>
      </w:ins>
    </w:p>
    <w:p w14:paraId="3AA65828" w14:textId="34BDF00C" w:rsidR="001E7CF6" w:rsidRDefault="001E7CF6" w:rsidP="008F2B8A">
      <w:pPr>
        <w:pStyle w:val="Heading2"/>
        <w:rPr>
          <w:ins w:id="266" w:author="Michael Hadley" w:date="2016-07-13T12:20:00Z"/>
        </w:rPr>
      </w:pPr>
      <w:bookmarkStart w:id="267" w:name="_Toc456177825"/>
      <w:ins w:id="268" w:author="Michael Hadley" w:date="2016-07-13T12:20:00Z">
        <w:r>
          <w:t>What needs power?</w:t>
        </w:r>
        <w:bookmarkEnd w:id="267"/>
      </w:ins>
    </w:p>
    <w:p w14:paraId="7EA330B6" w14:textId="77777777" w:rsidR="001E7CF6" w:rsidRPr="001E7CF6" w:rsidRDefault="001E7CF6" w:rsidP="008F2B8A">
      <w:pPr>
        <w:pStyle w:val="Heading2separationline"/>
        <w:rPr>
          <w:ins w:id="269" w:author="Michael Hadley" w:date="2016-07-13T12:20:00Z"/>
        </w:rPr>
      </w:pPr>
    </w:p>
    <w:p w14:paraId="1A90D086" w14:textId="77777777" w:rsidR="001E7CF6" w:rsidRDefault="001E7CF6" w:rsidP="001E7CF6">
      <w:pPr>
        <w:pStyle w:val="BodyText"/>
        <w:rPr>
          <w:ins w:id="270" w:author="Michael Hadley" w:date="2016-07-13T12:20:00Z"/>
        </w:rPr>
      </w:pPr>
      <w:ins w:id="271" w:author="Michael Hadley" w:date="2016-07-13T12:20:00Z">
        <w:r>
          <w:t>Identification of equipment and on which system</w:t>
        </w:r>
      </w:ins>
    </w:p>
    <w:p w14:paraId="409C5DED" w14:textId="5590BE90" w:rsidR="001E7CF6" w:rsidRDefault="001E7CF6" w:rsidP="008F2B8A">
      <w:pPr>
        <w:pStyle w:val="Heading2"/>
        <w:rPr>
          <w:ins w:id="272" w:author="Michael Hadley" w:date="2016-07-13T12:20:00Z"/>
        </w:rPr>
      </w:pPr>
      <w:bookmarkStart w:id="273" w:name="_Toc456177826"/>
      <w:ins w:id="274" w:author="Michael Hadley" w:date="2016-07-13T12:20:00Z">
        <w:r>
          <w:t>How much power?</w:t>
        </w:r>
        <w:bookmarkEnd w:id="273"/>
      </w:ins>
    </w:p>
    <w:p w14:paraId="347D0070" w14:textId="77777777" w:rsidR="001E7CF6" w:rsidRPr="001E7CF6" w:rsidRDefault="001E7CF6" w:rsidP="008F2B8A">
      <w:pPr>
        <w:pStyle w:val="Heading2separationline"/>
        <w:rPr>
          <w:ins w:id="275" w:author="Michael Hadley" w:date="2016-07-13T12:20:00Z"/>
        </w:rPr>
      </w:pPr>
    </w:p>
    <w:p w14:paraId="49CC1E3F" w14:textId="77777777" w:rsidR="001E7CF6" w:rsidRDefault="001E7CF6" w:rsidP="001E7CF6">
      <w:pPr>
        <w:pStyle w:val="BodyText"/>
        <w:rPr>
          <w:ins w:id="276" w:author="Michael Hadley" w:date="2016-07-13T12:20:00Z"/>
        </w:rPr>
      </w:pPr>
      <w:ins w:id="277" w:author="Michael Hadley" w:date="2016-07-13T12:20:00Z">
        <w:r>
          <w:t>Identification of the power need for each item in each mode of operation.</w:t>
        </w:r>
      </w:ins>
    </w:p>
    <w:p w14:paraId="36B125DD" w14:textId="3A868DFF" w:rsidR="001E7CF6" w:rsidRDefault="001E7CF6" w:rsidP="008F2B8A">
      <w:pPr>
        <w:pStyle w:val="Heading2"/>
        <w:rPr>
          <w:ins w:id="278" w:author="Michael Hadley" w:date="2016-07-13T12:20:00Z"/>
        </w:rPr>
      </w:pPr>
      <w:bookmarkStart w:id="279" w:name="_Toc456177827"/>
      <w:ins w:id="280" w:author="Michael Hadley" w:date="2016-07-13T12:20:00Z">
        <w:r>
          <w:t>How long it needs?</w:t>
        </w:r>
        <w:bookmarkEnd w:id="279"/>
      </w:ins>
    </w:p>
    <w:p w14:paraId="37DCCCCF" w14:textId="77777777" w:rsidR="001E7CF6" w:rsidRPr="001E7CF6" w:rsidRDefault="001E7CF6" w:rsidP="008F2B8A">
      <w:pPr>
        <w:pStyle w:val="Heading2separationline"/>
        <w:rPr>
          <w:ins w:id="281" w:author="Michael Hadley" w:date="2016-07-13T12:20:00Z"/>
        </w:rPr>
      </w:pPr>
    </w:p>
    <w:p w14:paraId="450653FF" w14:textId="77777777" w:rsidR="001E7CF6" w:rsidRDefault="001E7CF6" w:rsidP="001E7CF6">
      <w:pPr>
        <w:pStyle w:val="BodyText"/>
        <w:rPr>
          <w:ins w:id="282" w:author="Michael Hadley" w:date="2016-07-13T12:20:00Z"/>
        </w:rPr>
      </w:pPr>
      <w:ins w:id="283" w:author="Michael Hadley" w:date="2016-07-13T12:20:00Z">
        <w:r>
          <w:t>Any character, duty cycle, during the periods of operations</w:t>
        </w:r>
      </w:ins>
    </w:p>
    <w:p w14:paraId="1ED126C5" w14:textId="2CA9F3B2" w:rsidR="001E7CF6" w:rsidRDefault="001E7CF6" w:rsidP="008F2B8A">
      <w:pPr>
        <w:pStyle w:val="Heading2"/>
        <w:rPr>
          <w:ins w:id="284" w:author="Michael Hadley" w:date="2016-07-13T12:20:00Z"/>
        </w:rPr>
      </w:pPr>
      <w:bookmarkStart w:id="285" w:name="_Toc456177828"/>
      <w:ins w:id="286" w:author="Michael Hadley" w:date="2016-07-13T12:20:00Z">
        <w:r>
          <w:t>When it needs it?</w:t>
        </w:r>
        <w:bookmarkEnd w:id="285"/>
      </w:ins>
    </w:p>
    <w:p w14:paraId="47C8D5B3" w14:textId="77777777" w:rsidR="001E7CF6" w:rsidRPr="001E7CF6" w:rsidRDefault="001E7CF6" w:rsidP="008F2B8A">
      <w:pPr>
        <w:pStyle w:val="Heading2separationline"/>
        <w:rPr>
          <w:ins w:id="287" w:author="Michael Hadley" w:date="2016-07-13T12:20:00Z"/>
        </w:rPr>
      </w:pPr>
    </w:p>
    <w:p w14:paraId="0FE2D19B" w14:textId="3D39FD8A" w:rsidR="001E7CF6" w:rsidRDefault="001E7CF6" w:rsidP="0048001B">
      <w:pPr>
        <w:pStyle w:val="BodyText"/>
        <w:rPr>
          <w:ins w:id="288" w:author="Michael Hadley" w:date="2016-07-13T12:19:00Z"/>
        </w:rPr>
      </w:pPr>
      <w:ins w:id="289" w:author="Michael Hadley" w:date="2016-07-13T12:20:00Z">
        <w:r>
          <w:t>Daily, seasonal, weather dependant, traffic dependant and on demand.</w:t>
        </w:r>
      </w:ins>
    </w:p>
    <w:p w14:paraId="27012504" w14:textId="77777777" w:rsidR="0048001B" w:rsidRPr="008F2B8A" w:rsidRDefault="0048001B" w:rsidP="0048001B">
      <w:pPr>
        <w:pStyle w:val="BodyText"/>
        <w:rPr>
          <w:highlight w:val="yellow"/>
        </w:rPr>
      </w:pPr>
      <w:r w:rsidRPr="008F2B8A">
        <w:rPr>
          <w:highlight w:val="yellow"/>
        </w:rPr>
        <w:t>The first task in establishing the total electrical load is to estimate the length of time that each load will be operating.  Estimating the length of time that a load is operating should be as accurate as possible, noting that, if the AtoN is operating only at night, the length of operating time will vary with the seasons.</w:t>
      </w:r>
    </w:p>
    <w:p w14:paraId="71F5D920" w14:textId="075E8D50" w:rsidR="0048001B" w:rsidRPr="008F2B8A" w:rsidRDefault="0048001B" w:rsidP="0048001B">
      <w:pPr>
        <w:pStyle w:val="BodyText"/>
        <w:rPr>
          <w:highlight w:val="yellow"/>
        </w:rPr>
      </w:pPr>
      <w:r w:rsidRPr="008F2B8A">
        <w:rPr>
          <w:highlight w:val="yellow"/>
        </w:rPr>
        <w:t>A small error in estimating load operating time will be cumulative day after day, magnifying the error over the year.  This could be critical for installations at high latitudes.  If detailed inf</w:t>
      </w:r>
      <w:r w:rsidR="00F519DD" w:rsidRPr="008F2B8A">
        <w:rPr>
          <w:highlight w:val="yellow"/>
        </w:rPr>
        <w:t>ormation is not available, the 'worst case'</w:t>
      </w:r>
      <w:r w:rsidRPr="008F2B8A">
        <w:rPr>
          <w:highlight w:val="yellow"/>
        </w:rPr>
        <w:t xml:space="preserve"> situation can be considered and the system designed for the longest winter night.</w:t>
      </w:r>
    </w:p>
    <w:p w14:paraId="7F97A1AF" w14:textId="77777777" w:rsidR="0048001B" w:rsidRPr="008F2B8A" w:rsidRDefault="0048001B" w:rsidP="0048001B">
      <w:pPr>
        <w:pStyle w:val="BodyText"/>
        <w:rPr>
          <w:highlight w:val="yellow"/>
        </w:rPr>
      </w:pPr>
      <w:r w:rsidRPr="008F2B8A">
        <w:rPr>
          <w:highlight w:val="yellow"/>
        </w:rPr>
        <w:t>The design should ensure that switching devices turn the light on and off at the correct light levels to match the light-on periods used in the calculating programme.  At higher latitudes there will be a marked seasonal effect on light-on periods.</w:t>
      </w:r>
    </w:p>
    <w:p w14:paraId="7722C54F" w14:textId="77777777" w:rsidR="0048001B" w:rsidRPr="008F2B8A" w:rsidRDefault="0048001B" w:rsidP="0048001B">
      <w:pPr>
        <w:pStyle w:val="BodyText"/>
        <w:rPr>
          <w:highlight w:val="yellow"/>
        </w:rPr>
      </w:pPr>
      <w:r w:rsidRPr="008F2B8A">
        <w:rPr>
          <w:highlight w:val="yellow"/>
        </w:rPr>
        <w:lastRenderedPageBreak/>
        <w:t>It is advisable to consider the effect of a failure in one of the AtoN subsystems with regards to the power consumption of a complex AtoN system.  Manufacturers should be encouraged to disclose the most probable failure modes and corresponding power consumption scenario for supplied equipment.</w:t>
      </w:r>
    </w:p>
    <w:p w14:paraId="0BF868F4" w14:textId="77777777" w:rsidR="0048001B" w:rsidRPr="008F2B8A" w:rsidRDefault="0048001B" w:rsidP="00F141E7">
      <w:pPr>
        <w:pStyle w:val="Heading2"/>
        <w:rPr>
          <w:highlight w:val="yellow"/>
        </w:rPr>
      </w:pPr>
      <w:bookmarkStart w:id="290" w:name="_Toc111439056"/>
      <w:bookmarkStart w:id="291" w:name="_Toc224993431"/>
      <w:bookmarkStart w:id="292" w:name="_Toc224993460"/>
      <w:bookmarkStart w:id="293" w:name="_Toc225672819"/>
      <w:bookmarkStart w:id="294" w:name="_Toc225673087"/>
      <w:bookmarkStart w:id="295" w:name="_Toc456177829"/>
      <w:r w:rsidRPr="008F2B8A">
        <w:rPr>
          <w:highlight w:val="yellow"/>
        </w:rPr>
        <w:t>Quiescent load</w:t>
      </w:r>
      <w:bookmarkEnd w:id="290"/>
      <w:bookmarkEnd w:id="291"/>
      <w:bookmarkEnd w:id="292"/>
      <w:bookmarkEnd w:id="293"/>
      <w:bookmarkEnd w:id="294"/>
      <w:bookmarkEnd w:id="295"/>
    </w:p>
    <w:p w14:paraId="415477AF" w14:textId="77777777" w:rsidR="00387166" w:rsidRPr="008F2B8A" w:rsidRDefault="00387166" w:rsidP="00387166">
      <w:pPr>
        <w:pStyle w:val="Heading2separationline"/>
        <w:rPr>
          <w:highlight w:val="yellow"/>
        </w:rPr>
      </w:pPr>
    </w:p>
    <w:p w14:paraId="53DF18DA" w14:textId="77777777" w:rsidR="0048001B" w:rsidRPr="008F2B8A" w:rsidRDefault="0048001B" w:rsidP="0048001B">
      <w:pPr>
        <w:pStyle w:val="BodyText"/>
        <w:rPr>
          <w:highlight w:val="yellow"/>
        </w:rPr>
      </w:pPr>
      <w:r w:rsidRPr="008F2B8A">
        <w:rPr>
          <w:highlight w:val="yellow"/>
        </w:rPr>
        <w:t>The quiescent load is the power requirement of a piece of equipment which is idle, listening or monitoring.  Transceivers generally have different load profiles when transmitting and when listening.  Charge controllers typically consume more power during the day when the charging relays (which can consume significant power) are energised, than at night or when the battery is fully charged.</w:t>
      </w:r>
    </w:p>
    <w:p w14:paraId="30C95696" w14:textId="77777777" w:rsidR="0048001B" w:rsidRPr="008F2B8A" w:rsidRDefault="0048001B" w:rsidP="00F141E7">
      <w:pPr>
        <w:pStyle w:val="Heading2"/>
        <w:rPr>
          <w:highlight w:val="yellow"/>
        </w:rPr>
      </w:pPr>
      <w:bookmarkStart w:id="296" w:name="_Toc111439057"/>
      <w:bookmarkStart w:id="297" w:name="_Toc224993432"/>
      <w:bookmarkStart w:id="298" w:name="_Toc224993461"/>
      <w:bookmarkStart w:id="299" w:name="_Toc225672820"/>
      <w:bookmarkStart w:id="300" w:name="_Toc225673088"/>
      <w:bookmarkStart w:id="301" w:name="_Toc456177830"/>
      <w:r w:rsidRPr="008F2B8A">
        <w:rPr>
          <w:highlight w:val="yellow"/>
        </w:rPr>
        <w:t>Day/Night loads</w:t>
      </w:r>
      <w:bookmarkEnd w:id="296"/>
      <w:bookmarkEnd w:id="297"/>
      <w:bookmarkEnd w:id="298"/>
      <w:bookmarkEnd w:id="299"/>
      <w:bookmarkEnd w:id="300"/>
      <w:bookmarkEnd w:id="301"/>
    </w:p>
    <w:p w14:paraId="60804F76" w14:textId="77777777" w:rsidR="00387166" w:rsidRPr="008F2B8A" w:rsidRDefault="00387166" w:rsidP="00387166">
      <w:pPr>
        <w:pStyle w:val="Heading2separationline"/>
        <w:rPr>
          <w:highlight w:val="yellow"/>
        </w:rPr>
      </w:pPr>
    </w:p>
    <w:p w14:paraId="370B87D8" w14:textId="39AA6F8B" w:rsidR="0048001B" w:rsidRPr="008F2B8A" w:rsidRDefault="0048001B" w:rsidP="0048001B">
      <w:pPr>
        <w:pStyle w:val="BodyText"/>
        <w:rPr>
          <w:rFonts w:cs="Arial"/>
          <w:highlight w:val="yellow"/>
        </w:rPr>
      </w:pPr>
      <w:r w:rsidRPr="008F2B8A">
        <w:rPr>
          <w:highlight w:val="yellow"/>
        </w:rPr>
        <w:t>Daytime or night time loads can vary significantly from season to season.  As an example, a light operating at night at 58 degrees North latitude will be illuminated approximately 18 hours in December and less than 6 hours in June.  These differences can have a significant impact on the size of the power source and the electrical energy storage system.  Energy efficiency becomes very important in the higher latitudes. For example</w:t>
      </w:r>
      <w:r w:rsidR="00DA68E2" w:rsidRPr="008F2B8A">
        <w:rPr>
          <w:highlight w:val="yellow"/>
        </w:rPr>
        <w:t>,</w:t>
      </w:r>
      <w:r w:rsidR="00770537" w:rsidRPr="008F2B8A">
        <w:rPr>
          <w:highlight w:val="yellow"/>
        </w:rPr>
        <w:t xml:space="preserve"> 5 </w:t>
      </w:r>
      <w:r w:rsidRPr="008F2B8A">
        <w:rPr>
          <w:highlight w:val="yellow"/>
        </w:rPr>
        <w:t xml:space="preserve">mA idle current for a lantern during daytime does not seem much, but for </w:t>
      </w:r>
      <w:r w:rsidR="00770537" w:rsidRPr="008F2B8A">
        <w:rPr>
          <w:highlight w:val="yellow"/>
        </w:rPr>
        <w:t xml:space="preserve">an </w:t>
      </w:r>
      <w:r w:rsidRPr="008F2B8A">
        <w:rPr>
          <w:highlight w:val="yellow"/>
        </w:rPr>
        <w:t>aut</w:t>
      </w:r>
      <w:r w:rsidR="00770537" w:rsidRPr="008F2B8A">
        <w:rPr>
          <w:highlight w:val="yellow"/>
        </w:rPr>
        <w:t xml:space="preserve">onomy period of 60 days about 7 </w:t>
      </w:r>
      <w:r w:rsidRPr="008F2B8A">
        <w:rPr>
          <w:highlight w:val="yellow"/>
        </w:rPr>
        <w:t>Ah extra capacity is needed in the battery to allow for the idle current.</w:t>
      </w:r>
    </w:p>
    <w:p w14:paraId="50672AA8" w14:textId="77777777" w:rsidR="0048001B" w:rsidRPr="008F2B8A" w:rsidRDefault="0048001B" w:rsidP="00F141E7">
      <w:pPr>
        <w:pStyle w:val="Heading2"/>
        <w:rPr>
          <w:highlight w:val="yellow"/>
        </w:rPr>
      </w:pPr>
      <w:bookmarkStart w:id="302" w:name="_Toc111439058"/>
      <w:bookmarkStart w:id="303" w:name="_Toc224993433"/>
      <w:bookmarkStart w:id="304" w:name="_Toc224993462"/>
      <w:bookmarkStart w:id="305" w:name="_Toc225672821"/>
      <w:bookmarkStart w:id="306" w:name="_Toc225673089"/>
      <w:bookmarkStart w:id="307" w:name="_Toc456177831"/>
      <w:r w:rsidRPr="008F2B8A">
        <w:rPr>
          <w:highlight w:val="yellow"/>
        </w:rPr>
        <w:t>Power demand variation</w:t>
      </w:r>
      <w:bookmarkEnd w:id="302"/>
      <w:bookmarkEnd w:id="303"/>
      <w:bookmarkEnd w:id="304"/>
      <w:bookmarkEnd w:id="305"/>
      <w:bookmarkEnd w:id="306"/>
      <w:bookmarkEnd w:id="307"/>
    </w:p>
    <w:p w14:paraId="3575485F" w14:textId="77777777" w:rsidR="00387166" w:rsidRPr="008F2B8A" w:rsidRDefault="00387166" w:rsidP="00387166">
      <w:pPr>
        <w:pStyle w:val="Heading2separationline"/>
        <w:rPr>
          <w:highlight w:val="yellow"/>
        </w:rPr>
      </w:pPr>
    </w:p>
    <w:p w14:paraId="20DC49EC" w14:textId="77777777" w:rsidR="0048001B" w:rsidRPr="008F2B8A" w:rsidRDefault="0048001B" w:rsidP="0048001B">
      <w:pPr>
        <w:pStyle w:val="BodyText"/>
        <w:rPr>
          <w:highlight w:val="yellow"/>
        </w:rPr>
      </w:pPr>
      <w:r w:rsidRPr="008F2B8A">
        <w:rPr>
          <w:highlight w:val="yellow"/>
        </w:rPr>
        <w:t>Temperature extremes and voltage fluctuations can also cause variation in the power requirements of loads.  A resistive load will draw more energy as the voltage increases.  Many components exhibit this characteristic.</w:t>
      </w:r>
    </w:p>
    <w:p w14:paraId="3E0CA2E0" w14:textId="77777777" w:rsidR="0048001B" w:rsidRPr="008F2B8A" w:rsidRDefault="0048001B" w:rsidP="0048001B">
      <w:pPr>
        <w:pStyle w:val="BodyText"/>
        <w:rPr>
          <w:highlight w:val="yellow"/>
        </w:rPr>
      </w:pPr>
      <w:r w:rsidRPr="008F2B8A">
        <w:rPr>
          <w:highlight w:val="yellow"/>
        </w:rPr>
        <w:t>Loads that operate during the daytime at photovoltaic powered aids to navigation will typically be exposed to higher system voltages as the array tries to recharge the battery.  Components used should be able to handle these variations.  The power consumption of the loads must be determined at the typical operating voltages.</w:t>
      </w:r>
    </w:p>
    <w:p w14:paraId="05D13170" w14:textId="77777777" w:rsidR="0048001B" w:rsidRPr="008F2B8A" w:rsidRDefault="0048001B" w:rsidP="0048001B">
      <w:pPr>
        <w:pStyle w:val="BodyText"/>
        <w:rPr>
          <w:highlight w:val="yellow"/>
        </w:rPr>
      </w:pPr>
      <w:r w:rsidRPr="008F2B8A">
        <w:rPr>
          <w:highlight w:val="yellow"/>
        </w:rPr>
        <w:t>In areas where there is often heavy cloud cover or fog the correct threshold setting of light switch-on and switch-off is important.  If threshold for turn off is too high, it is possible that on a cloudy day the turn off of the light is delayed many hours from the intended time, which causes battery depletion.</w:t>
      </w:r>
    </w:p>
    <w:p w14:paraId="456242CB" w14:textId="77777777" w:rsidR="0048001B" w:rsidRPr="008F2B8A" w:rsidRDefault="0048001B" w:rsidP="0048001B">
      <w:pPr>
        <w:pStyle w:val="BodyText"/>
        <w:rPr>
          <w:highlight w:val="yellow"/>
        </w:rPr>
      </w:pPr>
      <w:r w:rsidRPr="008F2B8A">
        <w:rPr>
          <w:highlight w:val="yellow"/>
        </w:rPr>
        <w:t>Loads that operate both day and night may see different system voltages and thus average power consumption may need to be calculated to accurately predict system performance.  Likewise, the power consumption of some loads varies as the temperature varies from ambient conditions.</w:t>
      </w:r>
    </w:p>
    <w:p w14:paraId="65A94CEC" w14:textId="77777777" w:rsidR="0048001B" w:rsidRPr="008F2B8A" w:rsidRDefault="0048001B" w:rsidP="0048001B">
      <w:pPr>
        <w:pStyle w:val="BodyText"/>
        <w:rPr>
          <w:highlight w:val="yellow"/>
        </w:rPr>
      </w:pPr>
      <w:r w:rsidRPr="008F2B8A">
        <w:rPr>
          <w:highlight w:val="yellow"/>
        </w:rPr>
        <w:t>The loads demands at different latitudes will need to be adjusted to take into account the different night time periods; a major consideration at some latitudes must be the seasonal variation of load.</w:t>
      </w:r>
    </w:p>
    <w:p w14:paraId="2AF8D825" w14:textId="77777777" w:rsidR="0048001B" w:rsidRPr="00CF7AA3" w:rsidRDefault="0048001B" w:rsidP="0048001B">
      <w:pPr>
        <w:pStyle w:val="BodyText"/>
      </w:pPr>
      <w:r w:rsidRPr="008F2B8A">
        <w:rPr>
          <w:highlight w:val="yellow"/>
        </w:rPr>
        <w:t>An accurate load profile from the vendor and an idea of the operating conditions are very helpful in estimating the actual power requirements; actual measurements at the AtoN location (or calculated) are vital to confirming the adequacy of the power system design.</w:t>
      </w:r>
    </w:p>
    <w:p w14:paraId="2788D830" w14:textId="3ACE1B3C" w:rsidR="0048001B" w:rsidRDefault="00DA68E2" w:rsidP="006533FA">
      <w:pPr>
        <w:pStyle w:val="Heading1"/>
      </w:pPr>
      <w:bookmarkStart w:id="308" w:name="_Toc225672822"/>
      <w:bookmarkStart w:id="309" w:name="_Toc225673090"/>
      <w:bookmarkStart w:id="310" w:name="_Toc456177832"/>
      <w:bookmarkStart w:id="311" w:name="_Toc224993434"/>
      <w:bookmarkStart w:id="312" w:name="_Toc224993463"/>
      <w:r w:rsidRPr="00705832">
        <w:rPr>
          <w:caps w:val="0"/>
        </w:rPr>
        <w:t>DAILY LOADS INCLUDING SEASONAL VARIATIONS</w:t>
      </w:r>
      <w:bookmarkEnd w:id="308"/>
      <w:bookmarkEnd w:id="309"/>
      <w:bookmarkEnd w:id="310"/>
    </w:p>
    <w:p w14:paraId="2ECF96B2" w14:textId="77777777" w:rsidR="006533FA" w:rsidRPr="006533FA" w:rsidRDefault="006533FA" w:rsidP="006533FA">
      <w:pPr>
        <w:pStyle w:val="Heading1separatationline"/>
      </w:pPr>
    </w:p>
    <w:p w14:paraId="47DA6D9F" w14:textId="72DF6B47" w:rsidR="0048001B" w:rsidRPr="00F205F6" w:rsidRDefault="0048001B" w:rsidP="0048001B">
      <w:pPr>
        <w:pStyle w:val="BodyText"/>
      </w:pPr>
      <w:r w:rsidRPr="00DA68E2">
        <w:rPr>
          <w:b/>
          <w:color w:val="407EC9"/>
        </w:rPr>
        <w:t>NOTE:</w:t>
      </w:r>
      <w:r w:rsidRPr="00F205F6">
        <w:t xml:space="preserve"> This section is to be read in conjunction with IALA Guideline</w:t>
      </w:r>
      <w:r w:rsidR="00770537" w:rsidRPr="00F205F6">
        <w:t xml:space="preserve"> 1038</w:t>
      </w:r>
      <w:r w:rsidR="00770537">
        <w:t xml:space="preserve"> on Ambient light at which Aids to Navigation Lights should switch on and o</w:t>
      </w:r>
      <w:r w:rsidRPr="00F205F6">
        <w:t>ff</w:t>
      </w:r>
      <w:bookmarkEnd w:id="311"/>
      <w:bookmarkEnd w:id="312"/>
      <w:r w:rsidR="00770537">
        <w:t>.</w:t>
      </w:r>
    </w:p>
    <w:p w14:paraId="11509DEB" w14:textId="77777777" w:rsidR="001E7CF6" w:rsidRDefault="001E7CF6">
      <w:pPr>
        <w:spacing w:after="200" w:line="276" w:lineRule="auto"/>
        <w:rPr>
          <w:ins w:id="313" w:author="Michael Hadley" w:date="2016-07-13T12:23:00Z"/>
          <w:rFonts w:asciiTheme="majorHAnsi" w:eastAsiaTheme="majorEastAsia" w:hAnsiTheme="majorHAnsi" w:cstheme="majorBidi"/>
          <w:b/>
          <w:bCs/>
          <w:caps/>
          <w:color w:val="407EC9"/>
          <w:sz w:val="24"/>
          <w:szCs w:val="24"/>
        </w:rPr>
      </w:pPr>
      <w:bookmarkStart w:id="314" w:name="_Toc111439059"/>
      <w:bookmarkStart w:id="315" w:name="_Toc224993435"/>
      <w:bookmarkStart w:id="316" w:name="_Toc224993464"/>
      <w:bookmarkStart w:id="317" w:name="_Toc225672823"/>
      <w:bookmarkStart w:id="318" w:name="_Toc225673091"/>
      <w:ins w:id="319" w:author="Michael Hadley" w:date="2016-07-13T12:23:00Z">
        <w:r>
          <w:br w:type="page"/>
        </w:r>
      </w:ins>
    </w:p>
    <w:p w14:paraId="21AC51D8" w14:textId="2834EC0E" w:rsidR="0048001B" w:rsidRDefault="0048001B" w:rsidP="00F141E7">
      <w:pPr>
        <w:pStyle w:val="Heading2"/>
      </w:pPr>
      <w:bookmarkStart w:id="320" w:name="_Toc456177833"/>
      <w:r>
        <w:lastRenderedPageBreak/>
        <w:t xml:space="preserve">Computation of </w:t>
      </w:r>
      <w:ins w:id="321" w:author="Michael Hadley" w:date="2016-07-13T12:21:00Z">
        <w:r w:rsidR="001E7CF6">
          <w:t xml:space="preserve">a </w:t>
        </w:r>
      </w:ins>
      <w:r>
        <w:t>Daily L</w:t>
      </w:r>
      <w:bookmarkEnd w:id="314"/>
      <w:r>
        <w:t>oad</w:t>
      </w:r>
      <w:bookmarkEnd w:id="320"/>
      <w:del w:id="322" w:author="Michael Hadley" w:date="2016-07-13T12:21:00Z">
        <w:r w:rsidDel="001E7CF6">
          <w:delText>s</w:delText>
        </w:r>
      </w:del>
      <w:bookmarkEnd w:id="315"/>
      <w:bookmarkEnd w:id="316"/>
      <w:bookmarkEnd w:id="317"/>
      <w:bookmarkEnd w:id="318"/>
    </w:p>
    <w:p w14:paraId="5BF64EA8" w14:textId="77777777" w:rsidR="006533FA" w:rsidRPr="006533FA" w:rsidRDefault="006533FA" w:rsidP="006533FA">
      <w:pPr>
        <w:pStyle w:val="Heading2separationline"/>
      </w:pPr>
    </w:p>
    <w:p w14:paraId="6ACC8037" w14:textId="159853AF" w:rsidR="0048001B" w:rsidRPr="00CF7AA3" w:rsidRDefault="0048001B" w:rsidP="0048001B">
      <w:pPr>
        <w:pStyle w:val="BodyText"/>
      </w:pPr>
      <w:r w:rsidRPr="00CF7AA3">
        <w:t xml:space="preserve">The most important aspect of a primary or secondary battery powered system design is the calculation of the </w:t>
      </w:r>
      <w:ins w:id="323" w:author="Michael Hadley" w:date="2016-07-13T12:22:00Z">
        <w:r w:rsidR="001E7CF6">
          <w:t xml:space="preserve">energy </w:t>
        </w:r>
      </w:ins>
      <w:r w:rsidRPr="00CF7AA3">
        <w:t>daily load (E</w:t>
      </w:r>
      <w:r w:rsidRPr="005A081A">
        <w:rPr>
          <w:vertAlign w:val="subscript"/>
        </w:rPr>
        <w:t>DL</w:t>
      </w:r>
      <w:r w:rsidRPr="00CF7AA3">
        <w:t>).  This is usually expressed a</w:t>
      </w:r>
      <w:r w:rsidR="006533FA">
        <w:t>s watt-hours per day (Wh/day).</w:t>
      </w:r>
    </w:p>
    <w:p w14:paraId="20369E74" w14:textId="65FA4E5C" w:rsidR="006533FA" w:rsidRPr="006533FA" w:rsidRDefault="008469EF" w:rsidP="0048001B">
      <w:pPr>
        <w:pStyle w:val="BodyText"/>
        <w:jc w:val="center"/>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=Load×Duration of Operation per Day</m:t>
          </m:r>
        </m:oMath>
      </m:oMathPara>
    </w:p>
    <w:p w14:paraId="66F7C0F5" w14:textId="77777777" w:rsidR="00E250FF" w:rsidRDefault="00E250FF" w:rsidP="00E250FF">
      <w:pPr>
        <w:pStyle w:val="equation"/>
      </w:pPr>
      <w:bookmarkStart w:id="324" w:name="_Toc456177874"/>
      <w:r>
        <w:t>Calculation of the daily load</w:t>
      </w:r>
      <w:bookmarkEnd w:id="324"/>
    </w:p>
    <w:p w14:paraId="49B26586" w14:textId="77777777" w:rsidR="00E250FF" w:rsidRDefault="00E250FF" w:rsidP="00E250FF">
      <w:pPr>
        <w:pStyle w:val="BodyText"/>
      </w:pPr>
      <w:r>
        <w:t>Where:</w:t>
      </w:r>
    </w:p>
    <w:p w14:paraId="5BED9C72" w14:textId="403BE383" w:rsidR="00E250FF" w:rsidRDefault="00E250FF" w:rsidP="00E250FF">
      <w:pPr>
        <w:pStyle w:val="BodyText"/>
        <w:ind w:left="567"/>
      </w:pPr>
      <w:r>
        <w:t>E</w:t>
      </w:r>
      <w:r>
        <w:rPr>
          <w:vertAlign w:val="subscript"/>
        </w:rPr>
        <w:t>DL</w:t>
      </w:r>
      <w:r w:rsidRPr="006533FA">
        <w:t xml:space="preserve"> is </w:t>
      </w:r>
      <w:ins w:id="325" w:author="Seamus Doyle" w:date="2016-05-11T08:28:00Z">
        <w:r w:rsidR="00C13670">
          <w:t xml:space="preserve">the </w:t>
        </w:r>
        <w:commentRangeStart w:id="326"/>
        <w:r w:rsidR="00C13670">
          <w:t>daily</w:t>
        </w:r>
      </w:ins>
      <w:commentRangeEnd w:id="326"/>
      <w:ins w:id="327" w:author="Seamus Doyle" w:date="2016-05-11T08:29:00Z">
        <w:r w:rsidR="00C13670">
          <w:rPr>
            <w:rStyle w:val="CommentReference"/>
          </w:rPr>
          <w:commentReference w:id="326"/>
        </w:r>
      </w:ins>
      <w:ins w:id="328" w:author="Seamus Doyle" w:date="2016-05-11T08:28:00Z">
        <w:r w:rsidR="00C13670">
          <w:t xml:space="preserve"> energy load, </w:t>
        </w:r>
      </w:ins>
      <w:r w:rsidRPr="006533FA">
        <w:t>measured in Watt</w:t>
      </w:r>
      <w:ins w:id="329" w:author="Seamus Doyle" w:date="2016-05-11T08:29:00Z">
        <w:r w:rsidR="00C13670">
          <w:t>-</w:t>
        </w:r>
      </w:ins>
      <w:del w:id="330" w:author="Seamus Doyle" w:date="2016-05-11T08:28:00Z">
        <w:r w:rsidRPr="006533FA" w:rsidDel="00C13670">
          <w:delText xml:space="preserve">s per </w:delText>
        </w:r>
      </w:del>
      <w:r w:rsidRPr="006533FA">
        <w:t>hour</w:t>
      </w:r>
      <w:ins w:id="331" w:author="Seamus Doyle" w:date="2016-05-11T08:28:00Z">
        <w:r w:rsidR="00C13670">
          <w:t>s</w:t>
        </w:r>
      </w:ins>
      <w:r>
        <w:t xml:space="preserve"> (Wh)</w:t>
      </w:r>
    </w:p>
    <w:p w14:paraId="4597A84A" w14:textId="00D681BD" w:rsidR="00E250FF" w:rsidRDefault="00E250FF" w:rsidP="00E250FF">
      <w:pPr>
        <w:pStyle w:val="BodyText"/>
        <w:ind w:left="567"/>
      </w:pPr>
      <w:r>
        <w:t xml:space="preserve">Load is </w:t>
      </w:r>
      <w:ins w:id="332" w:author="Seamus Doyle" w:date="2016-05-11T08:29:00Z">
        <w:r w:rsidR="00C13670">
          <w:t xml:space="preserve">the power consumption of the load, </w:t>
        </w:r>
      </w:ins>
      <w:r>
        <w:t>measured in Watts (W)</w:t>
      </w:r>
    </w:p>
    <w:p w14:paraId="161E59C2" w14:textId="36B5EAE8" w:rsidR="00E250FF" w:rsidRDefault="00E250FF" w:rsidP="00E250FF">
      <w:pPr>
        <w:pStyle w:val="BodyText"/>
        <w:ind w:left="567"/>
      </w:pPr>
      <w:r>
        <w:t xml:space="preserve">Duration is </w:t>
      </w:r>
      <w:ins w:id="333" w:author="Seamus Doyle" w:date="2016-05-11T08:30:00Z">
        <w:r w:rsidR="00C13670">
          <w:t>duration of operation</w:t>
        </w:r>
      </w:ins>
      <w:ins w:id="334" w:author="Seamus Doyle" w:date="2016-05-11T08:31:00Z">
        <w:r w:rsidR="00C13670">
          <w:t xml:space="preserve"> per day</w:t>
        </w:r>
      </w:ins>
      <w:ins w:id="335" w:author="Seamus Doyle" w:date="2016-05-11T08:30:00Z">
        <w:r w:rsidR="00C13670">
          <w:t xml:space="preserve">, measured </w:t>
        </w:r>
      </w:ins>
      <w:r>
        <w:t xml:space="preserve">in hours </w:t>
      </w:r>
      <w:del w:id="336" w:author="Seamus Doyle" w:date="2016-05-11T08:31:00Z">
        <w:r w:rsidDel="00C13670">
          <w:delText xml:space="preserve">per day </w:delText>
        </w:r>
      </w:del>
      <w:r>
        <w:t>(h</w:t>
      </w:r>
      <w:del w:id="337" w:author="Seamus Doyle" w:date="2016-05-11T08:31:00Z">
        <w:r w:rsidDel="00C13670">
          <w:delText>/day</w:delText>
        </w:r>
      </w:del>
      <w:r>
        <w:t>)</w:t>
      </w:r>
    </w:p>
    <w:p w14:paraId="4D0DC1D2" w14:textId="1283981F" w:rsidR="006533FA" w:rsidRDefault="00E250FF" w:rsidP="006533FA">
      <w:pPr>
        <w:pStyle w:val="BodyText"/>
      </w:pPr>
      <w:r>
        <w:t>For a continuous load of 1 W</w:t>
      </w:r>
      <w:r w:rsidR="006533FA" w:rsidRPr="00CF7AA3">
        <w:t>att, for example, this calculation is expressed as:</w:t>
      </w:r>
    </w:p>
    <w:p w14:paraId="5D6FA5A4" w14:textId="19033E52" w:rsidR="00E250FF" w:rsidRPr="006533FA" w:rsidRDefault="008469EF" w:rsidP="006533FA">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m:t>
          </m:r>
          <w:del w:id="338" w:author="Seamus Doyle" w:date="2016-05-11T08:32:00Z">
            <m:r>
              <w:rPr>
                <w:rFonts w:ascii="Cambria Math" w:hAnsi="Cambria Math"/>
              </w:rPr>
              <m:t>/day</m:t>
            </m:r>
          </w:del>
          <m:r>
            <w:rPr>
              <w:rFonts w:ascii="Cambria Math" w:hAnsi="Cambria Math"/>
            </w:rPr>
            <m:t>=24Wh/day</m:t>
          </m:r>
        </m:oMath>
      </m:oMathPara>
    </w:p>
    <w:p w14:paraId="60E2F9A5" w14:textId="048F4A55" w:rsidR="0048001B" w:rsidRDefault="0048001B" w:rsidP="0048001B">
      <w:pPr>
        <w:pStyle w:val="BodyText"/>
        <w:rPr>
          <w:rFonts w:cs="Arial"/>
        </w:rPr>
      </w:pPr>
      <w:r>
        <w:t xml:space="preserve">This means that </w:t>
      </w:r>
      <w:ins w:id="339" w:author="Michael Hadley" w:date="2016-07-13T12:24:00Z">
        <w:r w:rsidR="001E7CF6">
          <w:t>the energy source need to provide</w:t>
        </w:r>
      </w:ins>
      <w:del w:id="340" w:author="Michael Hadley" w:date="2016-07-13T12:24:00Z">
        <w:r w:rsidDel="001E7CF6">
          <w:delText>a primary battery system will be depleted by</w:delText>
        </w:r>
      </w:del>
      <w:r>
        <w:t xml:space="preserve"> 24 watt-hours every day it operates</w:t>
      </w:r>
      <w:ins w:id="341" w:author="Michael Hadley" w:date="2016-07-13T12:24:00Z">
        <w:r w:rsidR="001E7CF6">
          <w:t>.</w:t>
        </w:r>
      </w:ins>
      <w:del w:id="342" w:author="Michael Hadley" w:date="2016-07-13T12:24:00Z">
        <w:r w:rsidDel="001E7CF6">
          <w:delText>, and that a renewable energy system should produce at least that much energy in one day of operation, having taken into account battery charge efficiency.</w:delText>
        </w:r>
      </w:del>
    </w:p>
    <w:p w14:paraId="7E900794" w14:textId="252EFE4D" w:rsidR="0048001B" w:rsidRDefault="0048001B" w:rsidP="006533FA">
      <w:pPr>
        <w:pStyle w:val="Heading3"/>
        <w:keepLines w:val="0"/>
        <w:spacing w:line="240" w:lineRule="auto"/>
        <w:ind w:right="0"/>
        <w:rPr>
          <w:ins w:id="343" w:author="Michael Hadley" w:date="2016-07-13T12:25:00Z"/>
        </w:rPr>
      </w:pPr>
      <w:bookmarkStart w:id="344" w:name="_Toc225672824"/>
      <w:bookmarkStart w:id="345" w:name="_Toc225673092"/>
      <w:bookmarkStart w:id="346" w:name="_Toc456177834"/>
      <w:r>
        <w:t>Duty cycle</w:t>
      </w:r>
      <w:bookmarkEnd w:id="344"/>
      <w:bookmarkEnd w:id="345"/>
      <w:bookmarkEnd w:id="346"/>
    </w:p>
    <w:p w14:paraId="0823544E" w14:textId="28830796" w:rsidR="001E7CF6" w:rsidRPr="001E7CF6" w:rsidRDefault="001E7CF6" w:rsidP="008F2B8A">
      <w:pPr>
        <w:pStyle w:val="BodyText"/>
      </w:pPr>
      <w:ins w:id="347" w:author="Michael Hadley" w:date="2016-07-13T12:25:00Z">
        <w:r>
          <w:rPr>
            <w:lang w:eastAsia="de-DE"/>
          </w:rPr>
          <w:t>The above energy daily load calculation can be modified by the following formula, if the load can be cycled.</w:t>
        </w:r>
      </w:ins>
    </w:p>
    <w:p w14:paraId="767FB465" w14:textId="3E1410CB" w:rsidR="0048001B" w:rsidRDefault="00E250FF" w:rsidP="0048001B">
      <w:pPr>
        <w:rPr>
          <w:lang w:eastAsia="de-DE"/>
        </w:rPr>
      </w:pPr>
      <m:oMathPara>
        <m:oMath>
          <m:r>
            <w:rPr>
              <w:rFonts w:ascii="Cambria Math" w:hAnsi="Cambria Math"/>
              <w:lang w:eastAsia="de-DE"/>
            </w:rPr>
            <m:t>Duty Cycle=</m:t>
          </m:r>
          <m:f>
            <m:fPr>
              <m:ctrlPr>
                <w:rPr>
                  <w:rFonts w:ascii="Cambria Math" w:hAnsi="Cambria Math"/>
                  <w:i/>
                  <w:lang w:eastAsia="de-DE"/>
                </w:rPr>
              </m:ctrlPr>
            </m:fPr>
            <m:num>
              <m:r>
                <w:rPr>
                  <w:rFonts w:ascii="Cambria Math" w:hAnsi="Cambria Math"/>
                  <w:lang w:eastAsia="de-DE"/>
                </w:rPr>
                <m:t>Time ON</m:t>
              </m:r>
            </m:num>
            <m:den>
              <m:r>
                <w:rPr>
                  <w:rFonts w:ascii="Cambria Math" w:hAnsi="Cambria Math"/>
                  <w:lang w:eastAsia="de-DE"/>
                </w:rPr>
                <m:t>Time ON+Time OFF</m:t>
              </m:r>
            </m:den>
          </m:f>
        </m:oMath>
      </m:oMathPara>
    </w:p>
    <w:p w14:paraId="2C7A806B" w14:textId="54542466" w:rsidR="00E250FF" w:rsidRDefault="00E250FF" w:rsidP="00E250FF">
      <w:pPr>
        <w:pStyle w:val="equation"/>
        <w:rPr>
          <w:lang w:eastAsia="de-DE"/>
        </w:rPr>
      </w:pPr>
      <w:bookmarkStart w:id="348" w:name="_Toc456177875"/>
      <w:r>
        <w:rPr>
          <w:lang w:eastAsia="de-DE"/>
        </w:rPr>
        <w:t>Duty cycle</w:t>
      </w:r>
      <w:bookmarkEnd w:id="348"/>
    </w:p>
    <w:p w14:paraId="1C387BCF" w14:textId="77777777" w:rsidR="0048001B" w:rsidRDefault="0048001B" w:rsidP="0048001B">
      <w:pPr>
        <w:pStyle w:val="BodyText"/>
      </w:pPr>
      <w:r>
        <w:t>Therefore, a cyclic daily load of 1 watt that operates 24 hours per day having a character of 3 seconds ON and 3 seconds OFF, is expressed as a daily load of:</w:t>
      </w:r>
    </w:p>
    <w:p w14:paraId="3DF26414" w14:textId="6D568154" w:rsidR="0048001B" w:rsidRDefault="008469EF" w:rsidP="0048001B">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=12Wh/day</m:t>
          </m:r>
        </m:oMath>
      </m:oMathPara>
    </w:p>
    <w:p w14:paraId="16F62FBB" w14:textId="5F204AFC" w:rsidR="0048001B" w:rsidRDefault="0048001B" w:rsidP="0048001B">
      <w:pPr>
        <w:pStyle w:val="BodyText"/>
        <w:rPr>
          <w:rFonts w:cs="Arial"/>
        </w:rPr>
      </w:pPr>
      <w:r>
        <w:t>By cycling the load, the daily load in this case is half of a load operating at 100 percent duty cycle.  This is an important aspect in selecting equipment when using either primary or renewable energy systems.</w:t>
      </w:r>
      <w:r w:rsidR="00DA68E2">
        <w:t xml:space="preserve"> </w:t>
      </w:r>
      <w:r>
        <w:t xml:space="preserve"> It can be beneficial to cycle off the load to conserve power, as long as this type of signal can still meet the operational requirement.</w:t>
      </w:r>
    </w:p>
    <w:p w14:paraId="7D91D1F3" w14:textId="77777777" w:rsidR="0048001B" w:rsidRDefault="0048001B" w:rsidP="00F141E7">
      <w:pPr>
        <w:pStyle w:val="Heading2"/>
      </w:pPr>
      <w:bookmarkStart w:id="349" w:name="_Toc111439061"/>
      <w:bookmarkStart w:id="350" w:name="_Toc224993436"/>
      <w:bookmarkStart w:id="351" w:name="_Toc224993465"/>
      <w:bookmarkStart w:id="352" w:name="_Toc225672825"/>
      <w:bookmarkStart w:id="353" w:name="_Toc225673093"/>
      <w:bookmarkStart w:id="354" w:name="_Toc456177835"/>
      <w:r>
        <w:t>Seasonal Variation of Daily Loads</w:t>
      </w:r>
      <w:bookmarkEnd w:id="349"/>
      <w:bookmarkEnd w:id="350"/>
      <w:bookmarkEnd w:id="351"/>
      <w:bookmarkEnd w:id="352"/>
      <w:bookmarkEnd w:id="353"/>
      <w:bookmarkEnd w:id="354"/>
    </w:p>
    <w:p w14:paraId="5E30603F" w14:textId="77777777" w:rsidR="0048001B" w:rsidRDefault="0048001B" w:rsidP="0048001B">
      <w:pPr>
        <w:pStyle w:val="BodyText"/>
        <w:rPr>
          <w:rFonts w:cs="Arial"/>
        </w:rPr>
      </w:pPr>
      <w:r w:rsidRPr="008F2B8A">
        <w:rPr>
          <w:highlight w:val="yellow"/>
        </w:rPr>
        <w:t>Loads that are daylight controlled, that operate only during the day or only at night take more work to predict.  Because the number of hours of daylight changes daily, the load will change daily.  Most simple power system designs are based on the highest daily power consumption.  In the Northern Hemisphere, this occurs around December 21 for night-time loads and June 21 for daytime loads.  The dates are reversed for the Southern Hemisphere.  A more precise method is to create a computer program, or use a computer spreadsheet, to calculate the load for each day of the year, and then assess energy balance during the most demanding period of operation.</w:t>
      </w:r>
    </w:p>
    <w:p w14:paraId="00E92C3A" w14:textId="45C6D2D1" w:rsidR="0048001B" w:rsidRDefault="0048001B" w:rsidP="0048001B">
      <w:pPr>
        <w:pStyle w:val="BodyText"/>
        <w:rPr>
          <w:rFonts w:cs="Arial"/>
        </w:rPr>
      </w:pPr>
      <w:r>
        <w:t xml:space="preserve">Assuming that </w:t>
      </w:r>
      <w:ins w:id="355" w:author="Michael Hadley" w:date="2016-07-13T12:25:00Z">
        <w:r w:rsidR="001E7CF6">
          <w:t xml:space="preserve">the </w:t>
        </w:r>
      </w:ins>
      <w:r>
        <w:t>loads switch on or off at sunrise or sunset, the first step in determining daily loads is to calculate the number of hours of daylight or, conversely, the number of hours of darkness.  The number of hours of daylight in a day, H</w:t>
      </w:r>
      <w:r>
        <w:rPr>
          <w:vertAlign w:val="subscript"/>
        </w:rPr>
        <w:t>daylight</w:t>
      </w:r>
      <w:r>
        <w:t>, is defined to be the number of hours between sunrise and sunset.  The number of hours of darkness, H</w:t>
      </w:r>
      <w:r w:rsidR="00E250FF">
        <w:rPr>
          <w:vertAlign w:val="subscript"/>
        </w:rPr>
        <w:t>darkness</w:t>
      </w:r>
      <w:r w:rsidR="00E250FF">
        <w:t>, i</w:t>
      </w:r>
      <w:r>
        <w:t>s defined to be the number of hours between sunset and sunrise.  Either of the following two equations can be used to calculate the number on hours of daylight.</w:t>
      </w:r>
    </w:p>
    <w:p w14:paraId="0C5270A9" w14:textId="77777777" w:rsidR="0048001B" w:rsidRDefault="0048001B" w:rsidP="0048001B">
      <w:pPr>
        <w:pStyle w:val="BodyText"/>
        <w:rPr>
          <w:rFonts w:cs="Arial"/>
        </w:rPr>
      </w:pPr>
      <w:r>
        <w:t xml:space="preserve">If </w:t>
      </w:r>
      <w:r>
        <w:rPr>
          <w:u w:val="single"/>
        </w:rPr>
        <w:t>all</w:t>
      </w:r>
      <w:r>
        <w:t xml:space="preserve"> calculations are done in </w:t>
      </w:r>
      <w:r>
        <w:rPr>
          <w:u w:val="single"/>
        </w:rPr>
        <w:t>degrees</w:t>
      </w:r>
      <w:r>
        <w:t xml:space="preserve"> then:</w:t>
      </w:r>
    </w:p>
    <w:p w14:paraId="51B8B0BA" w14:textId="529011C4" w:rsidR="0048001B" w:rsidRPr="001E7CF6" w:rsidRDefault="008469EF" w:rsidP="0048001B">
      <w:pPr>
        <w:pStyle w:val="BodyText"/>
        <w:rPr>
          <w:ins w:id="356" w:author="Michael Hadley" w:date="2016-07-13T12:26:00Z"/>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4B5793DF" w14:textId="77777777" w:rsidR="001E7CF6" w:rsidRDefault="001E7CF6" w:rsidP="0048001B">
      <w:pPr>
        <w:pStyle w:val="BodyText"/>
        <w:rPr>
          <w:rFonts w:cs="Arial"/>
        </w:rPr>
      </w:pPr>
    </w:p>
    <w:p w14:paraId="0D157FAE" w14:textId="0CCFF5AE" w:rsidR="009561DB" w:rsidRDefault="009561DB" w:rsidP="009561DB">
      <w:pPr>
        <w:pStyle w:val="equation"/>
      </w:pPr>
      <w:bookmarkStart w:id="357" w:name="_Toc456177876"/>
      <w:r>
        <w:lastRenderedPageBreak/>
        <w:t>Hours of daylight (degrees)</w:t>
      </w:r>
      <w:bookmarkEnd w:id="357"/>
    </w:p>
    <w:p w14:paraId="3560B0CA" w14:textId="304B5958" w:rsidR="0048001B" w:rsidRDefault="0048001B" w:rsidP="0048001B">
      <w:pPr>
        <w:pStyle w:val="BodyText"/>
        <w:rPr>
          <w:rFonts w:cs="Arial"/>
        </w:rPr>
      </w:pPr>
      <w:commentRangeStart w:id="358"/>
      <w:r>
        <w:t>or</w:t>
      </w:r>
      <w:commentRangeEnd w:id="358"/>
      <w:r w:rsidR="001E7CF6">
        <w:rPr>
          <w:rStyle w:val="CommentReference"/>
        </w:rPr>
        <w:commentReference w:id="358"/>
      </w:r>
      <w:r>
        <w:t xml:space="preserve">, if </w:t>
      </w:r>
      <w:r>
        <w:rPr>
          <w:u w:val="single"/>
        </w:rPr>
        <w:t>all</w:t>
      </w:r>
      <w:r>
        <w:t xml:space="preserve"> calculations are done in </w:t>
      </w:r>
      <w:r>
        <w:rPr>
          <w:u w:val="single"/>
        </w:rPr>
        <w:t>radians</w:t>
      </w:r>
      <w:r>
        <w:t xml:space="preserve"> (remember to express L and D in radians), then:</w:t>
      </w:r>
    </w:p>
    <w:p w14:paraId="50420304" w14:textId="1DA9F819" w:rsidR="004843F9" w:rsidRDefault="008469EF" w:rsidP="004843F9">
      <w:pPr>
        <w:pStyle w:val="BodyText"/>
        <w:rPr>
          <w:rFonts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24</m:t>
                  </m:r>
                </m:num>
                <m:den>
                  <m:r>
                    <w:rPr>
                      <w:rFonts w:ascii="Cambria Math" w:hAnsi="Cambria Math" w:cs="Arial"/>
                    </w:rPr>
                    <m:t>π</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596B160A" w14:textId="01696074" w:rsidR="0048001B" w:rsidRDefault="0048001B" w:rsidP="0048001B">
      <w:pPr>
        <w:rPr>
          <w:rFonts w:cs="Arial"/>
        </w:rPr>
      </w:pPr>
    </w:p>
    <w:p w14:paraId="7C39639B" w14:textId="2110C1EB" w:rsidR="0048001B" w:rsidRDefault="009561DB" w:rsidP="009561DB">
      <w:pPr>
        <w:pStyle w:val="equation"/>
      </w:pPr>
      <w:bookmarkStart w:id="359" w:name="_Toc456177877"/>
      <w:r>
        <w:t>Hours of daylight (radians)</w:t>
      </w:r>
      <w:bookmarkEnd w:id="359"/>
    </w:p>
    <w:p w14:paraId="40AF39AE" w14:textId="77777777" w:rsidR="0048001B" w:rsidRDefault="0048001B" w:rsidP="0048001B">
      <w:pPr>
        <w:pStyle w:val="BodyText"/>
        <w:rPr>
          <w:rFonts w:cs="Arial"/>
        </w:rPr>
      </w:pPr>
      <w:r>
        <w:t>Where :</w:t>
      </w:r>
    </w:p>
    <w:p w14:paraId="1D44922B" w14:textId="6C0CF494" w:rsidR="0048001B" w:rsidRDefault="0048001B" w:rsidP="00504AE8">
      <w:pPr>
        <w:pStyle w:val="BodyText"/>
        <w:ind w:left="567"/>
        <w:rPr>
          <w:rFonts w:cs="Arial"/>
        </w:rPr>
      </w:pPr>
      <w:r>
        <w:t xml:space="preserve">H </w:t>
      </w:r>
      <w:r>
        <w:rPr>
          <w:vertAlign w:val="subscript"/>
        </w:rPr>
        <w:t>daylight</w:t>
      </w:r>
      <w:r w:rsidR="00504AE8">
        <w:t xml:space="preserve"> is </w:t>
      </w:r>
      <w:r>
        <w:t>the number of hours between sunrise and sunset.</w:t>
      </w:r>
    </w:p>
    <w:p w14:paraId="6AA839CF" w14:textId="2158CFE1" w:rsidR="0048001B" w:rsidRDefault="0048001B" w:rsidP="00504AE8">
      <w:pPr>
        <w:pStyle w:val="BodyText"/>
        <w:ind w:left="567"/>
        <w:rPr>
          <w:rFonts w:cs="Arial"/>
        </w:rPr>
      </w:pPr>
      <w:r>
        <w:t>L</w:t>
      </w:r>
      <w:r>
        <w:tab/>
      </w:r>
      <w:r w:rsidR="00504AE8">
        <w:t xml:space="preserve">is </w:t>
      </w:r>
      <w:r>
        <w:t>the latitude of site, positive values for northern latitudes, negative values for southern latitudes.</w:t>
      </w:r>
    </w:p>
    <w:p w14:paraId="52BEB142" w14:textId="1488DA4B" w:rsidR="0048001B" w:rsidRDefault="0048001B" w:rsidP="00504AE8">
      <w:pPr>
        <w:pStyle w:val="BodyText"/>
        <w:ind w:left="567"/>
        <w:rPr>
          <w:rFonts w:cs="Arial"/>
        </w:rPr>
      </w:pPr>
      <w:r>
        <w:t>D</w:t>
      </w:r>
      <w:r>
        <w:tab/>
      </w:r>
      <w:r w:rsidR="00504AE8">
        <w:t xml:space="preserve"> is </w:t>
      </w:r>
      <w:r>
        <w:t>the sun's declination, positive values for northern declinations, negative values for southern declinations.</w:t>
      </w:r>
    </w:p>
    <w:p w14:paraId="78A322DD" w14:textId="3EE81232" w:rsidR="0048001B" w:rsidRPr="00DA68E2" w:rsidRDefault="00DA68E2" w:rsidP="0048001B">
      <w:pPr>
        <w:pStyle w:val="BodyText"/>
        <w:rPr>
          <w:rFonts w:cs="Arial"/>
          <w:b/>
        </w:rPr>
      </w:pPr>
      <w:r w:rsidRPr="00DA68E2">
        <w:rPr>
          <w:b/>
          <w:color w:val="407EC9"/>
        </w:rPr>
        <w:t>NOTE:</w:t>
      </w:r>
    </w:p>
    <w:p w14:paraId="257D7C16" w14:textId="77777777" w:rsidR="0048001B" w:rsidRDefault="0048001B" w:rsidP="0048001B">
      <w:pPr>
        <w:pStyle w:val="BodyText"/>
        <w:rPr>
          <w:rFonts w:cs="Arial"/>
        </w:rPr>
      </w:pPr>
      <w:r>
        <w:t>The number -0.0151 is a number that has been derived to express the number hours of daylight that incorporates both the semi diameter and the refraction affects.</w:t>
      </w:r>
    </w:p>
    <w:p w14:paraId="5A0E1EF3" w14:textId="52CB17BE" w:rsidR="0048001B" w:rsidRDefault="0048001B" w:rsidP="0048001B">
      <w:pPr>
        <w:pStyle w:val="BodyText"/>
        <w:rPr>
          <w:rFonts w:cs="Arial"/>
        </w:rPr>
      </w:pPr>
      <w:r>
        <w:t>The sun's decli</w:t>
      </w:r>
      <w:r w:rsidR="00504AE8">
        <w:t xml:space="preserve">nation ranges between 23.45° S </w:t>
      </w:r>
      <w:r>
        <w:t>(-23.45°) and 23.45° N (+23.45°).  The day with the largest number of hours of darkness occurs on the date of the winter solstice.  The declination on the date of the northern hemisphere's winter solstice is 23.45° S (-23.45°).  The declination on the date of the southern hemisphere's winter solstice is 23.45° N (+23.45°).</w:t>
      </w:r>
    </w:p>
    <w:p w14:paraId="6AC62AA3" w14:textId="77777777" w:rsidR="0048001B" w:rsidRDefault="0048001B" w:rsidP="0048001B">
      <w:pPr>
        <w:pStyle w:val="BodyText"/>
        <w:rPr>
          <w:rFonts w:cs="Arial"/>
        </w:rPr>
      </w:pPr>
      <w:r>
        <w:t>The sun's declination (D) in degrees can be approximated as:</w:t>
      </w:r>
    </w:p>
    <w:p w14:paraId="4F5EB1AA" w14:textId="77777777" w:rsidR="0048001B" w:rsidRDefault="0048001B" w:rsidP="00504AE8">
      <w:pPr>
        <w:pStyle w:val="BodyText"/>
        <w:ind w:left="567"/>
        <w:rPr>
          <w:rFonts w:cs="Arial"/>
          <w:lang w:val="nb-NO"/>
        </w:rPr>
      </w:pPr>
      <w:r>
        <w:rPr>
          <w:lang w:val="nb-NO"/>
        </w:rPr>
        <w:t>D = 23.45 sin(1.008(n-80</w:t>
      </w:r>
      <w:r>
        <w:rPr>
          <w:i/>
          <w:iCs/>
          <w:lang w:val="nb-NO"/>
        </w:rPr>
        <w:t>))</w:t>
      </w:r>
      <w:r>
        <w:rPr>
          <w:lang w:val="nb-NO"/>
        </w:rPr>
        <w:t xml:space="preserve"> </w:t>
      </w:r>
      <w:r>
        <w:rPr>
          <w:lang w:val="nb-NO"/>
        </w:rPr>
        <w:tab/>
        <w:t>for n = 1 - 80</w:t>
      </w:r>
    </w:p>
    <w:p w14:paraId="7ED2A9BC" w14:textId="21681C4E" w:rsidR="0048001B" w:rsidRDefault="0048001B" w:rsidP="00504AE8">
      <w:pPr>
        <w:pStyle w:val="BodyText"/>
        <w:ind w:left="567"/>
        <w:rPr>
          <w:rFonts w:cs="Arial"/>
          <w:lang w:val="nb-NO"/>
        </w:rPr>
      </w:pPr>
      <w:r>
        <w:rPr>
          <w:lang w:val="nb-NO"/>
        </w:rPr>
        <w:t>D = 23.45 sin(0.965(n-80</w:t>
      </w:r>
      <w:r>
        <w:rPr>
          <w:i/>
          <w:iCs/>
          <w:lang w:val="nb-NO"/>
        </w:rPr>
        <w:t>))</w:t>
      </w:r>
      <w:r>
        <w:rPr>
          <w:rFonts w:cs="Arial"/>
          <w:lang w:val="nb-NO"/>
        </w:rPr>
        <w:tab/>
      </w:r>
      <w:r w:rsidR="00504AE8">
        <w:rPr>
          <w:lang w:val="nb-NO"/>
        </w:rPr>
        <w:t>for n = 81 - 266</w:t>
      </w:r>
    </w:p>
    <w:p w14:paraId="72C68F79" w14:textId="77777777" w:rsidR="0048001B" w:rsidRDefault="0048001B" w:rsidP="00504AE8">
      <w:pPr>
        <w:pStyle w:val="BodyText"/>
        <w:ind w:left="567"/>
        <w:rPr>
          <w:rFonts w:cs="Arial"/>
        </w:rPr>
      </w:pPr>
      <w:r>
        <w:t>D = -23.45 sin(0.975(n-266</w:t>
      </w:r>
      <w:r>
        <w:rPr>
          <w:i/>
          <w:iCs/>
        </w:rPr>
        <w:t>))</w:t>
      </w:r>
      <w:r>
        <w:rPr>
          <w:i/>
          <w:iCs/>
        </w:rPr>
        <w:tab/>
      </w:r>
      <w:r>
        <w:t>for n = 267 - 365</w:t>
      </w:r>
    </w:p>
    <w:p w14:paraId="467B10AA" w14:textId="77777777" w:rsidR="0048001B" w:rsidRDefault="0048001B" w:rsidP="0048001B">
      <w:pPr>
        <w:pStyle w:val="BodyText"/>
        <w:rPr>
          <w:rFonts w:cs="Arial"/>
        </w:rPr>
      </w:pPr>
      <w:r>
        <w:t>Where n is the Julian date and all calculations are done in degrees.</w:t>
      </w:r>
    </w:p>
    <w:p w14:paraId="7A3B1F66" w14:textId="3737CBDA" w:rsidR="0048001B" w:rsidRDefault="0048001B" w:rsidP="0048001B">
      <w:pPr>
        <w:pStyle w:val="BodyText"/>
        <w:rPr>
          <w:rFonts w:cs="Arial"/>
        </w:rPr>
      </w:pPr>
      <w:r>
        <w:t>For l</w:t>
      </w:r>
      <w:r w:rsidR="005B5D73">
        <w:t>atitudes greater than 65.6° the</w:t>
      </w:r>
    </w:p>
    <w:p w14:paraId="49307D7F" w14:textId="52638D96" w:rsidR="0048001B" w:rsidRDefault="008469EF" w:rsidP="00504AE8">
      <w:pPr>
        <w:pStyle w:val="BodyText"/>
        <w:jc w:val="center"/>
        <w:rPr>
          <w:rFonts w:cs="Arial"/>
        </w:rPr>
      </w:pPr>
      <m:oMathPara>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644B4B46" w14:textId="621CC821" w:rsidR="0048001B" w:rsidRDefault="005B5D73" w:rsidP="0048001B">
      <w:pPr>
        <w:pStyle w:val="BodyText"/>
      </w:pPr>
      <w:r>
        <w:t>part of the</w:t>
      </w:r>
      <w:r w:rsidR="0048001B">
        <w:t xml:space="preserve"> H</w:t>
      </w:r>
      <w:r w:rsidR="0048001B">
        <w:rPr>
          <w:rFonts w:ascii="d" w:hAnsi="d" w:cs="d"/>
          <w:vertAlign w:val="subscript"/>
        </w:rPr>
        <w:t>daylight</w:t>
      </w:r>
      <w:r w:rsidR="0048001B">
        <w:rPr>
          <w:rFonts w:ascii="d" w:hAnsi="d" w:cs="d"/>
        </w:rPr>
        <w:t xml:space="preserve"> </w:t>
      </w:r>
      <w:r w:rsidR="0048001B">
        <w:t xml:space="preserve">equations will be less than -1 for a portion of the year and greater than +1 for a different portion of the year.  During these portions of the year </w:t>
      </w:r>
      <w:del w:id="360" w:author="Michael Hadley" w:date="2016-07-13T12:28:00Z">
        <w:r w:rsidR="0048001B" w:rsidDel="001E7CF6">
          <w:delText xml:space="preserve">the above equations </w:delText>
        </w:r>
      </w:del>
      <w:r w:rsidR="0048001B">
        <w:t>for H</w:t>
      </w:r>
      <w:r w:rsidR="0048001B">
        <w:rPr>
          <w:vertAlign w:val="subscript"/>
        </w:rPr>
        <w:t xml:space="preserve">daylight </w:t>
      </w:r>
      <w:r w:rsidR="0048001B">
        <w:t xml:space="preserve"> </w:t>
      </w:r>
      <w:ins w:id="361" w:author="Seamus Doyle" w:date="2016-05-11T08:39:00Z">
        <w:del w:id="362" w:author="Michael Hadley" w:date="2016-07-13T12:28:00Z">
          <w:r w:rsidR="00346357" w:rsidDel="001E7CF6">
            <w:rPr>
              <w:highlight w:val="yellow"/>
            </w:rPr>
            <w:delText>should</w:delText>
          </w:r>
          <w:r w:rsidR="00346357" w:rsidRPr="00504AE8" w:rsidDel="001E7CF6">
            <w:rPr>
              <w:highlight w:val="yellow"/>
            </w:rPr>
            <w:delText xml:space="preserve"> </w:delText>
          </w:r>
        </w:del>
      </w:ins>
      <w:del w:id="363" w:author="Michael Hadley" w:date="2016-07-13T12:28:00Z">
        <w:r w:rsidR="00504AE8" w:rsidRPr="00504AE8" w:rsidDel="001E7CF6">
          <w:rPr>
            <w:highlight w:val="yellow"/>
          </w:rPr>
          <w:delText>not</w:delText>
        </w:r>
        <w:r w:rsidR="00504AE8" w:rsidDel="001E7CF6">
          <w:delText xml:space="preserve"> </w:delText>
        </w:r>
        <w:r w:rsidR="0048001B" w:rsidDel="001E7CF6">
          <w:delText>be used and</w:delText>
        </w:r>
      </w:del>
      <w:ins w:id="364" w:author="Michael Hadley" w:date="2016-05-12T09:09:00Z">
        <w:del w:id="365" w:author="Michael Hadley" w:date="2016-07-13T12:28:00Z">
          <w:r w:rsidR="005A081A" w:rsidDel="001E7CF6">
            <w:delText>,</w:delText>
          </w:r>
        </w:del>
      </w:ins>
      <w:del w:id="366" w:author="Michael Hadley" w:date="2016-07-13T12:28:00Z">
        <w:r w:rsidR="0048001B" w:rsidDel="001E7CF6">
          <w:delText xml:space="preserve"> instead, the following apply</w:delText>
        </w:r>
      </w:del>
      <w:ins w:id="367" w:author="Michael Hadley" w:date="2016-07-13T12:28:00Z">
        <w:r w:rsidR="001E7CF6">
          <w:t>becomes as follows</w:t>
        </w:r>
      </w:ins>
      <w:r w:rsidR="0048001B">
        <w:t>:</w:t>
      </w:r>
    </w:p>
    <w:p w14:paraId="3793A9FA" w14:textId="5AC6913E"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&lt;-1</m:t>
        </m:r>
      </m:oMath>
      <w:r>
        <w:rPr>
          <w:rFonts w:eastAsiaTheme="minorEastAsia"/>
        </w:rPr>
        <w:t xml:space="preserve"> then </w:t>
      </w:r>
      <w:r>
        <w:t xml:space="preserve">H </w:t>
      </w:r>
      <w:r>
        <w:rPr>
          <w:vertAlign w:val="subscript"/>
        </w:rPr>
        <w:t>daylight</w:t>
      </w:r>
      <w:r w:rsidRPr="00504AE8">
        <w:t xml:space="preserve"> = </w:t>
      </w:r>
      <w:r>
        <w:rPr>
          <w:rFonts w:cs="Arial"/>
        </w:rPr>
        <w:t>24 (the sun does not set).</w:t>
      </w:r>
    </w:p>
    <w:p w14:paraId="36ECA4BA" w14:textId="39F27F2D" w:rsidR="0048001B" w:rsidRDefault="0048001B" w:rsidP="0048001B">
      <w:pPr>
        <w:pStyle w:val="BodyText"/>
      </w:pPr>
      <w:r>
        <w:t>The number of hours between sunset and sunrise, H</w:t>
      </w:r>
      <w:r>
        <w:rPr>
          <w:vertAlign w:val="subscript"/>
        </w:rPr>
        <w:t>darkness</w:t>
      </w:r>
      <w:r w:rsidR="00504AE8">
        <w:t>, can be readily calculated.</w:t>
      </w:r>
    </w:p>
    <w:p w14:paraId="2F78434C" w14:textId="22AC6621"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&gt;-1</m:t>
        </m:r>
      </m:oMath>
      <w:r>
        <w:rPr>
          <w:rFonts w:eastAsiaTheme="minorEastAsia"/>
        </w:rPr>
        <w:t xml:space="preserve"> then </w:t>
      </w:r>
      <w:r>
        <w:t xml:space="preserve">H </w:t>
      </w:r>
      <w:r>
        <w:rPr>
          <w:vertAlign w:val="subscript"/>
        </w:rPr>
        <w:t>daylight</w:t>
      </w:r>
      <w:r w:rsidRPr="00504AE8">
        <w:t xml:space="preserve"> = </w:t>
      </w:r>
      <w:r>
        <w:rPr>
          <w:rFonts w:cs="Arial"/>
        </w:rPr>
        <w:t>0 (the sun does not rise).</w:t>
      </w:r>
    </w:p>
    <w:p w14:paraId="33BA7847" w14:textId="7CB0FA4A" w:rsidR="0048001B" w:rsidRDefault="0048001B" w:rsidP="0048001B">
      <w:pPr>
        <w:pStyle w:val="BodyText"/>
        <w:rPr>
          <w:rStyle w:val="CommentReference"/>
        </w:rPr>
      </w:pPr>
      <w:r>
        <w:t>using H</w:t>
      </w:r>
      <w:r w:rsidR="00FA2D58">
        <w:rPr>
          <w:rStyle w:val="CommentReference"/>
        </w:rPr>
        <w:t>daylight:</w:t>
      </w:r>
    </w:p>
    <w:p w14:paraId="13CAD47B" w14:textId="1C5FC42B" w:rsidR="00FA2D58" w:rsidRPr="00424EDE" w:rsidRDefault="008469EF" w:rsidP="00FA2D58">
      <w:pPr>
        <w:pStyle w:val="BodyText"/>
        <w:ind w:left="567"/>
        <w:rPr>
          <w:rStyle w:val="CommentReference"/>
          <w:rFonts w:eastAsiaTheme="minorEastAsia" w:cs="Arial"/>
        </w:rPr>
      </w:pPr>
      <m:oMathPara>
        <m:oMathParaPr>
          <m:jc m:val="center"/>
        </m:oMathParaPr>
        <m:oMath>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darkness</m:t>
              </m:r>
            </m:sub>
          </m:sSub>
          <m:r>
            <w:rPr>
              <w:rStyle w:val="CommentReference"/>
              <w:rFonts w:ascii="Cambria Math" w:hAnsi="Cambria Math" w:cs="Arial"/>
            </w:rPr>
            <m:t>=24-</m:t>
          </m:r>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daylight</m:t>
              </m:r>
            </m:sub>
          </m:sSub>
        </m:oMath>
      </m:oMathPara>
    </w:p>
    <w:p w14:paraId="55EF4302" w14:textId="68896E1A" w:rsidR="00424EDE" w:rsidRPr="00424EDE" w:rsidRDefault="00424EDE" w:rsidP="00424EDE">
      <w:pPr>
        <w:pStyle w:val="equation"/>
        <w:rPr>
          <w:rStyle w:val="CommentReference"/>
          <w:sz w:val="22"/>
          <w:szCs w:val="24"/>
        </w:rPr>
      </w:pPr>
      <w:bookmarkStart w:id="368" w:name="_Toc456177878"/>
      <w:r w:rsidRPr="00424EDE">
        <w:rPr>
          <w:rStyle w:val="CommentReference"/>
          <w:sz w:val="22"/>
          <w:szCs w:val="24"/>
        </w:rPr>
        <w:t>Hours of darkness</w:t>
      </w:r>
      <w:bookmarkEnd w:id="368"/>
    </w:p>
    <w:p w14:paraId="6CD84DF9" w14:textId="12C54F44" w:rsidR="00FA2D58" w:rsidRPr="00FA2D58" w:rsidRDefault="00DA68E2" w:rsidP="0048001B">
      <w:pPr>
        <w:pStyle w:val="BodyText"/>
        <w:rPr>
          <w:b/>
        </w:rPr>
      </w:pPr>
      <w:r w:rsidRPr="00FA2D58">
        <w:rPr>
          <w:b/>
          <w:color w:val="407EC9"/>
        </w:rPr>
        <w:t>EXAMPLE</w:t>
      </w:r>
    </w:p>
    <w:p w14:paraId="3C4D7B47" w14:textId="41343488" w:rsidR="0048001B" w:rsidRDefault="0048001B" w:rsidP="0048001B">
      <w:pPr>
        <w:pStyle w:val="BodyText"/>
        <w:rPr>
          <w:rFonts w:cs="Arial"/>
        </w:rPr>
      </w:pPr>
      <w:r>
        <w:t>To find the maximum daily load for a cyclic load of 1 watt that operates at night, having a character of 3 seconds ON and 3 seconds OFF at 42 degrees N latitude, proceed as follows:</w:t>
      </w:r>
    </w:p>
    <w:p w14:paraId="410572D8" w14:textId="2129C4EE" w:rsidR="0048001B" w:rsidRPr="00424EDE" w:rsidRDefault="0048001B" w:rsidP="0048001B">
      <w:pPr>
        <w:pStyle w:val="BodyText"/>
        <w:rPr>
          <w:rFonts w:cs="Arial"/>
        </w:rPr>
      </w:pPr>
      <w:r>
        <w:t>Since the load operates at night, the greatest daily load occurs at the time of the winter solstice when the sun's declination is -23.45°: D=-23.45°Electing to perform all calculations in degrees:</w:t>
      </w:r>
    </w:p>
    <w:p w14:paraId="2CA178EE" w14:textId="12847AA5" w:rsidR="00FA2D58" w:rsidRPr="00FA2D58" w:rsidRDefault="008469EF" w:rsidP="00FA2D58">
      <w:pPr>
        <w:pStyle w:val="BodyText"/>
        <w:rPr>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(-23.45)</m:t>
                  </m:r>
                </m:num>
                <m:den>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(-23.45)</m:t>
                  </m:r>
                </m:den>
              </m:f>
            </m:e>
          </m:d>
          <m:r>
            <w:rPr>
              <w:rFonts w:ascii="Cambria Math" w:hAnsi="Cambria Math" w:cs="Arial"/>
            </w:rPr>
            <m:t xml:space="preserve">=9.1 </m:t>
          </m:r>
          <m:r>
            <w:rPr>
              <w:rFonts w:ascii="Cambria Math" w:hAnsi="Cambria Math" w:cs="Arial"/>
            </w:rPr>
            <m:t>h/day</m:t>
          </m:r>
        </m:oMath>
      </m:oMathPara>
    </w:p>
    <w:p w14:paraId="25E1D508" w14:textId="34377141" w:rsidR="00FA2D58" w:rsidRDefault="00FA2D58" w:rsidP="00FA2D58">
      <w:pPr>
        <w:pStyle w:val="BodyText"/>
        <w:rPr>
          <w:rFonts w:cs="Arial"/>
        </w:rPr>
      </w:pPr>
      <w:r>
        <w:rPr>
          <w:rFonts w:eastAsiaTheme="minorEastAsia" w:cs="Arial"/>
        </w:rPr>
        <w:t>giving</w:t>
      </w:r>
    </w:p>
    <w:p w14:paraId="3F49CE32" w14:textId="57EAD108" w:rsidR="00FA2D58" w:rsidRPr="00FA2D58" w:rsidRDefault="008469EF" w:rsidP="00FA2D58">
      <w:pPr>
        <w:pStyle w:val="BodyText"/>
        <w:ind w:left="567"/>
        <w:rPr>
          <w:rStyle w:val="CommentReference"/>
          <w:rFonts w:cs="Arial"/>
        </w:rPr>
      </w:pPr>
      <m:oMathPara>
        <m:oMathParaPr>
          <m:jc m:val="center"/>
        </m:oMathParaPr>
        <m:oMath>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darkness</m:t>
              </m:r>
            </m:sub>
          </m:sSub>
          <m:r>
            <w:rPr>
              <w:rStyle w:val="CommentReference"/>
              <w:rFonts w:ascii="Cambria Math" w:hAnsi="Cambria Math" w:cs="Arial"/>
            </w:rPr>
            <m:t>=24-</m:t>
          </m:r>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daylight</m:t>
              </m:r>
            </m:sub>
          </m:sSub>
          <m:r>
            <w:rPr>
              <w:rStyle w:val="CommentReference"/>
              <w:rFonts w:ascii="Cambria Math" w:hAnsi="Cambria Math" w:cs="Arial"/>
            </w:rPr>
            <m:t xml:space="preserve">=24-9.1=14.9 </m:t>
          </m:r>
          <m:r>
            <w:rPr>
              <w:rStyle w:val="CommentReference"/>
              <w:rFonts w:ascii="Cambria Math" w:hAnsi="Cambria Math" w:cs="Arial"/>
            </w:rPr>
            <m:t>hours/day</m:t>
          </m:r>
        </m:oMath>
      </m:oMathPara>
    </w:p>
    <w:p w14:paraId="4768438E" w14:textId="4BF86367" w:rsidR="00FA2D58" w:rsidRDefault="00FA2D58" w:rsidP="0048001B">
      <w:pPr>
        <w:pStyle w:val="BodyText"/>
        <w:rPr>
          <w:rFonts w:cs="Arial"/>
        </w:rPr>
      </w:pPr>
      <w:r>
        <w:t>Therefore, the maximum daily load (E</w:t>
      </w:r>
      <w:r>
        <w:rPr>
          <w:vertAlign w:val="subscript"/>
        </w:rPr>
        <w:t>DL</w:t>
      </w:r>
      <w:r>
        <w:t>) is:</w:t>
      </w:r>
    </w:p>
    <w:p w14:paraId="1187DCC1" w14:textId="5A1C9C63" w:rsidR="0048001B" w:rsidRDefault="008469EF" w:rsidP="0048001B">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=1W×14.9</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=7.45Wh/day</m:t>
          </m:r>
        </m:oMath>
      </m:oMathPara>
    </w:p>
    <w:p w14:paraId="242CA4C4" w14:textId="699F2F2F" w:rsidR="0048001B" w:rsidRDefault="00424EDE" w:rsidP="0048001B">
      <w:pPr>
        <w:pStyle w:val="BodyText"/>
        <w:rPr>
          <w:rFonts w:cs="Arial"/>
        </w:rPr>
      </w:pPr>
      <m:oMathPara>
        <m:oMath>
          <m:r>
            <w:rPr>
              <w:rFonts w:ascii="Cambria Math" w:hAnsi="Cambria Math" w:cs="Arial"/>
            </w:rPr>
            <m:t>D=23.45</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r>
                    <w:rPr>
                      <w:rFonts w:ascii="Cambria Math" w:hAnsi="Cambria Math" w:cs="Arial"/>
                    </w:rPr>
                    <m:t>1.008</m:t>
                  </m:r>
                  <m:d>
                    <m:dPr>
                      <m:ctrlPr>
                        <w:rPr>
                          <w:rFonts w:ascii="Cambria Math" w:hAnsi="Cambria Math" w:cs="Arial"/>
                          <w:i/>
                        </w:rPr>
                      </m:ctrlPr>
                    </m:dPr>
                    <m:e>
                      <m:r>
                        <w:rPr>
                          <w:rFonts w:ascii="Cambria Math" w:hAnsi="Cambria Math" w:cs="Arial"/>
                        </w:rPr>
                        <m:t>n-80</m:t>
                      </m:r>
                    </m:e>
                  </m:d>
                </m:e>
              </m:d>
            </m:e>
          </m:func>
          <m:r>
            <w:rPr>
              <w:rFonts w:ascii="Cambria Math" w:hAnsi="Cambria Math" w:cs="Arial"/>
            </w:rPr>
            <m:t>with n=45 (Julian date for February 14 is 45)</m:t>
          </m:r>
        </m:oMath>
      </m:oMathPara>
    </w:p>
    <w:p w14:paraId="74F09CB1" w14:textId="40C0EFA2" w:rsidR="0048001B" w:rsidRDefault="0048001B" w:rsidP="00424EDE">
      <w:pPr>
        <w:pStyle w:val="BodyText"/>
        <w:rPr>
          <w:rFonts w:cs="Arial"/>
        </w:rPr>
      </w:pPr>
      <w:r>
        <w:t>To find the daily load for the same cyclic load on</w:t>
      </w:r>
      <w:r w:rsidR="00424EDE">
        <w:t xml:space="preserve"> February 14 proceed as follows (</w:t>
      </w:r>
      <w:r>
        <w:t>D = -13.54°</w:t>
      </w:r>
      <w:r w:rsidR="00424EDE">
        <w:t>):</w:t>
      </w:r>
    </w:p>
    <w:p w14:paraId="4DB831AE" w14:textId="111F3853" w:rsidR="0048001B" w:rsidRDefault="008469EF" w:rsidP="0048001B">
      <w:pPr>
        <w:pStyle w:val="BodyText"/>
        <w:tabs>
          <w:tab w:val="left" w:pos="1683"/>
        </w:tabs>
        <w:rPr>
          <w:rFonts w:cs="Arial"/>
        </w:rPr>
      </w:pPr>
      <w:r>
        <w:rPr>
          <w:noProof/>
          <w:lang w:val="en-US"/>
        </w:rPr>
        <w:object w:dxaOrig="1440" w:dyaOrig="1440" w14:anchorId="4BB76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89.45pt;margin-top:29.5pt;width:350pt;height:38pt;z-index:251681792">
            <v:imagedata r:id="rId24" o:title=""/>
            <w10:wrap type="topAndBottom"/>
            <w10:anchorlock/>
          </v:shape>
          <o:OLEObject Type="Embed" ProgID="Equation.3" ShapeID="_x0000_s1038" DrawAspect="Content" ObjectID="_1533107106" r:id="rId25"/>
        </w:object>
      </w:r>
      <w:r w:rsidR="0048001B">
        <w:t>Again electing to perform all calculations in degrees:</w:t>
      </w:r>
    </w:p>
    <w:p w14:paraId="340E49E3" w14:textId="77777777" w:rsidR="005C590A" w:rsidRPr="00FA2D58" w:rsidRDefault="008469EF" w:rsidP="005C590A">
      <w:pPr>
        <w:pStyle w:val="BodyText"/>
        <w:ind w:left="567"/>
        <w:rPr>
          <w:rStyle w:val="CommentReference"/>
          <w:rFonts w:cs="Arial"/>
        </w:rPr>
      </w:pPr>
      <m:oMathPara>
        <m:oMathParaPr>
          <m:jc m:val="center"/>
        </m:oMathParaPr>
        <m:oMath>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darkness</m:t>
              </m:r>
            </m:sub>
          </m:sSub>
          <m:r>
            <w:rPr>
              <w:rStyle w:val="CommentReference"/>
              <w:rFonts w:ascii="Cambria Math" w:hAnsi="Cambria Math" w:cs="Arial"/>
            </w:rPr>
            <m:t>=24-</m:t>
          </m:r>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daylight</m:t>
              </m:r>
            </m:sub>
          </m:sSub>
          <m:r>
            <w:rPr>
              <w:rStyle w:val="CommentReference"/>
              <w:rFonts w:ascii="Cambria Math" w:hAnsi="Cambria Math" w:cs="Arial"/>
            </w:rPr>
            <m:t xml:space="preserve">=24-10.5=13.5 </m:t>
          </m:r>
          <m:r>
            <w:rPr>
              <w:rStyle w:val="CommentReference"/>
              <w:rFonts w:ascii="Cambria Math" w:hAnsi="Cambria Math" w:cs="Arial"/>
            </w:rPr>
            <m:t>hours/day</m:t>
          </m:r>
        </m:oMath>
      </m:oMathPara>
    </w:p>
    <w:p w14:paraId="79971BA3" w14:textId="77777777" w:rsidR="005C590A" w:rsidRDefault="005C590A">
      <w:pPr>
        <w:spacing w:after="200" w:line="276" w:lineRule="auto"/>
      </w:pPr>
    </w:p>
    <w:p w14:paraId="4EF5E45C" w14:textId="6338CB7B" w:rsidR="0048001B" w:rsidRDefault="001C5A4A" w:rsidP="0048001B">
      <w:pPr>
        <w:pStyle w:val="BodyText"/>
      </w:pPr>
      <w:r>
        <w:t>T</w:t>
      </w:r>
      <w:r w:rsidR="0048001B">
        <w:t>herefore, the daily load is:</w:t>
      </w:r>
    </w:p>
    <w:p w14:paraId="6A926D0F" w14:textId="77777777" w:rsidR="001C5A4A" w:rsidRPr="001E7CF6" w:rsidRDefault="008469EF" w:rsidP="001C5A4A">
      <w:pPr>
        <w:pStyle w:val="BodyText"/>
        <w:rPr>
          <w:ins w:id="369" w:author="Michael Hadley" w:date="2016-07-13T12:29:00Z"/>
          <w:rFonts w:eastAsiaTheme="minorEastAsia"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=1W×13.5</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=6.75Wh/day</m:t>
          </m:r>
        </m:oMath>
      </m:oMathPara>
    </w:p>
    <w:p w14:paraId="05368092" w14:textId="6E79CC09" w:rsidR="001E7CF6" w:rsidRDefault="001E7CF6" w:rsidP="008F2B8A">
      <w:pPr>
        <w:pStyle w:val="Heading3"/>
      </w:pPr>
      <w:bookmarkStart w:id="370" w:name="_Toc456177836"/>
      <w:ins w:id="371" w:author="Michael Hadley" w:date="2016-07-13T12:30:00Z">
        <w:r>
          <w:t>Modifiers to H</w:t>
        </w:r>
        <w:r w:rsidRPr="000B0D3E">
          <w:rPr>
            <w:szCs w:val="20"/>
            <w:vertAlign w:val="subscript"/>
            <w:lang w:eastAsia="de-DE"/>
            <w:rPrChange w:id="372" w:author="Peter Dobson" w:date="2016-04-13T17:04:00Z">
              <w:rPr>
                <w:rFonts w:asciiTheme="minorHAnsi" w:eastAsiaTheme="minorHAnsi" w:hAnsiTheme="minorHAnsi" w:cstheme="minorBidi"/>
                <w:b w:val="0"/>
                <w:bCs w:val="0"/>
                <w:smallCaps w:val="0"/>
                <w:color w:val="auto"/>
                <w:szCs w:val="24"/>
              </w:rPr>
            </w:rPrChange>
          </w:rPr>
          <w:t>darkness</w:t>
        </w:r>
      </w:ins>
      <w:bookmarkEnd w:id="370"/>
    </w:p>
    <w:p w14:paraId="0FBE2FF5" w14:textId="26BBB9C8" w:rsidR="0048001B" w:rsidRDefault="0048001B" w:rsidP="0048001B">
      <w:pPr>
        <w:pStyle w:val="BodyText"/>
        <w:rPr>
          <w:ins w:id="373" w:author="Michael Hadley" w:date="2016-07-13T12:35:00Z"/>
        </w:rPr>
      </w:pPr>
      <w:r>
        <w:t xml:space="preserve">This is a theoretical figure </w:t>
      </w:r>
      <w:commentRangeStart w:id="374"/>
      <w:del w:id="375" w:author="Michael Hadley" w:date="2016-07-13T12:30:00Z">
        <w:r w:rsidDel="001E7CF6">
          <w:delText xml:space="preserve">with </w:delText>
        </w:r>
      </w:del>
      <w:ins w:id="376" w:author="Michael Hadley" w:date="2016-07-13T12:30:00Z">
        <w:r w:rsidR="001E7CF6">
          <w:t>of</w:t>
        </w:r>
        <w:commentRangeEnd w:id="374"/>
        <w:r w:rsidR="001E7CF6">
          <w:rPr>
            <w:rStyle w:val="CommentReference"/>
          </w:rPr>
          <w:commentReference w:id="374"/>
        </w:r>
        <w:r w:rsidR="001E7CF6">
          <w:t xml:space="preserve"> when </w:t>
        </w:r>
      </w:ins>
      <w:r>
        <w:t>the Aids to Navigation switched on and off</w:t>
      </w:r>
      <w:del w:id="377" w:author="Michael Hadley" w:date="2016-07-13T12:31:00Z">
        <w:r w:rsidDel="001E7CF6">
          <w:delText xml:space="preserve"> with</w:delText>
        </w:r>
      </w:del>
      <w:ins w:id="378" w:author="Michael Hadley" w:date="2016-07-13T12:31:00Z">
        <w:r w:rsidR="001E7CF6">
          <w:t>.  However, in practice, this is achieved with</w:t>
        </w:r>
      </w:ins>
      <w:r>
        <w:t xml:space="preserve"> a photocell.  The real figure could exceed this value</w:t>
      </w:r>
      <w:del w:id="379" w:author="Michael Hadley" w:date="2016-07-13T12:32:00Z">
        <w:r w:rsidDel="00565D56">
          <w:delText xml:space="preserve"> according</w:delText>
        </w:r>
      </w:del>
      <w:ins w:id="380" w:author="Michael Hadley" w:date="2016-07-13T12:32:00Z">
        <w:r w:rsidR="00565D56">
          <w:t>, subject</w:t>
        </w:r>
      </w:ins>
      <w:r>
        <w:t xml:space="preserve"> to climatic conditions, local conditions, shading and photocell adjustment.  To </w:t>
      </w:r>
      <w:del w:id="381" w:author="Michael Hadley" w:date="2016-07-13T12:32:00Z">
        <w:r w:rsidDel="00565D56">
          <w:delText xml:space="preserve">avoid </w:delText>
        </w:r>
      </w:del>
      <w:ins w:id="382" w:author="Michael Hadley" w:date="2016-07-13T12:32:00Z">
        <w:r w:rsidR="00565D56">
          <w:t xml:space="preserve">account for </w:t>
        </w:r>
      </w:ins>
      <w:r>
        <w:t xml:space="preserve">these variations, particularly at high latitudes, </w:t>
      </w:r>
      <w:del w:id="383" w:author="Michael Hadley" w:date="2016-07-13T12:34:00Z">
        <w:r w:rsidDel="00565D56">
          <w:delText xml:space="preserve">actual measurement with a clock-driven data logger of when the Aid to Navigation is turned on and off is recommended, or </w:delText>
        </w:r>
      </w:del>
      <w:r>
        <w:t xml:space="preserve">a safety factor may be </w:t>
      </w:r>
      <w:del w:id="384" w:author="Michael Hadley" w:date="2016-07-13T12:35:00Z">
        <w:r w:rsidDel="00565D56">
          <w:delText xml:space="preserve">added </w:delText>
        </w:r>
      </w:del>
      <w:ins w:id="385" w:author="Michael Hadley" w:date="2016-07-13T12:35:00Z">
        <w:r w:rsidR="00565D56">
          <w:t xml:space="preserve">applied </w:t>
        </w:r>
      </w:ins>
      <w:r>
        <w:t>to the equation.</w:t>
      </w:r>
      <w:ins w:id="386" w:author="Michael Hadley" w:date="2016-07-13T12:35:00Z">
        <w:r w:rsidR="00565D56">
          <w:t xml:space="preserve">  Such modifiers are:</w:t>
        </w:r>
      </w:ins>
    </w:p>
    <w:p w14:paraId="104AF593" w14:textId="1338AA0F" w:rsidR="00565D56" w:rsidRPr="00565D56" w:rsidRDefault="00565D56" w:rsidP="0048001B">
      <w:pPr>
        <w:pStyle w:val="BodyText"/>
      </w:pPr>
      <w:ins w:id="387" w:author="Michael Hadley" w:date="2016-07-13T12:35:00Z">
        <w:r>
          <w:tab/>
        </w:r>
        <w:r w:rsidRPr="003A32AC">
          <w:rPr>
            <w:highlight w:val="yellow"/>
            <w:rPrChange w:id="388" w:author="Peter Dobson" w:date="2016-04-13T17:11:00Z">
              <w:rPr/>
            </w:rPrChange>
          </w:rPr>
          <w:t>The addition of an hour to extend the calculated duration of the night</w:t>
        </w:r>
      </w:ins>
    </w:p>
    <w:p w14:paraId="0E429277" w14:textId="58482091" w:rsidR="0048001B" w:rsidRDefault="00DA68E2" w:rsidP="005C590A">
      <w:pPr>
        <w:pStyle w:val="BodyText"/>
      </w:pPr>
      <w:r w:rsidRPr="00DA68E2">
        <w:rPr>
          <w:b/>
          <w:color w:val="407EC9"/>
        </w:rPr>
        <w:t>NOTE:</w:t>
      </w:r>
      <w:r w:rsidR="0048001B">
        <w:t xml:space="preserve"> Further details on</w:t>
      </w:r>
      <w:r w:rsidR="005B5D73">
        <w:t xml:space="preserve"> the</w:t>
      </w:r>
      <w:r w:rsidR="0048001B">
        <w:t xml:space="preserve"> H</w:t>
      </w:r>
      <w:r w:rsidR="0048001B">
        <w:rPr>
          <w:vertAlign w:val="subscript"/>
        </w:rPr>
        <w:t>daylight</w:t>
      </w:r>
      <w:r w:rsidR="0048001B">
        <w:t xml:space="preserve"> equation are given </w:t>
      </w:r>
      <w:r w:rsidR="00501C7B">
        <w:t xml:space="preserve">at </w:t>
      </w:r>
      <w:r w:rsidR="006A3B54">
        <w:fldChar w:fldCharType="begin"/>
      </w:r>
      <w:r w:rsidR="006A3B54">
        <w:instrText xml:space="preserve"> REF _Ref450641319 \r \h </w:instrText>
      </w:r>
      <w:r w:rsidR="006A3B54">
        <w:fldChar w:fldCharType="separate"/>
      </w:r>
      <w:r w:rsidR="006A3B54">
        <w:t>ANNEX A</w:t>
      </w:r>
      <w:r w:rsidR="006A3B54">
        <w:fldChar w:fldCharType="end"/>
      </w:r>
      <w:r w:rsidR="0048001B">
        <w:t>.</w:t>
      </w:r>
    </w:p>
    <w:p w14:paraId="2AF98525" w14:textId="24A0F638" w:rsidR="0048001B" w:rsidRDefault="00DA68E2" w:rsidP="0097326C">
      <w:pPr>
        <w:pStyle w:val="Heading1"/>
      </w:pPr>
      <w:bookmarkStart w:id="389" w:name="_Toc224993437"/>
      <w:bookmarkStart w:id="390" w:name="_Toc224993466"/>
      <w:bookmarkStart w:id="391" w:name="_Toc225672826"/>
      <w:bookmarkStart w:id="392" w:name="_Toc225673094"/>
      <w:bookmarkStart w:id="393" w:name="_Toc456177837"/>
      <w:r>
        <w:rPr>
          <w:caps w:val="0"/>
        </w:rPr>
        <w:t>ACTUAL LOADS</w:t>
      </w:r>
      <w:bookmarkEnd w:id="389"/>
      <w:bookmarkEnd w:id="390"/>
      <w:bookmarkEnd w:id="391"/>
      <w:bookmarkEnd w:id="392"/>
      <w:bookmarkEnd w:id="393"/>
    </w:p>
    <w:p w14:paraId="4E9933C2" w14:textId="77777777" w:rsidR="0097326C" w:rsidRPr="0097326C" w:rsidRDefault="0097326C" w:rsidP="0097326C">
      <w:pPr>
        <w:pStyle w:val="Heading1separatationline"/>
      </w:pPr>
    </w:p>
    <w:p w14:paraId="4175B2D5" w14:textId="77777777" w:rsidR="0048001B" w:rsidRDefault="0048001B" w:rsidP="00F141E7">
      <w:pPr>
        <w:pStyle w:val="Heading2"/>
      </w:pPr>
      <w:bookmarkStart w:id="394" w:name="_Ref224990137"/>
      <w:bookmarkStart w:id="395" w:name="_Toc224993438"/>
      <w:bookmarkStart w:id="396" w:name="_Toc224993467"/>
      <w:bookmarkStart w:id="397" w:name="_Toc225672827"/>
      <w:bookmarkStart w:id="398" w:name="_Toc225673095"/>
      <w:bookmarkStart w:id="399" w:name="_Toc456177838"/>
      <w:r>
        <w:t>Incandescent Light Sources</w:t>
      </w:r>
      <w:bookmarkEnd w:id="394"/>
      <w:bookmarkEnd w:id="395"/>
      <w:bookmarkEnd w:id="396"/>
      <w:bookmarkEnd w:id="397"/>
      <w:bookmarkEnd w:id="398"/>
      <w:bookmarkEnd w:id="399"/>
    </w:p>
    <w:p w14:paraId="2F232D22" w14:textId="77777777" w:rsidR="0097326C" w:rsidRPr="0097326C" w:rsidRDefault="0097326C" w:rsidP="0097326C">
      <w:pPr>
        <w:pStyle w:val="Heading2separationline"/>
      </w:pPr>
    </w:p>
    <w:p w14:paraId="5B5A7FC7" w14:textId="16B3F167" w:rsidR="0048001B" w:rsidRDefault="0048001B" w:rsidP="0048001B">
      <w:pPr>
        <w:pStyle w:val="BodyText"/>
        <w:rPr>
          <w:rFonts w:cs="Arial"/>
        </w:rPr>
      </w:pPr>
      <w:r w:rsidRPr="0097326C">
        <w:rPr>
          <w:b/>
          <w:color w:val="407EC9"/>
        </w:rPr>
        <w:t>NOTE</w:t>
      </w:r>
      <w:r w:rsidRPr="00102F61">
        <w:t>: Under Light Sources,</w:t>
      </w:r>
      <w:r w:rsidR="0097326C">
        <w:t xml:space="preserve"> only lamps are discussed, LED</w:t>
      </w:r>
      <w:r w:rsidRPr="00102F61">
        <w:t xml:space="preserve"> are discussed in section </w:t>
      </w:r>
      <w:r w:rsidRPr="00102F61">
        <w:fldChar w:fldCharType="begin"/>
      </w:r>
      <w:r w:rsidRPr="00102F61">
        <w:instrText xml:space="preserve"> REF _Ref224997503 \r \h  \* MERGEFORMAT </w:instrText>
      </w:r>
      <w:r w:rsidRPr="00102F61">
        <w:fldChar w:fldCharType="separate"/>
      </w:r>
      <w:r w:rsidR="0097326C">
        <w:t>5.2</w:t>
      </w:r>
      <w:r w:rsidRPr="00102F61">
        <w:fldChar w:fldCharType="end"/>
      </w:r>
      <w:r w:rsidRPr="00102F61">
        <w:t>.</w:t>
      </w:r>
      <w:r>
        <w:t xml:space="preserve">  </w:t>
      </w:r>
      <w:r w:rsidRPr="00102F61">
        <w:t>The inclusion of other sources will need to be examined and if required calculation should be amended.</w:t>
      </w:r>
    </w:p>
    <w:p w14:paraId="39E4CC6F" w14:textId="6C86E365" w:rsidR="0048001B" w:rsidRDefault="0048001B" w:rsidP="0048001B">
      <w:pPr>
        <w:pStyle w:val="BodyText"/>
      </w:pPr>
      <w:r>
        <w:t xml:space="preserve">The most common load to all aids to navigation is the light.  Lamps are classified by voltage and lamp current or power.  Lamps that receive regulated output voltage from a flasher or voltage regulator consume the rated or calculated current.  For example, a 12 volt, 100 watt incandescent lamp will consume 8.33 amperes at rated voltage.  This rating applies only to incandescent lamps operating fixed-on.  Flashed lamps, while saving power during eclipse, draw more than the rated current during flash because of the cold current surge of the filament as shown in </w:t>
      </w:r>
      <w:r w:rsidR="0097326C">
        <w:fldChar w:fldCharType="begin"/>
      </w:r>
      <w:r w:rsidR="0097326C">
        <w:instrText xml:space="preserve"> REF _Ref450646361 \r \h </w:instrText>
      </w:r>
      <w:r w:rsidR="0097326C">
        <w:fldChar w:fldCharType="separate"/>
      </w:r>
      <w:r w:rsidR="0097326C">
        <w:t>Figure 1</w:t>
      </w:r>
      <w:r w:rsidR="0097326C">
        <w:fldChar w:fldCharType="end"/>
      </w:r>
      <w:r>
        <w:t>.</w:t>
      </w:r>
    </w:p>
    <w:p w14:paraId="69DE6481" w14:textId="77777777" w:rsidR="0048001B" w:rsidRDefault="0048001B" w:rsidP="0097326C">
      <w:pPr>
        <w:pStyle w:val="Figurecaption"/>
        <w:jc w:val="center"/>
      </w:pPr>
      <w:bookmarkStart w:id="400" w:name="_Toc225672420"/>
      <w:bookmarkStart w:id="401" w:name="_Ref450646361"/>
      <w:bookmarkStart w:id="402" w:name="_Ref450659461"/>
      <w:r>
        <w:t>Typical power of a flashed lamp</w:t>
      </w:r>
      <w:bookmarkEnd w:id="400"/>
      <w:bookmarkEnd w:id="401"/>
      <w:bookmarkEnd w:id="402"/>
    </w:p>
    <w:p w14:paraId="13C28FF8" w14:textId="77777777" w:rsidR="0048001B" w:rsidRDefault="0048001B" w:rsidP="0048001B">
      <w:pPr>
        <w:pStyle w:val="BodyText"/>
      </w:pPr>
      <w:r>
        <w:rPr>
          <w:noProof/>
          <w:lang w:val="en-IE" w:eastAsia="en-IE"/>
        </w:rPr>
        <w:lastRenderedPageBreak/>
        <w:drawing>
          <wp:anchor distT="0" distB="0" distL="114300" distR="114300" simplePos="0" relativeHeight="251684864" behindDoc="0" locked="1" layoutInCell="1" allowOverlap="1" wp14:anchorId="1EDBFD65" wp14:editId="7894DAD0">
            <wp:simplePos x="0" y="0"/>
            <wp:positionH relativeFrom="column">
              <wp:posOffset>1443355</wp:posOffset>
            </wp:positionH>
            <wp:positionV relativeFrom="paragraph">
              <wp:posOffset>-180340</wp:posOffset>
            </wp:positionV>
            <wp:extent cx="2760345" cy="2216150"/>
            <wp:effectExtent l="0" t="0" r="8255" b="0"/>
            <wp:wrapTopAndBottom/>
            <wp:docPr id="60" name="Picture 60"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igure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60345" cy="2216150"/>
                    </a:xfrm>
                    <a:prstGeom prst="rect">
                      <a:avLst/>
                    </a:prstGeom>
                    <a:noFill/>
                  </pic:spPr>
                </pic:pic>
              </a:graphicData>
            </a:graphic>
            <wp14:sizeRelH relativeFrom="page">
              <wp14:pctWidth>0</wp14:pctWidth>
            </wp14:sizeRelH>
            <wp14:sizeRelV relativeFrom="page">
              <wp14:pctHeight>0</wp14:pctHeight>
            </wp14:sizeRelV>
          </wp:anchor>
        </w:drawing>
      </w:r>
      <w:r w:rsidR="008469EF">
        <w:rPr>
          <w:noProof/>
          <w:lang w:val="en-US"/>
        </w:rPr>
        <w:object w:dxaOrig="1440" w:dyaOrig="1440" w14:anchorId="019B5693">
          <v:shape id="_x0000_s1042" type="#_x0000_t75" style="position:absolute;margin-left:89pt;margin-top:212.65pt;width:1in;height:15pt;z-index:251685888;mso-position-horizontal-relative:text;mso-position-vertical-relative:text">
            <v:imagedata r:id="rId27" o:title=""/>
            <w10:wrap type="topAndBottom"/>
            <w10:anchorlock/>
          </v:shape>
          <o:OLEObject Type="Embed" ProgID="Equation.3" ShapeID="_x0000_s1042" DrawAspect="Content" ObjectID="_1533107107" r:id="rId28"/>
        </w:object>
      </w:r>
      <w:r>
        <w:t>The area under the curve represents energy (E).  The energy consumed during one flash (E</w:t>
      </w:r>
      <w:r>
        <w:rPr>
          <w:vertAlign w:val="subscript"/>
        </w:rPr>
        <w:t>1</w:t>
      </w:r>
      <w:r>
        <w:t>) can be divided into 2 parts:</w:t>
      </w:r>
    </w:p>
    <w:p w14:paraId="745D975F" w14:textId="37546C2A" w:rsidR="003A4D66" w:rsidRDefault="008469EF"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oMath>
      </m:oMathPara>
    </w:p>
    <w:p w14:paraId="2A19CE2C" w14:textId="77777777" w:rsidR="0048001B" w:rsidRDefault="0048001B" w:rsidP="0048001B">
      <w:pPr>
        <w:pStyle w:val="BodyText"/>
        <w:rPr>
          <w:rFonts w:cs="Arial"/>
        </w:rPr>
      </w:pPr>
      <w:r>
        <w:t>Where:</w:t>
      </w:r>
    </w:p>
    <w:p w14:paraId="3B0746DA" w14:textId="77777777" w:rsidR="0048001B" w:rsidRDefault="0048001B" w:rsidP="0048001B">
      <w:pPr>
        <w:pStyle w:val="BodyText"/>
        <w:ind w:left="720"/>
        <w:rPr>
          <w:rFonts w:cs="Arial"/>
        </w:rPr>
      </w:pPr>
      <w:r>
        <w:t>E</w:t>
      </w:r>
      <w:r>
        <w:rPr>
          <w:vertAlign w:val="subscript"/>
        </w:rPr>
        <w:t>1</w:t>
      </w:r>
      <w:r>
        <w:t xml:space="preserve"> is energy consumed during one flash.</w:t>
      </w:r>
    </w:p>
    <w:p w14:paraId="2135DD02" w14:textId="32763493" w:rsidR="0048001B" w:rsidRDefault="0048001B" w:rsidP="0048001B">
      <w:pPr>
        <w:pStyle w:val="BodyText"/>
        <w:ind w:left="720"/>
        <w:rPr>
          <w:rFonts w:cs="Arial"/>
        </w:rPr>
      </w:pPr>
      <w:r>
        <w:t>E</w:t>
      </w:r>
      <w:r>
        <w:rPr>
          <w:vertAlign w:val="subscript"/>
        </w:rPr>
        <w:t>surge</w:t>
      </w:r>
      <w:r>
        <w:t xml:space="preserve"> is the portion of the consumed energy associated with the surge.  This is represented by the upper area of the curve in</w:t>
      </w:r>
      <w:r w:rsidR="003A4D66">
        <w:t xml:space="preserve">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2A6C57F7" w14:textId="3632220A" w:rsidR="0048001B" w:rsidRDefault="0048001B" w:rsidP="0048001B">
      <w:pPr>
        <w:pStyle w:val="BodyText"/>
        <w:ind w:left="720"/>
        <w:rPr>
          <w:rFonts w:cs="Arial"/>
        </w:rPr>
      </w:pPr>
      <w:r>
        <w:t>E</w:t>
      </w:r>
      <w:r>
        <w:rPr>
          <w:vertAlign w:val="subscript"/>
        </w:rPr>
        <w:t>ss</w:t>
      </w:r>
      <w:r>
        <w:t xml:space="preserve"> is the energy associated with </w:t>
      </w:r>
      <w:r>
        <w:rPr>
          <w:i/>
          <w:iCs/>
        </w:rPr>
        <w:t>steady state</w:t>
      </w:r>
      <w:r>
        <w:t xml:space="preserve"> power.  This is represented by </w:t>
      </w:r>
      <w:r w:rsidR="003A4D66">
        <w:t xml:space="preserve">the rectangular area in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41B4276C" w14:textId="6F96720E" w:rsidR="0032426B" w:rsidRDefault="0048001B" w:rsidP="0032426B">
      <w:pPr>
        <w:pStyle w:val="BodyText"/>
      </w:pPr>
      <w:r>
        <w:t>Consider E</w:t>
      </w:r>
      <w:r>
        <w:rPr>
          <w:vertAlign w:val="subscript"/>
        </w:rPr>
        <w:t>surge :</w:t>
      </w:r>
      <w:r>
        <w:t>for any given lamp</w:t>
      </w:r>
      <w:r w:rsidR="003A4D66">
        <w:t>;</w:t>
      </w:r>
      <w:r>
        <w:t xml:space="preserve"> E</w:t>
      </w:r>
      <w:r>
        <w:rPr>
          <w:vertAlign w:val="subscript"/>
        </w:rPr>
        <w:t>surge</w:t>
      </w:r>
      <w:r>
        <w:t xml:space="preserve"> can be considered a constant.  A plot of the surge factor for common aids to navigation incandescent lamps in shown in</w:t>
      </w:r>
      <w:r w:rsidR="00DA68E2">
        <w:t xml:space="preserve"> </w:t>
      </w:r>
      <w:r w:rsidR="00DA68E2">
        <w:fldChar w:fldCharType="begin"/>
      </w:r>
      <w:r w:rsidR="00DA68E2">
        <w:instrText xml:space="preserve"> REF _Ref450682479 \r \h </w:instrText>
      </w:r>
      <w:r w:rsidR="00DA68E2">
        <w:fldChar w:fldCharType="separate"/>
      </w:r>
      <w:r w:rsidR="00DA68E2">
        <w:t>Figure 2</w:t>
      </w:r>
      <w:r w:rsidR="00DA68E2">
        <w:fldChar w:fldCharType="end"/>
      </w:r>
      <w:r>
        <w:t>.</w:t>
      </w:r>
    </w:p>
    <w:p w14:paraId="14E0E72A" w14:textId="37593E90" w:rsidR="0048001B" w:rsidRDefault="0048001B" w:rsidP="0032426B">
      <w:pPr>
        <w:pStyle w:val="BodyText"/>
        <w:jc w:val="center"/>
        <w:rPr>
          <w:rFonts w:cs="Arial"/>
        </w:rPr>
      </w:pPr>
      <w:r>
        <w:rPr>
          <w:noProof/>
          <w:lang w:val="en-IE" w:eastAsia="en-IE"/>
        </w:rPr>
        <w:drawing>
          <wp:inline distT="0" distB="0" distL="0" distR="0" wp14:anchorId="546378B5" wp14:editId="244723C0">
            <wp:extent cx="3684905" cy="2490470"/>
            <wp:effectExtent l="0" t="0" r="0" b="0"/>
            <wp:docPr id="59" name="Picture 59"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Figure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84905" cy="2490470"/>
                    </a:xfrm>
                    <a:prstGeom prst="rect">
                      <a:avLst/>
                    </a:prstGeom>
                    <a:noFill/>
                  </pic:spPr>
                </pic:pic>
              </a:graphicData>
            </a:graphic>
          </wp:inline>
        </w:drawing>
      </w:r>
    </w:p>
    <w:p w14:paraId="13110190" w14:textId="77777777" w:rsidR="0048001B" w:rsidRDefault="0048001B" w:rsidP="003A4D66">
      <w:pPr>
        <w:pStyle w:val="Figurecaption"/>
        <w:jc w:val="center"/>
      </w:pPr>
      <w:bookmarkStart w:id="403" w:name="_Toc225672421"/>
      <w:bookmarkStart w:id="404" w:name="_Ref450646574"/>
      <w:bookmarkStart w:id="405" w:name="_Ref450682479"/>
      <w:r>
        <w:t>Surge Factor E</w:t>
      </w:r>
      <w:r w:rsidRPr="001A4B75">
        <w:rPr>
          <w:vertAlign w:val="subscript"/>
        </w:rPr>
        <w:t>surge</w:t>
      </w:r>
      <w:bookmarkEnd w:id="403"/>
      <w:bookmarkEnd w:id="404"/>
      <w:bookmarkEnd w:id="405"/>
    </w:p>
    <w:p w14:paraId="0E75B9D9" w14:textId="77777777" w:rsidR="0048001B" w:rsidRDefault="0048001B" w:rsidP="009B31E2">
      <w:pPr>
        <w:pStyle w:val="BodyText"/>
        <w:rPr>
          <w:rFonts w:cs="Arial"/>
        </w:rPr>
      </w:pPr>
      <w:r>
        <w:t>E</w:t>
      </w:r>
      <w:r>
        <w:rPr>
          <w:vertAlign w:val="subscript"/>
        </w:rPr>
        <w:t>surge</w:t>
      </w:r>
      <w:r>
        <w:t xml:space="preserve"> can be approximated by the following equation:</w:t>
      </w:r>
    </w:p>
    <w:p w14:paraId="556766B7" w14:textId="0003E303" w:rsidR="0048001B" w:rsidRDefault="0048001B" w:rsidP="009B31E2">
      <w:pPr>
        <w:pStyle w:val="BodyText"/>
        <w:ind w:left="720"/>
        <w:jc w:val="center"/>
      </w:pPr>
      <w:r>
        <w:t>E</w:t>
      </w:r>
      <w:r>
        <w:rPr>
          <w:vertAlign w:val="subscript"/>
        </w:rPr>
        <w:t>surge</w:t>
      </w:r>
      <w:r>
        <w:t xml:space="preserve"> = 0.1019</w:t>
      </w:r>
      <w:del w:id="406" w:author="Michael Hadley" w:date="2016-05-11T14:26:00Z">
        <w:r w:rsidDel="00C6261F">
          <w:delText xml:space="preserve"> x</w:delText>
        </w:r>
      </w:del>
      <w:ins w:id="407" w:author="Michael Hadley" w:date="2016-05-11T14:27:00Z">
        <w:r w:rsidR="00C6261F">
          <w:t>.</w:t>
        </w:r>
      </w:ins>
      <w:commentRangeStart w:id="408"/>
      <w:ins w:id="409" w:author="Michael Hadley" w:date="2016-05-11T14:26:00Z">
        <w:r w:rsidR="00C6261F">
          <w:t>A</w:t>
        </w:r>
      </w:ins>
      <w:commentRangeEnd w:id="408"/>
      <w:ins w:id="410" w:author="Michael Hadley" w:date="2016-05-11T14:28:00Z">
        <w:r w:rsidR="00C6261F">
          <w:rPr>
            <w:rStyle w:val="CommentReference"/>
          </w:rPr>
          <w:commentReference w:id="408"/>
        </w:r>
      </w:ins>
      <w:r>
        <w:rPr>
          <w:vertAlign w:val="superscript"/>
        </w:rPr>
        <w:t>2</w:t>
      </w:r>
      <w:r>
        <w:t xml:space="preserve"> + 1.</w:t>
      </w:r>
      <w:del w:id="411" w:author="Michael Hadley" w:date="2016-05-11T14:26:00Z">
        <w:r w:rsidDel="00C6261F">
          <w:delText xml:space="preserve">24x </w:delText>
        </w:r>
      </w:del>
      <w:ins w:id="412" w:author="Michael Hadley" w:date="2016-05-11T14:26:00Z">
        <w:r w:rsidR="00C6261F">
          <w:t xml:space="preserve">24A </w:t>
        </w:r>
      </w:ins>
      <w:r>
        <w:t>- 0.3341</w:t>
      </w:r>
    </w:p>
    <w:p w14:paraId="018DFD85" w14:textId="66609097" w:rsidR="00A41C68" w:rsidRDefault="00A41C68" w:rsidP="00A41C68">
      <w:pPr>
        <w:pStyle w:val="equation"/>
      </w:pPr>
      <w:bookmarkStart w:id="413" w:name="_Ref450741907"/>
      <w:bookmarkStart w:id="414" w:name="_Toc456177879"/>
      <w:r>
        <w:t>Approximation of E</w:t>
      </w:r>
      <w:r w:rsidRPr="00A41C68">
        <w:rPr>
          <w:vertAlign w:val="subscript"/>
        </w:rPr>
        <w:t>surge</w:t>
      </w:r>
      <w:bookmarkEnd w:id="413"/>
      <w:bookmarkEnd w:id="414"/>
    </w:p>
    <w:p w14:paraId="7ADC4CC0" w14:textId="77777777" w:rsidR="0048001B" w:rsidRDefault="0048001B" w:rsidP="0048001B">
      <w:pPr>
        <w:pStyle w:val="BodyText"/>
        <w:rPr>
          <w:rFonts w:cs="Arial"/>
        </w:rPr>
      </w:pPr>
      <w:r>
        <w:t>Where:</w:t>
      </w:r>
    </w:p>
    <w:p w14:paraId="70794C85" w14:textId="30E275AF" w:rsidR="0048001B" w:rsidRDefault="0048001B" w:rsidP="0048001B">
      <w:pPr>
        <w:pStyle w:val="BodyText"/>
        <w:ind w:left="720"/>
        <w:rPr>
          <w:rFonts w:cs="Arial"/>
        </w:rPr>
      </w:pPr>
      <w:commentRangeStart w:id="415"/>
      <w:commentRangeStart w:id="416"/>
      <w:del w:id="417" w:author="Michael Hadley" w:date="2016-05-11T14:26:00Z">
        <w:r w:rsidDel="00C6261F">
          <w:lastRenderedPageBreak/>
          <w:delText>x</w:delText>
        </w:r>
        <w:commentRangeEnd w:id="415"/>
        <w:r w:rsidR="009B31E2" w:rsidDel="00C6261F">
          <w:rPr>
            <w:rStyle w:val="CommentReference"/>
          </w:rPr>
          <w:commentReference w:id="415"/>
        </w:r>
        <w:commentRangeEnd w:id="416"/>
        <w:r w:rsidR="007B7215" w:rsidDel="00C6261F">
          <w:rPr>
            <w:rStyle w:val="CommentReference"/>
          </w:rPr>
          <w:commentReference w:id="416"/>
        </w:r>
        <w:r w:rsidDel="00C6261F">
          <w:delText xml:space="preserve"> </w:delText>
        </w:r>
      </w:del>
      <w:ins w:id="418" w:author="Michael Hadley" w:date="2016-05-11T14:26:00Z">
        <w:r w:rsidR="00C6261F">
          <w:t xml:space="preserve">A </w:t>
        </w:r>
      </w:ins>
      <w:r>
        <w:t>is the lamp current in amps</w:t>
      </w:r>
    </w:p>
    <w:p w14:paraId="7879845F" w14:textId="77777777" w:rsidR="0048001B" w:rsidRDefault="0048001B" w:rsidP="0048001B">
      <w:pPr>
        <w:pStyle w:val="BodyText"/>
        <w:ind w:left="720"/>
        <w:rPr>
          <w:rFonts w:cs="Arial"/>
        </w:rPr>
      </w:pPr>
      <w:r>
        <w:t>E</w:t>
      </w:r>
      <w:r>
        <w:rPr>
          <w:vertAlign w:val="subscript"/>
        </w:rPr>
        <w:t>surge</w:t>
      </w:r>
      <w:r>
        <w:t xml:space="preserve"> is in watt</w:t>
      </w:r>
      <w:del w:id="419" w:author="Seamus Doyle" w:date="2016-05-11T10:09:00Z">
        <w:r w:rsidDel="0069181D">
          <w:delText>s</w:delText>
        </w:r>
      </w:del>
      <w:r>
        <w:t>-seconds</w:t>
      </w:r>
    </w:p>
    <w:p w14:paraId="68D82CAA" w14:textId="296D4380" w:rsidR="0048001B" w:rsidRDefault="0048001B" w:rsidP="0048001B">
      <w:pPr>
        <w:pStyle w:val="BodyText"/>
      </w:pPr>
      <w:r>
        <w:t>Now consider E</w:t>
      </w:r>
      <w:r>
        <w:rPr>
          <w:vertAlign w:val="subscript"/>
        </w:rPr>
        <w:t>ss</w:t>
      </w:r>
      <w:r>
        <w:t>:</w:t>
      </w:r>
    </w:p>
    <w:p w14:paraId="6E607DB3" w14:textId="59150FD8" w:rsidR="00A41C68" w:rsidRDefault="008469EF"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ss</m:t>
              </m:r>
            </m:sub>
          </m:sSub>
        </m:oMath>
      </m:oMathPara>
    </w:p>
    <w:p w14:paraId="5DB41646" w14:textId="2A760366" w:rsidR="009B31E2" w:rsidRDefault="009B31E2" w:rsidP="009B31E2">
      <w:pPr>
        <w:pStyle w:val="equation"/>
      </w:pPr>
      <w:bookmarkStart w:id="420" w:name="_Toc456177880"/>
      <w:r>
        <w:t xml:space="preserve">Energy associated with </w:t>
      </w:r>
      <w:r>
        <w:rPr>
          <w:i w:val="0"/>
          <w:iCs/>
        </w:rPr>
        <w:t>steady state</w:t>
      </w:r>
      <w:r>
        <w:t xml:space="preserve"> power</w:t>
      </w:r>
      <w:bookmarkEnd w:id="420"/>
    </w:p>
    <w:p w14:paraId="48367536" w14:textId="77777777" w:rsidR="0048001B" w:rsidRDefault="0048001B" w:rsidP="0048001B">
      <w:pPr>
        <w:pStyle w:val="BodyText"/>
        <w:rPr>
          <w:rFonts w:cs="Arial"/>
        </w:rPr>
      </w:pPr>
      <w:r>
        <w:t>Where:</w:t>
      </w:r>
    </w:p>
    <w:p w14:paraId="6C3B7154" w14:textId="77777777" w:rsidR="0048001B" w:rsidRDefault="0048001B" w:rsidP="0048001B">
      <w:pPr>
        <w:pStyle w:val="BodyText"/>
        <w:ind w:left="720"/>
        <w:rPr>
          <w:rFonts w:cs="Arial"/>
        </w:rPr>
      </w:pPr>
      <w:r>
        <w:t>P</w:t>
      </w:r>
      <w:r>
        <w:rPr>
          <w:vertAlign w:val="subscript"/>
        </w:rPr>
        <w:t>ss</w:t>
      </w:r>
      <w:r>
        <w:t xml:space="preserve"> is the lamp's steady state power requirements (watts)</w:t>
      </w:r>
    </w:p>
    <w:p w14:paraId="3F77A61E" w14:textId="77777777" w:rsidR="0048001B" w:rsidRDefault="0048001B" w:rsidP="0048001B">
      <w:pPr>
        <w:pStyle w:val="BodyText"/>
        <w:ind w:left="720"/>
        <w:rPr>
          <w:rFonts w:cs="Arial"/>
        </w:rPr>
      </w:pPr>
      <w:r>
        <w:t>T</w:t>
      </w:r>
      <w:r>
        <w:rPr>
          <w:vertAlign w:val="subscript"/>
        </w:rPr>
        <w:t>flash</w:t>
      </w:r>
      <w:r>
        <w:t xml:space="preserve"> is the flash length (s)</w:t>
      </w:r>
    </w:p>
    <w:p w14:paraId="6C2C9773" w14:textId="77777777" w:rsidR="0048001B" w:rsidRDefault="0048001B" w:rsidP="0048001B">
      <w:pPr>
        <w:pStyle w:val="BodyText"/>
        <w:ind w:left="720"/>
        <w:rPr>
          <w:rFonts w:cs="Arial"/>
        </w:rPr>
      </w:pPr>
      <w:r>
        <w:t>E</w:t>
      </w:r>
      <w:r>
        <w:rPr>
          <w:vertAlign w:val="subscript"/>
        </w:rPr>
        <w:t>ss</w:t>
      </w:r>
      <w:r>
        <w:t xml:space="preserve"> is in watts-seconds</w:t>
      </w:r>
    </w:p>
    <w:p w14:paraId="05BB0CB8" w14:textId="62164F43" w:rsidR="0048001B" w:rsidRDefault="00817CC8" w:rsidP="0048001B">
      <w:pPr>
        <w:pStyle w:val="BodyText"/>
        <w:rPr>
          <w:rFonts w:cs="Arial"/>
        </w:rPr>
      </w:pPr>
      <w:r>
        <w:t>T</w:t>
      </w:r>
      <w:r w:rsidR="0048001B">
        <w:t>o find the energy consumed in a day (daily load) multiply by the number of flashes in one day:</w:t>
      </w:r>
    </w:p>
    <w:p w14:paraId="7F9ECDA9" w14:textId="77777777" w:rsidR="009B31E2" w:rsidRPr="009B31E2" w:rsidRDefault="008469EF" w:rsidP="009B31E2">
      <w:pPr>
        <w:pStyle w:val="BodyText"/>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×number of flashes</m:t>
          </m:r>
        </m:oMath>
      </m:oMathPara>
    </w:p>
    <w:p w14:paraId="48E9BE48" w14:textId="7D7C89C6" w:rsidR="009B31E2" w:rsidRPr="00C6261F" w:rsidRDefault="008469EF" w:rsidP="0048001B">
      <w:pPr>
        <w:pStyle w:val="BodyText"/>
        <w:rPr>
          <w:ins w:id="421" w:author="Michael Hadley" w:date="2016-05-11T14:27:00Z"/>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7AC97743" w14:textId="21AB55E2" w:rsidR="00C6261F" w:rsidRDefault="00C6261F" w:rsidP="005A081A">
      <w:pPr>
        <w:pStyle w:val="equation"/>
      </w:pPr>
      <w:bookmarkStart w:id="422" w:name="_Toc456177881"/>
      <w:ins w:id="423" w:author="Michael Hadley" w:date="2016-05-11T14:29:00Z">
        <w:r w:rsidRPr="00C6261F">
          <w:t>Daily energy load from flash energy consumption</w:t>
        </w:r>
      </w:ins>
      <w:bookmarkEnd w:id="422"/>
    </w:p>
    <w:p w14:paraId="37ED25C6" w14:textId="33BA7C09" w:rsidR="009B31E2" w:rsidRPr="009B31E2" w:rsidRDefault="0048001B" w:rsidP="0048001B">
      <w:pPr>
        <w:pStyle w:val="BodyText"/>
      </w:pPr>
      <w:r>
        <w:t>Where:</w:t>
      </w:r>
    </w:p>
    <w:p w14:paraId="7E4CFBAA" w14:textId="0CD33044" w:rsidR="0048001B" w:rsidRDefault="0048001B" w:rsidP="0048001B">
      <w:pPr>
        <w:pStyle w:val="BodyText"/>
        <w:ind w:left="720"/>
        <w:rPr>
          <w:rFonts w:cs="Arial"/>
        </w:rPr>
      </w:pPr>
      <w:r>
        <w:t>E</w:t>
      </w:r>
      <w:r>
        <w:rPr>
          <w:vertAlign w:val="subscript"/>
        </w:rPr>
        <w:t>1</w:t>
      </w:r>
      <w:r>
        <w:t xml:space="preserve"> is</w:t>
      </w:r>
      <w:ins w:id="424" w:author="Seamus Doyle" w:date="2016-05-11T08:45:00Z">
        <w:r w:rsidR="007B7215">
          <w:t xml:space="preserve"> the energy consumed per flash</w:t>
        </w:r>
      </w:ins>
      <w:r>
        <w:t xml:space="preserve"> in watt-sec</w:t>
      </w:r>
    </w:p>
    <w:p w14:paraId="6A5FAEA7" w14:textId="410424A1" w:rsidR="0048001B" w:rsidRDefault="0048001B" w:rsidP="0048001B">
      <w:pPr>
        <w:pStyle w:val="BodyText"/>
        <w:ind w:left="720"/>
        <w:rPr>
          <w:rFonts w:cs="Arial"/>
        </w:rPr>
      </w:pPr>
      <w:r>
        <w:t xml:space="preserve">H is </w:t>
      </w:r>
      <w:del w:id="425" w:author="Seamus Doyle" w:date="2016-05-11T08:47:00Z">
        <w:r w:rsidDel="007B7215">
          <w:delText xml:space="preserve">in </w:delText>
        </w:r>
      </w:del>
      <w:ins w:id="426" w:author="Seamus Doyle" w:date="2016-05-11T08:47:00Z">
        <w:r w:rsidR="007B7215">
          <w:t xml:space="preserve">the </w:t>
        </w:r>
      </w:ins>
      <w:r>
        <w:t xml:space="preserve">hours </w:t>
      </w:r>
      <w:ins w:id="427" w:author="Seamus Doyle" w:date="2016-05-11T08:47:00Z">
        <w:r w:rsidR="007B7215">
          <w:t xml:space="preserve">of operation of the light </w:t>
        </w:r>
      </w:ins>
      <w:r>
        <w:t xml:space="preserve">per </w:t>
      </w:r>
      <w:commentRangeStart w:id="428"/>
      <w:commentRangeStart w:id="429"/>
      <w:r>
        <w:t xml:space="preserve">day </w:t>
      </w:r>
      <w:del w:id="430" w:author="Seamus Doyle" w:date="2016-05-11T08:47:00Z">
        <w:r w:rsidDel="007B7215">
          <w:delText>light</w:delText>
        </w:r>
        <w:commentRangeEnd w:id="428"/>
        <w:r w:rsidR="00817CC8" w:rsidDel="007B7215">
          <w:rPr>
            <w:rStyle w:val="CommentReference"/>
          </w:rPr>
          <w:commentReference w:id="428"/>
        </w:r>
      </w:del>
      <w:commentRangeEnd w:id="429"/>
      <w:r w:rsidR="007B7215">
        <w:rPr>
          <w:rStyle w:val="CommentReference"/>
        </w:rPr>
        <w:commentReference w:id="429"/>
      </w:r>
      <w:del w:id="431" w:author="Seamus Doyle" w:date="2016-05-11T08:47:00Z">
        <w:r w:rsidDel="007B7215">
          <w:delText xml:space="preserve"> </w:delText>
        </w:r>
        <w:r w:rsidRPr="00F267A9" w:rsidDel="007B7215">
          <w:rPr>
            <w:highlight w:val="yellow"/>
          </w:rPr>
          <w:delText>operat</w:delText>
        </w:r>
        <w:r w:rsidR="00817CC8" w:rsidRPr="00F267A9" w:rsidDel="007B7215">
          <w:rPr>
            <w:highlight w:val="yellow"/>
          </w:rPr>
          <w:delText>ion</w:delText>
        </w:r>
        <w:r w:rsidDel="007B7215">
          <w:delText xml:space="preserve"> </w:delText>
        </w:r>
      </w:del>
      <w:r>
        <w:t>(hours)</w:t>
      </w:r>
    </w:p>
    <w:p w14:paraId="73BC2D48" w14:textId="6B31A8A3" w:rsidR="0048001B" w:rsidRDefault="0048001B" w:rsidP="0048001B">
      <w:pPr>
        <w:pStyle w:val="BodyText"/>
        <w:ind w:left="720"/>
        <w:rPr>
          <w:rFonts w:cs="Arial"/>
        </w:rPr>
      </w:pPr>
      <w:r>
        <w:t>T</w:t>
      </w:r>
      <w:r>
        <w:rPr>
          <w:vertAlign w:val="subscript"/>
        </w:rPr>
        <w:t>period</w:t>
      </w:r>
      <w:r>
        <w:t xml:space="preserve"> is the </w:t>
      </w:r>
      <w:del w:id="432" w:author="Seamus Doyle" w:date="2016-05-11T08:48:00Z">
        <w:r w:rsidDel="007B7215">
          <w:delText xml:space="preserve">light's </w:delText>
        </w:r>
      </w:del>
      <w:ins w:id="433" w:author="Seamus Doyle" w:date="2016-05-11T08:48:00Z">
        <w:r w:rsidR="007B7215">
          <w:t xml:space="preserve">flash </w:t>
        </w:r>
      </w:ins>
      <w:r>
        <w:t>period</w:t>
      </w:r>
      <w:ins w:id="434" w:author="Seamus Doyle" w:date="2016-05-11T08:47:00Z">
        <w:r w:rsidR="007B7215">
          <w:t xml:space="preserve"> of the light</w:t>
        </w:r>
      </w:ins>
      <w:r>
        <w:t xml:space="preserve"> (sec)</w:t>
      </w:r>
    </w:p>
    <w:p w14:paraId="15222396" w14:textId="77777777" w:rsidR="0048001B" w:rsidRDefault="0048001B" w:rsidP="0048001B">
      <w:pPr>
        <w:pStyle w:val="BodyText"/>
        <w:rPr>
          <w:rFonts w:cs="Arial"/>
        </w:rPr>
      </w:pPr>
      <w:r>
        <w:t>Note that E</w:t>
      </w:r>
      <w:r>
        <w:rPr>
          <w:vertAlign w:val="subscript"/>
        </w:rPr>
        <w:t>DL</w:t>
      </w:r>
      <w:r>
        <w:t>, the daily load, conveniently comes out in Wh/day</w:t>
      </w:r>
    </w:p>
    <w:p w14:paraId="4D3F9DBF" w14:textId="66E74EE9" w:rsidR="00C6261F" w:rsidRDefault="0048001B" w:rsidP="0048001B">
      <w:pPr>
        <w:pStyle w:val="BodyText"/>
        <w:rPr>
          <w:ins w:id="435" w:author="Michael Hadley" w:date="2016-05-11T14:31:00Z"/>
          <w:rFonts w:cs="Arial"/>
        </w:rPr>
      </w:pPr>
      <w:r>
        <w:t>Putting it all together:</w:t>
      </w:r>
    </w:p>
    <w:p w14:paraId="1A3A3986" w14:textId="6736AC28" w:rsidR="0048001B" w:rsidRPr="00C6261F" w:rsidRDefault="008469EF" w:rsidP="00C6261F">
      <w:pPr>
        <w:pStyle w:val="BodyText"/>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×number of flashes</m:t>
          </m:r>
        </m:oMath>
      </m:oMathPara>
    </w:p>
    <w:p w14:paraId="6DFB43E4" w14:textId="7C4347B1" w:rsidR="00817CC8" w:rsidRPr="00817CC8" w:rsidRDefault="00817CC8" w:rsidP="0048001B">
      <w:pPr>
        <w:pStyle w:val="BodyText"/>
        <w:rPr>
          <w:b/>
        </w:rPr>
      </w:pPr>
      <w:r w:rsidRPr="00817CC8">
        <w:rPr>
          <w:b/>
          <w:color w:val="407EC9"/>
        </w:rPr>
        <w:t>Example</w:t>
      </w:r>
    </w:p>
    <w:p w14:paraId="71685751" w14:textId="0F8D66CE" w:rsidR="0048001B" w:rsidRPr="000D6128" w:rsidRDefault="0048001B" w:rsidP="0048001B">
      <w:pPr>
        <w:pStyle w:val="BodyText"/>
      </w:pPr>
      <w:r>
        <w:t>What is the daily load of a 1.15 amp (13.8 watt) lamp that is flashing one second ON, one second OFF, on a day with 13.9 hours of darkness?</w:t>
      </w:r>
    </w:p>
    <w:p w14:paraId="26BFFD74" w14:textId="00E4AA91" w:rsidR="00817CC8" w:rsidRDefault="008469EF"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flash</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6D65A5E5" w14:textId="61BC9D5D" w:rsidR="000D6128" w:rsidRDefault="008469EF" w:rsidP="000D6128">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658A0274" w14:textId="28642CBB" w:rsidR="000D6128" w:rsidRDefault="000D6128" w:rsidP="0048001B">
      <w:pPr>
        <w:pStyle w:val="BodyText"/>
      </w:pPr>
      <w:r>
        <w:t>Where</w:t>
      </w:r>
    </w:p>
    <w:p w14:paraId="37A14456" w14:textId="5E9712DA" w:rsidR="000D6128" w:rsidRPr="000D6128" w:rsidRDefault="008469EF" w:rsidP="000D6128">
      <w:pPr>
        <w:pStyle w:val="BodyText"/>
        <w:ind w:left="567"/>
      </w:pPr>
      <m:oMath>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=0.1019</m:t>
        </m:r>
        <m:sSup>
          <m:sSupPr>
            <m:ctrlPr>
              <w:rPr>
                <w:rFonts w:ascii="Cambria Math" w:hAnsi="Cambria Math"/>
                <w:i/>
              </w:rPr>
            </m:ctrlPr>
          </m:sSupPr>
          <m:e>
            <m:d>
              <m:dPr>
                <m:ctrlPr>
                  <w:rPr>
                    <w:rFonts w:ascii="Cambria Math" w:hAnsi="Cambria Math"/>
                    <w:i/>
                  </w:rPr>
                </m:ctrlPr>
              </m:dPr>
              <m:e>
                <m:r>
                  <w:rPr>
                    <w:rFonts w:ascii="Cambria Math" w:hAnsi="Cambria Math"/>
                  </w:rPr>
                  <m:t>1.15</m:t>
                </m:r>
              </m:e>
            </m:d>
          </m:e>
          <m:sup>
            <m:r>
              <w:rPr>
                <w:rFonts w:ascii="Cambria Math" w:hAnsi="Cambria Math"/>
              </w:rPr>
              <m:t>2</m:t>
            </m:r>
          </m:sup>
        </m:sSup>
        <m:r>
          <w:rPr>
            <w:rFonts w:ascii="Cambria Math" w:hAnsi="Cambria Math"/>
          </w:rPr>
          <m:t>+1.24(1.15)-0.3341</m:t>
        </m:r>
      </m:oMath>
      <w:ins w:id="436" w:author="Seamus Doyle" w:date="2016-05-11T10:08:00Z">
        <w:r w:rsidR="0069181D">
          <w:rPr>
            <w:rFonts w:eastAsiaTheme="minorEastAsia"/>
          </w:rPr>
          <w:t xml:space="preserve">  from </w:t>
        </w:r>
      </w:ins>
      <w:ins w:id="437" w:author="Michael Hadley" w:date="2016-05-11T14:56:00Z">
        <w:r w:rsidR="001C1852">
          <w:rPr>
            <w:rFonts w:eastAsiaTheme="minorEastAsia"/>
          </w:rPr>
          <w:fldChar w:fldCharType="begin"/>
        </w:r>
        <w:r w:rsidR="001C1852">
          <w:rPr>
            <w:rFonts w:eastAsiaTheme="minorEastAsia"/>
          </w:rPr>
          <w:instrText xml:space="preserve"> REF _Ref450741907 \r \h </w:instrText>
        </w:r>
      </w:ins>
      <w:r w:rsidR="001C1852">
        <w:rPr>
          <w:rFonts w:eastAsiaTheme="minorEastAsia"/>
        </w:rPr>
      </w:r>
      <w:r w:rsidR="001C1852">
        <w:rPr>
          <w:rFonts w:eastAsiaTheme="minorEastAsia"/>
        </w:rPr>
        <w:fldChar w:fldCharType="separate"/>
      </w:r>
      <w:ins w:id="438" w:author="Michael Hadley" w:date="2016-05-11T14:56:00Z">
        <w:r w:rsidR="001C1852">
          <w:rPr>
            <w:rFonts w:eastAsiaTheme="minorEastAsia"/>
          </w:rPr>
          <w:t>Equation 6</w:t>
        </w:r>
        <w:r w:rsidR="001C1852">
          <w:rPr>
            <w:rFonts w:eastAsiaTheme="minorEastAsia"/>
          </w:rPr>
          <w:fldChar w:fldCharType="end"/>
        </w:r>
      </w:ins>
    </w:p>
    <w:p w14:paraId="40C76B50" w14:textId="4A54F1DC" w:rsidR="000D6128" w:rsidRPr="000D6128" w:rsidRDefault="008469EF" w:rsidP="000D6128">
      <w:pPr>
        <w:pStyle w:val="BodyText"/>
        <w:ind w:left="567"/>
      </w:pPr>
      <m:oMath>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=1.2W</m:t>
        </m:r>
      </m:oMath>
      <w:r w:rsidR="00834EA3">
        <w:rPr>
          <w:rFonts w:eastAsiaTheme="minorEastAsia"/>
        </w:rPr>
        <w:t>s</w:t>
      </w:r>
    </w:p>
    <w:p w14:paraId="3D6CAE42" w14:textId="191E81AB" w:rsidR="000D6128" w:rsidRPr="00834EA3" w:rsidRDefault="008469EF" w:rsidP="000D6128">
      <w:pPr>
        <w:pStyle w:val="BodyText"/>
        <w:ind w:left="567"/>
      </w:pPr>
      <m:oMathPara>
        <m:oMathParaPr>
          <m:jc m:val="left"/>
        </m:oMathParaPr>
        <m:oMath>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=13.8W</m:t>
          </m:r>
        </m:oMath>
      </m:oMathPara>
    </w:p>
    <w:p w14:paraId="0D65FDC9" w14:textId="0AD1E618" w:rsidR="000D6128" w:rsidRPr="00834EA3" w:rsidRDefault="008469EF" w:rsidP="000D6128">
      <w:pPr>
        <w:pStyle w:val="BodyText"/>
        <w:ind w:left="567"/>
      </w:pPr>
      <m:oMathPara>
        <m:oMathParaPr>
          <m:jc m:val="left"/>
        </m:oMathParaPr>
        <m:oMath>
          <m:sSub>
            <m:sSubPr>
              <m:ctrlPr>
                <w:rPr>
                  <w:rFonts w:ascii="Cambria Math" w:hAnsi="Cambria Math" w:cs="Arial"/>
                  <w:i/>
                </w:rPr>
              </m:ctrlPr>
            </m:sSubPr>
            <m:e>
              <m:r>
                <w:rPr>
                  <w:rFonts w:ascii="Cambria Math" w:hAnsi="Cambria Math" w:cs="Arial"/>
                </w:rPr>
                <m:t>T</m:t>
              </m:r>
            </m:e>
            <m:sub>
              <m:r>
                <w:rPr>
                  <w:rFonts w:ascii="Cambria Math" w:hAnsi="Cambria Math" w:cs="Arial"/>
                </w:rPr>
                <m:t>flash</m:t>
              </m:r>
            </m:sub>
          </m:sSub>
          <m:r>
            <w:rPr>
              <w:rFonts w:ascii="Cambria Math" w:hAnsi="Cambria Math" w:cs="Arial"/>
            </w:rPr>
            <m:t>=1sec</m:t>
          </m:r>
        </m:oMath>
      </m:oMathPara>
    </w:p>
    <w:p w14:paraId="70C277A5" w14:textId="2EBCBBC3" w:rsidR="0069181D" w:rsidRDefault="0069181D" w:rsidP="000D6128">
      <w:pPr>
        <w:pStyle w:val="BodyText"/>
        <w:ind w:left="567"/>
        <w:rPr>
          <w:ins w:id="439" w:author="Seamus Doyle" w:date="2016-05-11T10:10:00Z"/>
        </w:rPr>
      </w:pPr>
      <w:ins w:id="440" w:author="Seamus Doyle" w:date="2016-05-11T10:11:00Z">
        <w:r>
          <w:t>A = 1.15 amp</w:t>
        </w:r>
      </w:ins>
    </w:p>
    <w:p w14:paraId="1CC5B966" w14:textId="4ED1A308" w:rsidR="000D6128" w:rsidRDefault="00834EA3" w:rsidP="000D6128">
      <w:pPr>
        <w:pStyle w:val="BodyText"/>
        <w:ind w:left="567"/>
      </w:pPr>
      <w:r>
        <w:t>H = 13.9h/day</w:t>
      </w:r>
    </w:p>
    <w:p w14:paraId="08B9B9AA" w14:textId="5E5D50F8" w:rsidR="00834EA3" w:rsidRPr="00834EA3" w:rsidRDefault="008469EF" w:rsidP="000D6128">
      <w:pPr>
        <w:pStyle w:val="BodyText"/>
        <w:ind w:left="567"/>
      </w:pPr>
      <m:oMathPara>
        <m:oMathParaPr>
          <m:jc m:val="left"/>
        </m:oMathParaPr>
        <m:oMath>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r>
            <w:rPr>
              <w:rFonts w:ascii="Cambria Math" w:hAnsi="Cambria Math" w:cs="Arial"/>
            </w:rPr>
            <m:t>=2sec</m:t>
          </m:r>
        </m:oMath>
      </m:oMathPara>
    </w:p>
    <w:p w14:paraId="4F4FB429" w14:textId="5EDB7FDA" w:rsidR="00834EA3" w:rsidRPr="00834EA3" w:rsidRDefault="008469EF" w:rsidP="00834EA3">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15.0Ws</m:t>
              </m:r>
            </m:e>
          </m:d>
          <m:r>
            <w:rPr>
              <w:rFonts w:ascii="Cambria Math" w:hAnsi="Cambria Math" w:cs="Arial"/>
            </w:rPr>
            <m:t>×</m:t>
          </m:r>
          <m:f>
            <m:fPr>
              <m:ctrlPr>
                <w:rPr>
                  <w:rFonts w:ascii="Cambria Math" w:hAnsi="Cambria Math" w:cs="Arial"/>
                  <w:i/>
                </w:rPr>
              </m:ctrlPr>
            </m:fPr>
            <m:num>
              <m:r>
                <w:rPr>
                  <w:rFonts w:ascii="Cambria Math" w:hAnsi="Cambria Math" w:cs="Arial"/>
                </w:rPr>
                <m:t>13.9</m:t>
              </m:r>
              <m:r>
                <w:rPr>
                  <w:rFonts w:ascii="Cambria Math" w:hAnsi="Cambria Math" w:cs="Arial"/>
                </w:rPr>
                <m:t>h</m:t>
              </m:r>
            </m:num>
            <m:den>
              <m:r>
                <w:rPr>
                  <w:rFonts w:ascii="Cambria Math" w:hAnsi="Cambria Math" w:cs="Arial"/>
                </w:rPr>
                <m:t>2sec</m:t>
              </m:r>
            </m:den>
          </m:f>
        </m:oMath>
      </m:oMathPara>
    </w:p>
    <w:p w14:paraId="68664C6D" w14:textId="3B1C4EEA" w:rsidR="000D6128" w:rsidRPr="00834EA3" w:rsidRDefault="008469EF" w:rsidP="00834EA3">
      <w:pPr>
        <w:pStyle w:val="BodyText"/>
        <w:ind w:left="567"/>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=104Wh/day</m:t>
          </m:r>
        </m:oMath>
      </m:oMathPara>
    </w:p>
    <w:p w14:paraId="4AEAB8A2" w14:textId="5BDC3AAC" w:rsidR="0048001B" w:rsidRDefault="0048001B" w:rsidP="0048001B">
      <w:pPr>
        <w:pStyle w:val="BodyText"/>
      </w:pPr>
      <w:r>
        <w:t>The calculations listed above for lamp energy are approximations based on empirical data and may be used in lieu of actual measurements.  Suppliers of lamps should be able to provide average lamp current values for all popular flasher rhythms.  This data permits a simpler calculation for daily load.</w:t>
      </w:r>
    </w:p>
    <w:p w14:paraId="29BA0295" w14:textId="77777777" w:rsidR="0048001B" w:rsidRDefault="0048001B" w:rsidP="0048001B">
      <w:pPr>
        <w:pStyle w:val="BodyText"/>
        <w:rPr>
          <w:ins w:id="441" w:author="Michael Hadley" w:date="2016-05-11T14:33:00Z"/>
        </w:rPr>
      </w:pPr>
      <w:r>
        <w:t>As an example, a 12 volt, 0.55 amp lamp (6.6 watt) flashing one second ON, one second OFF, on a day with 13.9 hours of darkness will have a daily load of:</w:t>
      </w:r>
    </w:p>
    <w:p w14:paraId="6B7B3AA4" w14:textId="7BFC189F" w:rsidR="00C6261F" w:rsidRDefault="008469EF" w:rsidP="0048001B">
      <w:pPr>
        <w:pStyle w:val="BodyText"/>
      </w:pPr>
      <m:oMathPara>
        <m:oMath>
          <m:sSub>
            <m:sSubPr>
              <m:ctrlPr>
                <w:ins w:id="442" w:author="Michael Hadley" w:date="2016-05-11T14:33:00Z">
                  <w:rPr>
                    <w:rFonts w:ascii="Cambria Math" w:hAnsi="Cambria Math"/>
                    <w:i/>
                  </w:rPr>
                </w:ins>
              </m:ctrlPr>
            </m:sSubPr>
            <m:e>
              <w:ins w:id="443" w:author="Michael Hadley" w:date="2016-05-11T14:34:00Z">
                <m:r>
                  <w:rPr>
                    <w:rFonts w:ascii="Cambria Math" w:hAnsi="Cambria Math"/>
                  </w:rPr>
                  <m:t>E</m:t>
                </m:r>
              </w:ins>
            </m:e>
            <m:sub>
              <w:ins w:id="444" w:author="Michael Hadley" w:date="2016-05-11T14:34:00Z">
                <m:r>
                  <w:rPr>
                    <w:rFonts w:ascii="Cambria Math" w:hAnsi="Cambria Math"/>
                  </w:rPr>
                  <m:t>DL</m:t>
                </m:r>
              </w:ins>
            </m:sub>
          </m:sSub>
          <w:ins w:id="445" w:author="Michael Hadley" w:date="2016-05-11T14:33:00Z">
            <m:r>
              <w:rPr>
                <w:rFonts w:ascii="Cambria Math" w:hAnsi="Cambria Math"/>
              </w:rPr>
              <m:t>=</m:t>
            </m:r>
          </w:ins>
          <m:d>
            <m:dPr>
              <m:begChr m:val="["/>
              <m:endChr m:val="]"/>
              <m:ctrlPr>
                <w:ins w:id="446" w:author="Michael Hadley" w:date="2016-05-11T14:34:00Z">
                  <w:rPr>
                    <w:rFonts w:ascii="Cambria Math" w:hAnsi="Cambria Math"/>
                    <w:i/>
                  </w:rPr>
                </w:ins>
              </m:ctrlPr>
            </m:dPr>
            <m:e>
              <w:ins w:id="447" w:author="Michael Hadley" w:date="2016-05-11T14:34:00Z">
                <m:r>
                  <w:rPr>
                    <w:rFonts w:ascii="Cambria Math" w:hAnsi="Cambria Math"/>
                  </w:rPr>
                  <m:t>1.2</m:t>
                </m:r>
                <m:r>
                  <w:rPr>
                    <w:rFonts w:ascii="Cambria Math" w:hAnsi="Cambria Math"/>
                    <w:highlight w:val="yellow"/>
                  </w:rPr>
                  <m:t>W</m:t>
                </m:r>
              </w:ins>
              <w:ins w:id="448" w:author="Michael Hadley" w:date="2016-05-11T14:57:00Z">
                <m:r>
                  <w:rPr>
                    <w:rFonts w:ascii="Cambria Math" w:hAnsi="Cambria Math"/>
                    <w:highlight w:val="yellow"/>
                  </w:rPr>
                  <m:t>s</m:t>
                </m:r>
                <m:r>
                  <w:rPr>
                    <w:rFonts w:ascii="Cambria Math" w:hAnsi="Cambria Math"/>
                  </w:rPr>
                  <m:t>+</m:t>
                </m:r>
              </w:ins>
              <m:d>
                <m:dPr>
                  <m:ctrlPr>
                    <w:ins w:id="449" w:author="Michael Hadley" w:date="2016-05-11T14:57:00Z">
                      <w:rPr>
                        <w:rFonts w:ascii="Cambria Math" w:hAnsi="Cambria Math"/>
                        <w:i/>
                      </w:rPr>
                    </w:ins>
                  </m:ctrlPr>
                </m:dPr>
                <m:e>
                  <w:ins w:id="450" w:author="Michael Hadley" w:date="2016-05-11T14:57:00Z">
                    <m:r>
                      <w:rPr>
                        <w:rFonts w:ascii="Cambria Math" w:hAnsi="Cambria Math"/>
                      </w:rPr>
                      <m:t>6.6</m:t>
                    </m:r>
                  </w:ins>
                </m:e>
              </m:d>
              <m:d>
                <m:dPr>
                  <m:ctrlPr>
                    <w:ins w:id="451" w:author="Michael Hadley" w:date="2016-05-11T14:58:00Z">
                      <w:rPr>
                        <w:rFonts w:ascii="Cambria Math" w:hAnsi="Cambria Math"/>
                        <w:i/>
                      </w:rPr>
                    </w:ins>
                  </m:ctrlPr>
                </m:dPr>
                <m:e>
                  <w:ins w:id="452" w:author="Michael Hadley" w:date="2016-05-11T14:58:00Z">
                    <m:r>
                      <w:rPr>
                        <w:rFonts w:ascii="Cambria Math" w:hAnsi="Cambria Math"/>
                      </w:rPr>
                      <m:t>1sec</m:t>
                    </m:r>
                  </w:ins>
                </m:e>
              </m:d>
            </m:e>
          </m:d>
          <w:ins w:id="453" w:author="Michael Hadley" w:date="2016-05-11T14:58:00Z">
            <m:r>
              <w:rPr>
                <w:rFonts w:ascii="Cambria Math" w:hAnsi="Cambria Math"/>
              </w:rPr>
              <m:t>×</m:t>
            </m:r>
          </w:ins>
          <m:f>
            <m:fPr>
              <m:ctrlPr>
                <w:ins w:id="454" w:author="Michael Hadley" w:date="2016-05-11T14:58:00Z">
                  <w:rPr>
                    <w:rFonts w:ascii="Cambria Math" w:hAnsi="Cambria Math"/>
                    <w:i/>
                  </w:rPr>
                </w:ins>
              </m:ctrlPr>
            </m:fPr>
            <m:num>
              <w:ins w:id="455" w:author="Michael Hadley" w:date="2016-05-11T14:58:00Z">
                <m:r>
                  <w:rPr>
                    <w:rFonts w:ascii="Cambria Math" w:hAnsi="Cambria Math"/>
                  </w:rPr>
                  <m:t>13.9</m:t>
                </m:r>
                <m:r>
                  <w:rPr>
                    <w:rFonts w:ascii="Cambria Math" w:hAnsi="Cambria Math"/>
                  </w:rPr>
                  <m:t>h</m:t>
                </m:r>
              </w:ins>
            </m:num>
            <m:den>
              <w:ins w:id="456" w:author="Michael Hadley" w:date="2016-05-11T14:59:00Z">
                <m:r>
                  <w:rPr>
                    <w:rFonts w:ascii="Cambria Math" w:hAnsi="Cambria Math"/>
                  </w:rPr>
                  <m:t>2sec</m:t>
                </m:r>
              </w:ins>
            </m:den>
          </m:f>
          <w:ins w:id="457" w:author="Michael Hadley" w:date="2016-05-11T14:59:00Z">
            <m:r>
              <w:rPr>
                <w:rFonts w:ascii="Cambria Math" w:hAnsi="Cambria Math"/>
              </w:rPr>
              <m:t>=93.8Wh/day</m:t>
            </m:r>
          </w:ins>
        </m:oMath>
      </m:oMathPara>
    </w:p>
    <w:p w14:paraId="6001DEE6" w14:textId="2C56C2DF" w:rsidR="0048001B" w:rsidRPr="00CC4C57" w:rsidRDefault="0048001B" w:rsidP="0048001B">
      <w:pPr>
        <w:pStyle w:val="BodyText"/>
        <w:rPr>
          <w:rFonts w:cs="Arial"/>
          <w:b/>
        </w:rPr>
      </w:pPr>
      <w:r w:rsidRPr="00CC4C57">
        <w:rPr>
          <w:b/>
          <w:color w:val="407EC9"/>
        </w:rPr>
        <w:t>Note</w:t>
      </w:r>
    </w:p>
    <w:p w14:paraId="42D1166A" w14:textId="77777777" w:rsidR="0048001B" w:rsidRDefault="0048001B" w:rsidP="00376AC1">
      <w:pPr>
        <w:pStyle w:val="BodyText"/>
      </w:pPr>
      <w:r>
        <w:t>From the manufacturer, a 12 volt, 0.55 amp lamp has an average current of 0.</w:t>
      </w:r>
      <w:commentRangeStart w:id="458"/>
      <w:r>
        <w:t>578</w:t>
      </w:r>
      <w:commentRangeEnd w:id="458"/>
      <w:r w:rsidR="00093A89">
        <w:rPr>
          <w:rStyle w:val="CommentReference"/>
        </w:rPr>
        <w:commentReference w:id="458"/>
      </w:r>
      <w:r>
        <w:t xml:space="preserve"> amps with a one second ON time.</w:t>
      </w:r>
    </w:p>
    <w:commentRangeStart w:id="459"/>
    <w:p w14:paraId="37BE4ED9" w14:textId="56EE6579" w:rsidR="00376AC1" w:rsidRPr="00376AC1" w:rsidRDefault="008469EF" w:rsidP="00376AC1">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average</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flash</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w:commentRangeEnd w:id="459"/>
          <m:r>
            <m:rPr>
              <m:sty m:val="p"/>
            </m:rPr>
            <w:rPr>
              <w:rStyle w:val="CommentReference"/>
            </w:rPr>
            <w:commentReference w:id="459"/>
          </m:r>
        </m:oMath>
      </m:oMathPara>
    </w:p>
    <w:p w14:paraId="53D1D3E9" w14:textId="620F82C6" w:rsidR="00376AC1" w:rsidRPr="00376AC1" w:rsidRDefault="008469EF" w:rsidP="00376AC1">
      <w:pPr>
        <w:pStyle w:val="BodyText"/>
        <w:ind w:left="567"/>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average</m:t>
              </m:r>
            </m:sub>
          </m:sSub>
          <m:r>
            <w:rPr>
              <w:rFonts w:ascii="Cambria Math" w:hAnsi="Cambria Math"/>
            </w:rPr>
            <m:t>=12 volts×0.578 amps=6.9W</m:t>
          </m:r>
        </m:oMath>
      </m:oMathPara>
    </w:p>
    <w:p w14:paraId="28C1013F" w14:textId="7612CE31" w:rsidR="00376AC1" w:rsidRPr="00376AC1" w:rsidRDefault="008469EF" w:rsidP="00376AC1">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6.9W×1 sec</m:t>
              </m:r>
            </m:e>
          </m:d>
          <m:r>
            <w:rPr>
              <w:rFonts w:ascii="Cambria Math" w:hAnsi="Cambria Math" w:cs="Arial"/>
            </w:rPr>
            <m:t>×</m:t>
          </m:r>
          <m:f>
            <m:fPr>
              <m:ctrlPr>
                <w:rPr>
                  <w:rFonts w:ascii="Cambria Math" w:hAnsi="Cambria Math" w:cs="Arial"/>
                  <w:i/>
                </w:rPr>
              </m:ctrlPr>
            </m:fPr>
            <m:num>
              <m:r>
                <w:rPr>
                  <w:rFonts w:ascii="Cambria Math" w:hAnsi="Cambria Math" w:cs="Arial"/>
                </w:rPr>
                <m:t>13.9h</m:t>
              </m:r>
            </m:num>
            <m:den>
              <m:r>
                <w:rPr>
                  <w:rFonts w:ascii="Cambria Math" w:hAnsi="Cambria Math" w:cs="Arial"/>
                </w:rPr>
                <m:t>2sec</m:t>
              </m:r>
            </m:den>
          </m:f>
        </m:oMath>
      </m:oMathPara>
    </w:p>
    <w:commentRangeStart w:id="460"/>
    <w:p w14:paraId="2B6AE339" w14:textId="525FBFBD" w:rsidR="00376AC1" w:rsidRPr="00376AC1" w:rsidRDefault="008469EF" w:rsidP="00376AC1">
      <w:pPr>
        <w:pStyle w:val="BodyText"/>
        <w:ind w:left="567"/>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=48.0Wh/day</m:t>
          </m:r>
          <w:commentRangeEnd w:id="460"/>
          <m:r>
            <m:rPr>
              <m:sty m:val="p"/>
            </m:rPr>
            <w:rPr>
              <w:rStyle w:val="CommentReference"/>
            </w:rPr>
            <w:commentReference w:id="460"/>
          </m:r>
        </m:oMath>
      </m:oMathPara>
    </w:p>
    <w:p w14:paraId="149C4299" w14:textId="10086676" w:rsidR="00A720EF" w:rsidRDefault="00376AC1" w:rsidP="0048001B">
      <w:pPr>
        <w:pStyle w:val="BodyText"/>
        <w:rPr>
          <w:rFonts w:cs="Arial"/>
        </w:rPr>
      </w:pPr>
      <w:r w:rsidRPr="00376AC1">
        <w:rPr>
          <w:b/>
          <w:color w:val="407EC9"/>
        </w:rPr>
        <w:t>N</w:t>
      </w:r>
      <w:r w:rsidR="00DA68E2" w:rsidRPr="00376AC1">
        <w:rPr>
          <w:b/>
          <w:color w:val="407EC9"/>
        </w:rPr>
        <w:t>OTE</w:t>
      </w:r>
      <w:r w:rsidR="00DA68E2">
        <w:rPr>
          <w:b/>
          <w:color w:val="407EC9"/>
        </w:rPr>
        <w:t>:</w:t>
      </w:r>
      <w:r>
        <w:t xml:space="preserve"> These surge effects decrease with the number of flashes in multiple flash characters.</w:t>
      </w:r>
    </w:p>
    <w:p w14:paraId="75C69AE8" w14:textId="77777777" w:rsidR="0048001B" w:rsidRDefault="0048001B" w:rsidP="00F141E7">
      <w:pPr>
        <w:pStyle w:val="Heading2"/>
      </w:pPr>
      <w:bookmarkStart w:id="461" w:name="_Toc224993439"/>
      <w:bookmarkStart w:id="462" w:name="_Toc224993468"/>
      <w:bookmarkStart w:id="463" w:name="_Ref224997503"/>
      <w:bookmarkStart w:id="464" w:name="_Toc225672828"/>
      <w:bookmarkStart w:id="465" w:name="_Toc225673096"/>
      <w:bookmarkStart w:id="466" w:name="_Toc456177839"/>
      <w:r>
        <w:t>LED Light Sources</w:t>
      </w:r>
      <w:bookmarkEnd w:id="461"/>
      <w:bookmarkEnd w:id="462"/>
      <w:bookmarkEnd w:id="463"/>
      <w:bookmarkEnd w:id="464"/>
      <w:bookmarkEnd w:id="465"/>
      <w:bookmarkEnd w:id="466"/>
    </w:p>
    <w:p w14:paraId="2809B16B" w14:textId="77777777" w:rsidR="00376AC1" w:rsidRPr="00376AC1" w:rsidRDefault="00376AC1" w:rsidP="00376AC1">
      <w:pPr>
        <w:pStyle w:val="Heading2separationline"/>
      </w:pPr>
    </w:p>
    <w:p w14:paraId="5F31AC84" w14:textId="77777777" w:rsidR="0048001B" w:rsidRDefault="0048001B" w:rsidP="0048001B">
      <w:pPr>
        <w:pStyle w:val="BodyText"/>
      </w:pPr>
      <w:r>
        <w:t>Application of a light emitting diode (LED) or an array of LED’s as a light source is becoming increasingly common.  Due to different principles of generating visual light and different levels of complexity of the circuitry used to drive the LED’s, powering LED based light sources may introduce issues requiring attention in the course of proper system integration at AtoN outstations.</w:t>
      </w:r>
    </w:p>
    <w:p w14:paraId="0FB43612" w14:textId="77777777" w:rsidR="0048001B" w:rsidRDefault="0048001B" w:rsidP="006533FA">
      <w:pPr>
        <w:pStyle w:val="Heading3"/>
        <w:keepLines w:val="0"/>
        <w:spacing w:line="240" w:lineRule="auto"/>
        <w:ind w:right="0"/>
      </w:pPr>
      <w:bookmarkStart w:id="467" w:name="_Ref224987772"/>
      <w:bookmarkStart w:id="468" w:name="_Toc225672829"/>
      <w:bookmarkStart w:id="469" w:name="_Toc225673097"/>
      <w:bookmarkStart w:id="470" w:name="_Toc456177840"/>
      <w:r>
        <w:t>LED Light Sources with Passive Power Supply Circuitry</w:t>
      </w:r>
      <w:bookmarkEnd w:id="467"/>
      <w:bookmarkEnd w:id="468"/>
      <w:bookmarkEnd w:id="469"/>
      <w:bookmarkEnd w:id="470"/>
    </w:p>
    <w:p w14:paraId="0F8B1C85" w14:textId="77777777" w:rsidR="0048001B" w:rsidRDefault="0048001B" w:rsidP="0048001B">
      <w:pPr>
        <w:pStyle w:val="BodyText"/>
        <w:rPr>
          <w:rFonts w:cs="Arial"/>
        </w:rPr>
      </w:pPr>
      <w:r>
        <w:t>The simplest LED light sources are utilizing passive drive electronics in the form of resistive components connected in series with LED’s to limit the current consumption.  Overvoltage protection circuitry may exist, but is not expected to draw any significant power when properly designed.  Level of electromagnetic noise generated by such products and risk of compatibility (EMC) issues is very low.</w:t>
      </w:r>
    </w:p>
    <w:p w14:paraId="66D1D4D5" w14:textId="77777777" w:rsidR="0048001B" w:rsidRDefault="0048001B" w:rsidP="0048001B">
      <w:pPr>
        <w:pStyle w:val="BodyText"/>
        <w:rPr>
          <w:rFonts w:cs="Arial"/>
        </w:rPr>
      </w:pPr>
      <w:r>
        <w:t>Power consumption of such LED products depends on the power supply voltage level (power consumption increases when input voltage increases) and on the temperature of the operational environment (power consumption increases when the temperature increases).  Operation at power supply voltage and ambient temperature extremes may become fatal to such products, while poorly designed products may not light up at all at significant sub-zero (Celsius) temperatures</w:t>
      </w:r>
      <w:r>
        <w:rPr>
          <w:rFonts w:cs="Arial"/>
        </w:rPr>
        <w:t>.</w:t>
      </w:r>
    </w:p>
    <w:p w14:paraId="1ADEEA44" w14:textId="11A6CE7C" w:rsidR="0048001B" w:rsidRDefault="0048001B" w:rsidP="0048001B">
      <w:pPr>
        <w:pStyle w:val="BodyText"/>
        <w:rPr>
          <w:rFonts w:cs="Arial"/>
        </w:rPr>
      </w:pPr>
      <w:r>
        <w:t>Typically, such simplest LED light sources can be easily controlled by external flasher unit, including pulse width modulated (PWM) control, unless their power circuit contai</w:t>
      </w:r>
      <w:r w:rsidR="00A720EF">
        <w:t>ns a large filtering capacitor.</w:t>
      </w:r>
    </w:p>
    <w:p w14:paraId="74CDE1FB" w14:textId="77777777" w:rsidR="0048001B" w:rsidRDefault="0048001B" w:rsidP="0048001B">
      <w:pPr>
        <w:pStyle w:val="BodyText"/>
        <w:rPr>
          <w:rFonts w:cs="Arial"/>
        </w:rPr>
      </w:pPr>
      <w:r>
        <w:t xml:space="preserve">Power consumption of LED light sources with passive power supply can be calculated in similar manner to incandescent light sources (tungsten halogen lamps) outlined in section </w:t>
      </w:r>
      <w:r>
        <w:fldChar w:fldCharType="begin"/>
      </w:r>
      <w:r>
        <w:instrText xml:space="preserve"> REF _Ref224990137 \r \h  \* MERGEFORMAT </w:instrText>
      </w:r>
      <w:r>
        <w:fldChar w:fldCharType="separate"/>
      </w:r>
      <w:r w:rsidR="00A720EF">
        <w:t>5.1</w:t>
      </w:r>
      <w:r>
        <w:fldChar w:fldCharType="end"/>
      </w:r>
      <w:r>
        <w:t xml:space="preserve">, based on the information supplied by the supplier for expected power supply voltage and ambient temperature scenario.  LED’s themselves do not have the high starting current that is common for many other light sources, therefore, no significant inrush currents are expected; instead the current draw may increase slowly until the internal temperature of LED components </w:t>
      </w:r>
      <w:r>
        <w:lastRenderedPageBreak/>
        <w:t xml:space="preserve">stabilizes.  Attention must be paid to the specification since output light intensity of such products may depend heavily on both the power supply voltage and ambient temperatures. </w:t>
      </w:r>
    </w:p>
    <w:p w14:paraId="19634BA1" w14:textId="77777777" w:rsidR="0048001B" w:rsidRDefault="0048001B" w:rsidP="006533FA">
      <w:pPr>
        <w:pStyle w:val="Heading3"/>
        <w:keepLines w:val="0"/>
        <w:spacing w:line="240" w:lineRule="auto"/>
        <w:ind w:right="0"/>
      </w:pPr>
      <w:bookmarkStart w:id="471" w:name="_Toc225672830"/>
      <w:bookmarkStart w:id="472" w:name="_Toc225673098"/>
      <w:bookmarkStart w:id="473" w:name="_Toc456177841"/>
      <w:r>
        <w:t>LED Light Sources with Active Linear Power Supply Circuitry</w:t>
      </w:r>
      <w:bookmarkEnd w:id="471"/>
      <w:bookmarkEnd w:id="472"/>
      <w:bookmarkEnd w:id="473"/>
    </w:p>
    <w:p w14:paraId="11591344" w14:textId="77777777" w:rsidR="0048001B" w:rsidRDefault="0048001B" w:rsidP="0048001B">
      <w:pPr>
        <w:pStyle w:val="BodyText"/>
      </w:pPr>
      <w:r>
        <w:t xml:space="preserve">LED light sources with active linear power supply circuitry typically utilize constant current drive electronics to stabilize the light output within a range of input voltages and, possibly, ambient temperatures, offering better protection and higher reliability.  Most of the considerations introduced in </w:t>
      </w:r>
      <w:r>
        <w:fldChar w:fldCharType="begin"/>
      </w:r>
      <w:r>
        <w:instrText xml:space="preserve"> REF _Ref224987772 \r \h  \* MERGEFORMAT </w:instrText>
      </w:r>
      <w:r>
        <w:fldChar w:fldCharType="separate"/>
      </w:r>
      <w:r w:rsidR="00A720EF">
        <w:t>5.2.1</w:t>
      </w:r>
      <w:r>
        <w:fldChar w:fldCharType="end"/>
      </w:r>
      <w:r>
        <w:t xml:space="preserve"> apply, even the power consumption dependence on power supply voltage is similar.  Application of PWM control may be limited due to inertia of the circuitry.</w:t>
      </w:r>
    </w:p>
    <w:p w14:paraId="2144DEE3" w14:textId="77777777" w:rsidR="0048001B" w:rsidRDefault="0048001B" w:rsidP="006533FA">
      <w:pPr>
        <w:pStyle w:val="Heading3"/>
        <w:keepLines w:val="0"/>
        <w:spacing w:line="240" w:lineRule="auto"/>
        <w:ind w:right="0"/>
      </w:pPr>
      <w:bookmarkStart w:id="474" w:name="_Toc225672831"/>
      <w:bookmarkStart w:id="475" w:name="_Toc225673099"/>
      <w:bookmarkStart w:id="476" w:name="_Toc456177842"/>
      <w:r>
        <w:t>LED Light Sources with Switching Power Supply Circuitry</w:t>
      </w:r>
      <w:bookmarkEnd w:id="474"/>
      <w:bookmarkEnd w:id="475"/>
      <w:bookmarkEnd w:id="476"/>
    </w:p>
    <w:p w14:paraId="6A27735E" w14:textId="1E987B9D" w:rsidR="0048001B" w:rsidRDefault="0048001B" w:rsidP="0048001B">
      <w:pPr>
        <w:pStyle w:val="BodyText"/>
      </w:pPr>
      <w:r>
        <w:t>LED light sources with active switching power supply circuitry utilize some sort of internal oscillation, modulation and/or voltage level conversion to increase the power efficiency within a defined range of power supply voltages, operating at constant power consumption.  Such medium and high power LED products may require a significant inrush current (surge) to start up, exceeding the nominal current by 100% or more.  Manufacturer’s data must be consulted to find out the magnitude and duration of the inrush current surge to prevent situations where inrush</w:t>
      </w:r>
      <w:r w:rsidR="00DA68E2">
        <w:t xml:space="preserve"> current trips the system fuse.</w:t>
      </w:r>
    </w:p>
    <w:p w14:paraId="0681D33D" w14:textId="422A9B58" w:rsidR="0048001B" w:rsidRDefault="0048001B" w:rsidP="0048001B">
      <w:pPr>
        <w:pStyle w:val="BodyText"/>
      </w:pPr>
      <w:r>
        <w:t xml:space="preserve">Main difference of powering the LED light sources with switching power supply compared to simpler ones is in the way of controlling the light source: when the manufacturer has provided a control (modulation) input for such product, it is advisable to use this input for flashing and PWM control, and to avoid controlling the product by switching the power directly at least within the active phase of operation (night time).  In case of using complicated flashing patterns or PWM control, it is advisable to get the confirmation on suitability of intended flashing mode for the product (bandwidth of the </w:t>
      </w:r>
      <w:r w:rsidR="00A720EF">
        <w:t>control signal may be limited).</w:t>
      </w:r>
    </w:p>
    <w:p w14:paraId="3D9188D4" w14:textId="77777777" w:rsidR="0048001B" w:rsidRDefault="0048001B" w:rsidP="0048001B">
      <w:pPr>
        <w:pStyle w:val="BodyText"/>
        <w:rPr>
          <w:rFonts w:cs="Arial"/>
        </w:rPr>
      </w:pPr>
      <w:r>
        <w:t xml:space="preserve">Power consumption of LED light sources with switching power supply controlled by power input can be calculated in similar manner to incandescent light sources, based on information supplied by the manufacturer.  In case of controlling such product using the control (modulation) input, guidelines provided in </w:t>
      </w:r>
      <w:r>
        <w:fldChar w:fldCharType="begin"/>
      </w:r>
      <w:r>
        <w:instrText xml:space="preserve"> REF _Ref224989601 \r \h </w:instrText>
      </w:r>
      <w:r>
        <w:fldChar w:fldCharType="separate"/>
      </w:r>
      <w:r w:rsidR="00A720EF">
        <w:t>5.2.4</w:t>
      </w:r>
      <w:r>
        <w:fldChar w:fldCharType="end"/>
      </w:r>
      <w:r>
        <w:t xml:space="preserve"> should be used to account for the quiescent current during eclipse. </w:t>
      </w:r>
    </w:p>
    <w:p w14:paraId="133AF34D" w14:textId="36162B63" w:rsidR="0048001B" w:rsidRDefault="0048001B" w:rsidP="0048001B">
      <w:pPr>
        <w:pStyle w:val="BodyText"/>
        <w:rPr>
          <w:rFonts w:cs="Arial"/>
        </w:rPr>
      </w:pPr>
      <w:r>
        <w:t>Presenting a potential source of electromagnetic noise originating from the switching power supplies in both radiated and conducted ways, integration of such products needs special attention.  It is also recommended to confirm the capability of the product to power up at minimum power supply voltage at lowest ambient temperature expectedly encountered in product’s application scenario.  Excessive length of the power supply wires may adversely affect the start-up of a switched power supply in cold specifically due to voltage drop caused by high inrush current, while the resulting voltage drop may render the rest of outstation equipment instable</w:t>
      </w:r>
      <w:r>
        <w:rPr>
          <w:rFonts w:cs="Arial"/>
        </w:rPr>
        <w:t>.</w:t>
      </w:r>
    </w:p>
    <w:p w14:paraId="579492FC" w14:textId="77777777" w:rsidR="0048001B" w:rsidRDefault="0048001B" w:rsidP="006533FA">
      <w:pPr>
        <w:pStyle w:val="Heading3"/>
        <w:keepLines w:val="0"/>
        <w:spacing w:line="240" w:lineRule="auto"/>
        <w:ind w:right="0"/>
      </w:pPr>
      <w:bookmarkStart w:id="477" w:name="_Ref224989601"/>
      <w:bookmarkStart w:id="478" w:name="_Toc225672832"/>
      <w:bookmarkStart w:id="479" w:name="_Toc225673100"/>
      <w:bookmarkStart w:id="480" w:name="_Toc456177843"/>
      <w:r>
        <w:t>Complex LED Light Sources</w:t>
      </w:r>
      <w:bookmarkEnd w:id="477"/>
      <w:bookmarkEnd w:id="478"/>
      <w:bookmarkEnd w:id="479"/>
      <w:bookmarkEnd w:id="480"/>
    </w:p>
    <w:p w14:paraId="79D7A85B" w14:textId="785BADF2" w:rsidR="0048001B" w:rsidRDefault="0048001B" w:rsidP="0048001B">
      <w:pPr>
        <w:pStyle w:val="BodyText"/>
        <w:rPr>
          <w:rFonts w:cs="Arial"/>
        </w:rPr>
      </w:pPr>
      <w:r>
        <w:t>Many contemporary complex LED light sources consist of several subsystems, integrating LED’s, flashers, GPS receivers, measurement and monitoring modules within one product feeding from a single power input and utilizing one of the power supply solutions described above.  In such case, the power consumption budget of a product should be calculated based on manufacturer’s information on all possible power modes expected to occur in the application scenario.  In addition, manufacturers may have introduced functions in smart LED power supplies improving power efficiency at low ambient temperatures based o</w:t>
      </w:r>
      <w:r w:rsidR="00DA68E2">
        <w:t>n the fact that efficacy of LED</w:t>
      </w:r>
      <w:r>
        <w:t>s improves at low temperatures: in cold, power supply current may be reduced to maintain nominal light intensity</w:t>
      </w:r>
      <w:r>
        <w:rPr>
          <w:rFonts w:cs="Arial"/>
        </w:rPr>
        <w:t xml:space="preserve">. </w:t>
      </w:r>
      <w:r>
        <w:t xml:space="preserve"> From the other hand, LED component aging compensation functions may increase the power consumption with time.</w:t>
      </w:r>
    </w:p>
    <w:p w14:paraId="6162B0F4" w14:textId="20A13730" w:rsidR="0048001B" w:rsidRDefault="0048001B" w:rsidP="0048001B">
      <w:pPr>
        <w:pStyle w:val="BodyText"/>
        <w:rPr>
          <w:rFonts w:cs="Arial"/>
        </w:rPr>
      </w:pPr>
      <w:r>
        <w:t>Another consideration is power consumption of a redundant LED light source in a failure mode: manufacturers are advised to declare and describe expected failure modes for their products with indication of power consumption in such failure modes</w:t>
      </w:r>
      <w:r>
        <w:rPr>
          <w:rFonts w:cs="Arial"/>
        </w:rPr>
        <w:t>.</w:t>
      </w:r>
    </w:p>
    <w:p w14:paraId="222B7143" w14:textId="7EE7E09F" w:rsidR="0048001B" w:rsidRDefault="0048001B" w:rsidP="0048001B">
      <w:pPr>
        <w:pStyle w:val="BodyText"/>
        <w:rPr>
          <w:rFonts w:cs="Arial"/>
        </w:rPr>
      </w:pPr>
      <w:r>
        <w:t>Most often the LED’s are integrated in a lantern that houses an integrated LED power supply and a flasher.  The power consumption of such product can be divided into power consumption during flash, power consumption between flashes</w:t>
      </w:r>
      <w:r>
        <w:rPr>
          <w:rFonts w:cs="Arial"/>
        </w:rPr>
        <w:t>,</w:t>
      </w:r>
      <w:r>
        <w:t xml:space="preserve"> and dayti</w:t>
      </w:r>
      <w:r w:rsidR="00A720EF">
        <w:t>me quiescent power consumption.</w:t>
      </w:r>
    </w:p>
    <w:p w14:paraId="77A4CB0A" w14:textId="307A7A9C" w:rsidR="0048001B" w:rsidRDefault="0048001B" w:rsidP="00A720EF">
      <w:pPr>
        <w:pStyle w:val="BodyText"/>
        <w:ind w:left="567"/>
      </w:pPr>
      <w:r>
        <w:lastRenderedPageBreak/>
        <w:t>P</w:t>
      </w:r>
      <w:r w:rsidR="00A720EF">
        <w:rPr>
          <w:vertAlign w:val="subscript"/>
        </w:rPr>
        <w:t xml:space="preserve">fl </w:t>
      </w:r>
      <w:r>
        <w:t>is the power consumption during flash</w:t>
      </w:r>
      <w:r w:rsidR="00A720EF">
        <w:t>.</w:t>
      </w:r>
    </w:p>
    <w:p w14:paraId="080E2537" w14:textId="39CA90DF" w:rsidR="0048001B" w:rsidRDefault="0048001B" w:rsidP="00A720EF">
      <w:pPr>
        <w:pStyle w:val="BodyText"/>
        <w:ind w:left="567"/>
      </w:pPr>
      <w:r>
        <w:t>P</w:t>
      </w:r>
      <w:r w:rsidR="00A720EF">
        <w:rPr>
          <w:vertAlign w:val="subscript"/>
        </w:rPr>
        <w:t xml:space="preserve">bfl </w:t>
      </w:r>
      <w:r>
        <w:t>is the power consumption between flashes</w:t>
      </w:r>
      <w:r w:rsidR="00A720EF">
        <w:t>.</w:t>
      </w:r>
    </w:p>
    <w:p w14:paraId="21B655B8" w14:textId="2C3D1068" w:rsidR="0048001B" w:rsidRDefault="0048001B" w:rsidP="00A720EF">
      <w:pPr>
        <w:pStyle w:val="BodyText"/>
        <w:ind w:left="567"/>
      </w:pPr>
      <w:r>
        <w:t>P</w:t>
      </w:r>
      <w:r>
        <w:rPr>
          <w:vertAlign w:val="subscript"/>
        </w:rPr>
        <w:t xml:space="preserve">idle </w:t>
      </w:r>
      <w:r>
        <w:t>i</w:t>
      </w:r>
      <w:r w:rsidR="00A720EF">
        <w:t>s the daytime power consumption.</w:t>
      </w:r>
    </w:p>
    <w:p w14:paraId="6B034A29" w14:textId="77777777" w:rsidR="0048001B" w:rsidRDefault="0048001B" w:rsidP="0048001B">
      <w:pPr>
        <w:pStyle w:val="BodyText"/>
        <w:rPr>
          <w:rFonts w:cs="Arial"/>
        </w:rPr>
      </w:pPr>
      <w:r>
        <w:t>To find the energy consumed in a day (daily load) some additional figures are needed:</w:t>
      </w:r>
    </w:p>
    <w:p w14:paraId="7840EA52" w14:textId="493A0E7C" w:rsidR="0048001B" w:rsidRDefault="0048001B" w:rsidP="00A720EF">
      <w:pPr>
        <w:pStyle w:val="BodyText"/>
        <w:ind w:left="567"/>
      </w:pPr>
      <w:r>
        <w:t>H is</w:t>
      </w:r>
      <w:r w:rsidR="00B41238">
        <w:t xml:space="preserve"> in hours per day light operating</w:t>
      </w:r>
      <w:r>
        <w:t xml:space="preserve"> (hours)</w:t>
      </w:r>
    </w:p>
    <w:p w14:paraId="6D6A4D7D" w14:textId="77777777" w:rsidR="0048001B" w:rsidRDefault="0048001B" w:rsidP="00A720EF">
      <w:pPr>
        <w:pStyle w:val="BodyText"/>
        <w:ind w:left="567"/>
      </w:pPr>
      <w:r>
        <w:t>T</w:t>
      </w:r>
      <w:r>
        <w:rPr>
          <w:vertAlign w:val="subscript"/>
        </w:rPr>
        <w:t>period</w:t>
      </w:r>
      <w:r>
        <w:t xml:space="preserve"> is the light's period (sec)</w:t>
      </w:r>
    </w:p>
    <w:p w14:paraId="222B9E70" w14:textId="77777777" w:rsidR="0048001B" w:rsidRDefault="0048001B" w:rsidP="00A720EF">
      <w:pPr>
        <w:pStyle w:val="BodyText"/>
        <w:ind w:left="567"/>
      </w:pPr>
      <w:r>
        <w:t>T</w:t>
      </w:r>
      <w:r>
        <w:rPr>
          <w:vertAlign w:val="subscript"/>
        </w:rPr>
        <w:t>flash</w:t>
      </w:r>
      <w:r>
        <w:t xml:space="preserve"> is the total duration of flash in a period (sec)</w:t>
      </w:r>
    </w:p>
    <w:p w14:paraId="7E69E30F" w14:textId="361DEE8A" w:rsidR="0048001B" w:rsidRDefault="0048001B" w:rsidP="00A720EF">
      <w:pPr>
        <w:pStyle w:val="BodyText"/>
        <w:ind w:left="567"/>
      </w:pPr>
      <w:r>
        <w:t>E</w:t>
      </w:r>
      <w:r>
        <w:rPr>
          <w:vertAlign w:val="subscript"/>
        </w:rPr>
        <w:t xml:space="preserve">DL </w:t>
      </w:r>
      <w:r>
        <w:t>is the daily load</w:t>
      </w:r>
    </w:p>
    <w:p w14:paraId="3F38B561" w14:textId="07A7816C" w:rsidR="0048001B" w:rsidRPr="006178F9" w:rsidRDefault="008469EF"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fl</m:t>
                  </m:r>
                </m:sub>
              </m:sSub>
              <m:d>
                <m:dPr>
                  <m:ctrlPr>
                    <w:rPr>
                      <w:rFonts w:ascii="Cambria Math" w:hAnsi="Cambria Math"/>
                      <w:i/>
                    </w:rPr>
                  </m:ctrlPr>
                </m:dPr>
                <m:e>
                  <m:r>
                    <w:rPr>
                      <w:rFonts w:ascii="Cambria Math" w:hAnsi="Cambria Math"/>
                    </w:rPr>
                    <m:t>W</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bfl</m:t>
                  </m:r>
                </m:sub>
              </m:sSub>
              <m:d>
                <m:dPr>
                  <m:ctrlPr>
                    <w:rPr>
                      <w:rFonts w:ascii="Cambria Math" w:hAnsi="Cambria Math"/>
                      <w:i/>
                    </w:rPr>
                  </m:ctrlPr>
                </m:dPr>
                <m:e>
                  <m:r>
                    <w:rPr>
                      <w:rFonts w:ascii="Cambria Math" w:hAnsi="Cambria Math"/>
                    </w:rPr>
                    <m:t>W</m:t>
                  </m:r>
                </m:e>
              </m:d>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idle</m:t>
              </m:r>
            </m:sub>
          </m:sSub>
          <m:d>
            <m:dPr>
              <m:ctrlPr>
                <w:rPr>
                  <w:rFonts w:ascii="Cambria Math" w:hAnsi="Cambria Math"/>
                  <w:i/>
                </w:rPr>
              </m:ctrlPr>
            </m:dPr>
            <m:e>
              <m:r>
                <w:rPr>
                  <w:rFonts w:ascii="Cambria Math" w:hAnsi="Cambria Math"/>
                </w:rPr>
                <m:t>W</m:t>
              </m:r>
            </m:e>
          </m:d>
          <m:d>
            <m:dPr>
              <m:ctrlPr>
                <w:rPr>
                  <w:rFonts w:ascii="Cambria Math" w:hAnsi="Cambria Math"/>
                  <w:i/>
                </w:rPr>
              </m:ctrlPr>
            </m:dPr>
            <m:e>
              <m:r>
                <w:rPr>
                  <w:rFonts w:ascii="Cambria Math" w:hAnsi="Cambria Math"/>
                </w:rPr>
                <m:t>24-</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e>
          </m:d>
        </m:oMath>
      </m:oMathPara>
    </w:p>
    <w:p w14:paraId="6FED8C90" w14:textId="33675B60" w:rsidR="006178F9" w:rsidRPr="006178F9" w:rsidRDefault="006178F9" w:rsidP="006178F9">
      <w:pPr>
        <w:pStyle w:val="equation"/>
        <w:rPr>
          <w:rFonts w:eastAsiaTheme="minorEastAsia"/>
        </w:rPr>
      </w:pPr>
      <w:bookmarkStart w:id="481" w:name="_Ref450655269"/>
      <w:bookmarkStart w:id="482" w:name="_Toc456177882"/>
      <w:r>
        <w:rPr>
          <w:rFonts w:eastAsiaTheme="minorEastAsia"/>
        </w:rPr>
        <w:t>Daily load</w:t>
      </w:r>
      <w:bookmarkEnd w:id="481"/>
      <w:r w:rsidR="00B55453">
        <w:rPr>
          <w:rFonts w:eastAsiaTheme="minorEastAsia"/>
        </w:rPr>
        <w:t xml:space="preserve"> for a complex LED light source</w:t>
      </w:r>
      <w:bookmarkEnd w:id="482"/>
    </w:p>
    <w:p w14:paraId="2492CDBC" w14:textId="0A86FEE5" w:rsidR="00B41238" w:rsidRPr="00B41238" w:rsidRDefault="00DA68E2" w:rsidP="0048001B">
      <w:pPr>
        <w:pStyle w:val="BodyText"/>
        <w:rPr>
          <w:b/>
        </w:rPr>
      </w:pPr>
      <w:r w:rsidRPr="00B41238">
        <w:rPr>
          <w:b/>
          <w:color w:val="407EC9"/>
        </w:rPr>
        <w:t>EXAMPLE</w:t>
      </w:r>
    </w:p>
    <w:p w14:paraId="7D9318AF" w14:textId="2EEB7C24" w:rsidR="0048001B" w:rsidRPr="001A4B75" w:rsidRDefault="0048001B" w:rsidP="0048001B">
      <w:pPr>
        <w:pStyle w:val="BodyText"/>
      </w:pPr>
      <w:r w:rsidRPr="001A4B75">
        <w:t>What is the daily load of a 2W LED lantern that is flashing ½ seconds ON, 2½ seconds OFF, on a day with 13.9 hours of darkness?  The power consumption between flashes is 150mW and the quiescent power consumption is 10mW</w:t>
      </w:r>
    </w:p>
    <w:p w14:paraId="0F26F899" w14:textId="1DF8757A" w:rsidR="0048001B" w:rsidRDefault="0048001B" w:rsidP="00B41238">
      <w:pPr>
        <w:pStyle w:val="BodyText"/>
        <w:ind w:left="567"/>
      </w:pPr>
      <w:r>
        <w:t>P</w:t>
      </w:r>
      <w:r>
        <w:rPr>
          <w:vertAlign w:val="subscript"/>
        </w:rPr>
        <w:t xml:space="preserve">fl   </w:t>
      </w:r>
      <w:r>
        <w:t>= 2W</w:t>
      </w:r>
    </w:p>
    <w:p w14:paraId="651BC558" w14:textId="0E47AF5D" w:rsidR="0048001B" w:rsidRDefault="0048001B" w:rsidP="00B41238">
      <w:pPr>
        <w:pStyle w:val="BodyText"/>
        <w:ind w:left="567"/>
      </w:pPr>
      <w:r>
        <w:t>P</w:t>
      </w:r>
      <w:r>
        <w:rPr>
          <w:vertAlign w:val="subscript"/>
        </w:rPr>
        <w:t xml:space="preserve">bfl   </w:t>
      </w:r>
      <w:r>
        <w:t>= 0.15W</w:t>
      </w:r>
    </w:p>
    <w:p w14:paraId="756EB0E9" w14:textId="0F8D221F" w:rsidR="0048001B" w:rsidRDefault="0048001B" w:rsidP="00B41238">
      <w:pPr>
        <w:pStyle w:val="BodyText"/>
        <w:ind w:left="567"/>
      </w:pPr>
      <w:r>
        <w:t>P</w:t>
      </w:r>
      <w:r>
        <w:rPr>
          <w:vertAlign w:val="subscript"/>
        </w:rPr>
        <w:t xml:space="preserve">idle </w:t>
      </w:r>
      <w:r>
        <w:t>= 0.01W</w:t>
      </w:r>
    </w:p>
    <w:p w14:paraId="3285C2B9" w14:textId="65903CED" w:rsidR="0048001B" w:rsidRDefault="00B41238" w:rsidP="00B41238">
      <w:pPr>
        <w:pStyle w:val="BodyText"/>
        <w:ind w:left="567"/>
      </w:pPr>
      <w:r>
        <w:t xml:space="preserve">H </w:t>
      </w:r>
      <w:r w:rsidR="0048001B">
        <w:t>= 13.9h</w:t>
      </w:r>
    </w:p>
    <w:p w14:paraId="508BF239" w14:textId="1300575B" w:rsidR="0048001B" w:rsidRDefault="0048001B" w:rsidP="00B41238">
      <w:pPr>
        <w:pStyle w:val="BodyText"/>
        <w:ind w:left="567"/>
      </w:pPr>
      <w:r>
        <w:t>T</w:t>
      </w:r>
      <w:r>
        <w:rPr>
          <w:vertAlign w:val="subscript"/>
        </w:rPr>
        <w:t>period</w:t>
      </w:r>
      <w:r w:rsidR="00B41238">
        <w:t xml:space="preserve"> </w:t>
      </w:r>
      <w:r>
        <w:t>= 3s</w:t>
      </w:r>
    </w:p>
    <w:p w14:paraId="23D84555" w14:textId="2EFDE301" w:rsidR="0048001B" w:rsidRDefault="0048001B" w:rsidP="00B41238">
      <w:pPr>
        <w:pStyle w:val="BodyText"/>
        <w:ind w:left="567"/>
      </w:pPr>
      <w:r>
        <w:t>T</w:t>
      </w:r>
      <w:r>
        <w:rPr>
          <w:vertAlign w:val="subscript"/>
        </w:rPr>
        <w:t>flash</w:t>
      </w:r>
      <w:r w:rsidR="00B41238">
        <w:t xml:space="preserve"> </w:t>
      </w:r>
      <w:r>
        <w:t>= 0.5s</w:t>
      </w:r>
    </w:p>
    <w:p w14:paraId="3135CC35" w14:textId="20382D76" w:rsidR="006178F9" w:rsidRDefault="006178F9" w:rsidP="006178F9">
      <w:pPr>
        <w:pStyle w:val="BodyText"/>
      </w:pPr>
      <w:r>
        <w:t xml:space="preserve">Using </w:t>
      </w:r>
      <w:r w:rsidR="00D6764B">
        <w:fldChar w:fldCharType="begin"/>
      </w:r>
      <w:r w:rsidR="00D6764B">
        <w:instrText xml:space="preserve"> REF _Ref450655269 \r \h </w:instrText>
      </w:r>
      <w:r w:rsidR="00D6764B">
        <w:fldChar w:fldCharType="separate"/>
      </w:r>
      <w:r w:rsidR="001C1852">
        <w:t>Equation 9</w:t>
      </w:r>
      <w:r w:rsidR="00D6764B">
        <w:fldChar w:fldCharType="end"/>
      </w:r>
      <w:r w:rsidR="00C67AFA">
        <w:t>:</w:t>
      </w:r>
    </w:p>
    <w:p w14:paraId="35C9B410" w14:textId="77777777" w:rsidR="00B41238" w:rsidRPr="001A112C" w:rsidRDefault="008469EF" w:rsidP="00B41238">
      <w:pPr>
        <w:pStyle w:val="BodyText"/>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fl</m:t>
                  </m:r>
                </m:sub>
              </m:sSub>
              <m:d>
                <m:dPr>
                  <m:ctrlPr>
                    <w:rPr>
                      <w:rFonts w:ascii="Cambria Math" w:hAnsi="Cambria Math"/>
                      <w:i/>
                    </w:rPr>
                  </m:ctrlPr>
                </m:dPr>
                <m:e>
                  <m:r>
                    <w:rPr>
                      <w:rFonts w:ascii="Cambria Math" w:hAnsi="Cambria Math"/>
                    </w:rPr>
                    <m:t>W</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bfl</m:t>
                  </m:r>
                </m:sub>
              </m:sSub>
              <m:r>
                <w:rPr>
                  <w:rFonts w:ascii="Cambria Math" w:hAnsi="Cambria Math"/>
                </w:rPr>
                <m:t>(W)×</m:t>
              </m:r>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sSub>
            <m:sSubPr>
              <m:ctrlPr>
                <w:rPr>
                  <w:rFonts w:ascii="Cambria Math" w:hAnsi="Cambria Math"/>
                  <w:i/>
                </w:rPr>
              </m:ctrlPr>
            </m:sSubPr>
            <m:e>
              <m:r>
                <w:rPr>
                  <w:rFonts w:ascii="Cambria Math" w:hAnsi="Cambria Math"/>
                </w:rPr>
                <m:t>P</m:t>
              </m:r>
            </m:e>
            <m:sub>
              <m:r>
                <w:rPr>
                  <w:rFonts w:ascii="Cambria Math" w:hAnsi="Cambria Math"/>
                </w:rPr>
                <m:t>idle</m:t>
              </m:r>
            </m:sub>
          </m:sSub>
          <m:r>
            <w:rPr>
              <w:rFonts w:ascii="Cambria Math" w:hAnsi="Cambria Math"/>
            </w:rPr>
            <m:t>(W)</m:t>
          </m:r>
          <m:d>
            <m:dPr>
              <m:ctrlPr>
                <w:rPr>
                  <w:rFonts w:ascii="Cambria Math" w:hAnsi="Cambria Math"/>
                  <w:i/>
                </w:rPr>
              </m:ctrlPr>
            </m:dPr>
            <m:e>
              <m:r>
                <w:rPr>
                  <w:rFonts w:ascii="Cambria Math" w:hAnsi="Cambria Math"/>
                </w:rPr>
                <m:t>24-</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e>
          </m:d>
        </m:oMath>
      </m:oMathPara>
    </w:p>
    <w:p w14:paraId="79F9743C" w14:textId="74279D92" w:rsidR="00D6764B" w:rsidRPr="001A112C" w:rsidRDefault="008469EF" w:rsidP="00D6764B">
      <w:pPr>
        <w:pStyle w:val="BodyText"/>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r>
                <w:rPr>
                  <w:rFonts w:ascii="Cambria Math" w:hAnsi="Cambria Math"/>
                </w:rPr>
                <m:t>2×</m:t>
              </m:r>
              <m:f>
                <m:fPr>
                  <m:ctrlPr>
                    <w:rPr>
                      <w:rFonts w:ascii="Cambria Math" w:hAnsi="Cambria Math"/>
                      <w:i/>
                    </w:rPr>
                  </m:ctrlPr>
                </m:fPr>
                <m:num>
                  <m:r>
                    <w:rPr>
                      <w:rFonts w:ascii="Cambria Math" w:hAnsi="Cambria Math"/>
                    </w:rPr>
                    <m:t>0.5</m:t>
                  </m:r>
                </m:num>
                <m:den>
                  <m:r>
                    <w:rPr>
                      <w:rFonts w:ascii="Cambria Math" w:hAnsi="Cambria Math"/>
                    </w:rPr>
                    <m:t>0.3</m:t>
                  </m:r>
                </m:den>
              </m:f>
              <m:r>
                <w:rPr>
                  <w:rFonts w:ascii="Cambria Math" w:hAnsi="Cambria Math"/>
                </w:rPr>
                <m:t>+0.15×</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0.5</m:t>
                      </m:r>
                    </m:num>
                    <m:den>
                      <m:r>
                        <w:rPr>
                          <w:rFonts w:ascii="Cambria Math" w:hAnsi="Cambria Math"/>
                        </w:rPr>
                        <m:t>0.3</m:t>
                      </m:r>
                    </m:den>
                  </m:f>
                </m:e>
              </m:d>
            </m:e>
          </m:d>
          <m:r>
            <w:rPr>
              <w:rFonts w:ascii="Cambria Math" w:hAnsi="Cambria Math"/>
            </w:rPr>
            <m:t>×13.9+0.01</m:t>
          </m:r>
          <m:d>
            <m:dPr>
              <m:ctrlPr>
                <w:rPr>
                  <w:rFonts w:ascii="Cambria Math" w:hAnsi="Cambria Math"/>
                  <w:i/>
                </w:rPr>
              </m:ctrlPr>
            </m:dPr>
            <m:e>
              <m:r>
                <w:rPr>
                  <w:rFonts w:ascii="Cambria Math" w:hAnsi="Cambria Math"/>
                </w:rPr>
                <m:t>24-13.9</m:t>
              </m:r>
            </m:e>
          </m:d>
        </m:oMath>
      </m:oMathPara>
    </w:p>
    <w:p w14:paraId="7FCB3969" w14:textId="1672F7EE" w:rsidR="00B91B82" w:rsidRPr="001A112C" w:rsidRDefault="008469EF" w:rsidP="00B91B82">
      <w:pPr>
        <w:pStyle w:val="BodyText"/>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r>
                <w:rPr>
                  <w:rFonts w:ascii="Cambria Math" w:hAnsi="Cambria Math"/>
                </w:rPr>
                <m:t>0.333+0.125</m:t>
              </m:r>
            </m:e>
          </m:d>
          <m:r>
            <w:rPr>
              <w:rFonts w:ascii="Cambria Math" w:hAnsi="Cambria Math"/>
            </w:rPr>
            <m:t>×13.9+0.101</m:t>
          </m:r>
          <m:r>
            <w:rPr>
              <w:rFonts w:ascii="Cambria Math" w:eastAsiaTheme="minorEastAsia" w:hAnsi="Cambria Math"/>
            </w:rPr>
            <m:t>≈6.5Wh/day</m:t>
          </m:r>
        </m:oMath>
      </m:oMathPara>
    </w:p>
    <w:p w14:paraId="0746B43F" w14:textId="3D871EDF" w:rsidR="0048001B" w:rsidRDefault="0048001B" w:rsidP="0048001B">
      <w:pPr>
        <w:pStyle w:val="BodyText"/>
        <w:rPr>
          <w:ins w:id="483" w:author="Michael Hadley" w:date="2016-07-13T12:36:00Z"/>
          <w:noProof/>
          <w:lang w:val="en-US"/>
        </w:rPr>
      </w:pPr>
      <w:r>
        <w:rPr>
          <w:noProof/>
          <w:lang w:val="en-US"/>
        </w:rPr>
        <w:t>This example demonstrates that the power consumption between flashes can become a significant part of the total daily load in low power LED lanterns.</w:t>
      </w:r>
    </w:p>
    <w:p w14:paraId="7FE0CEEC" w14:textId="75F3E08E" w:rsidR="00565D56" w:rsidRDefault="00565D56" w:rsidP="008F2B8A">
      <w:pPr>
        <w:pStyle w:val="Heading2"/>
        <w:rPr>
          <w:ins w:id="484" w:author="Michael Hadley" w:date="2016-07-13T12:36:00Z"/>
          <w:noProof/>
          <w:lang w:val="en-US"/>
        </w:rPr>
      </w:pPr>
      <w:bookmarkStart w:id="485" w:name="_Toc456177844"/>
      <w:ins w:id="486" w:author="Michael Hadley" w:date="2016-07-13T12:36:00Z">
        <w:r>
          <w:rPr>
            <w:noProof/>
            <w:lang w:val="en-US"/>
          </w:rPr>
          <w:t>Metal Halide</w:t>
        </w:r>
        <w:bookmarkEnd w:id="485"/>
      </w:ins>
    </w:p>
    <w:p w14:paraId="7F86EB0A" w14:textId="77777777" w:rsidR="00565D56" w:rsidRDefault="00565D56" w:rsidP="008F2B8A">
      <w:pPr>
        <w:pStyle w:val="Heading2separationline"/>
        <w:rPr>
          <w:ins w:id="487" w:author="Michael Hadley" w:date="2016-07-13T12:36:00Z"/>
        </w:rPr>
      </w:pPr>
    </w:p>
    <w:p w14:paraId="27FAA697" w14:textId="04D4AE19" w:rsidR="00565D56" w:rsidRPr="008F2B8A" w:rsidRDefault="00565D56">
      <w:pPr>
        <w:pStyle w:val="BodyText"/>
      </w:pPr>
      <w:ins w:id="488" w:author="Michael Hadley" w:date="2016-07-13T12:36:00Z">
        <w:r w:rsidRPr="008F2B8A">
          <w:rPr>
            <w:highlight w:val="yellow"/>
          </w:rPr>
          <w:t>Content required.</w:t>
        </w:r>
      </w:ins>
    </w:p>
    <w:p w14:paraId="3E7D9B65" w14:textId="6E27B930" w:rsidR="0048001B" w:rsidRDefault="0048001B" w:rsidP="00F141E7">
      <w:pPr>
        <w:pStyle w:val="Heading2"/>
      </w:pPr>
      <w:bookmarkStart w:id="489" w:name="_Toc224993440"/>
      <w:bookmarkStart w:id="490" w:name="_Toc224993469"/>
      <w:bookmarkStart w:id="491" w:name="_Toc225672833"/>
      <w:bookmarkStart w:id="492" w:name="_Toc225673101"/>
      <w:bookmarkStart w:id="493" w:name="_Toc456177845"/>
      <w:r>
        <w:t>Flasher</w:t>
      </w:r>
      <w:bookmarkEnd w:id="489"/>
      <w:bookmarkEnd w:id="490"/>
      <w:bookmarkEnd w:id="491"/>
      <w:bookmarkEnd w:id="492"/>
      <w:ins w:id="494" w:author="Michael Hadley" w:date="2016-07-13T12:37:00Z">
        <w:r w:rsidR="00565D56">
          <w:t xml:space="preserve"> / Control</w:t>
        </w:r>
      </w:ins>
      <w:bookmarkEnd w:id="493"/>
    </w:p>
    <w:p w14:paraId="76F27588" w14:textId="77777777" w:rsidR="001A112C" w:rsidRPr="001A112C" w:rsidRDefault="001A112C" w:rsidP="001A112C">
      <w:pPr>
        <w:pStyle w:val="Heading2separationline"/>
      </w:pPr>
    </w:p>
    <w:p w14:paraId="0C515720" w14:textId="4A372241" w:rsidR="0048001B" w:rsidRDefault="0048001B" w:rsidP="00DC2D20">
      <w:pPr>
        <w:pStyle w:val="BodyText"/>
      </w:pPr>
      <w:r w:rsidRPr="001A4B75">
        <w:t>The device used to flash the lamp also requires power.</w:t>
      </w:r>
      <w:r>
        <w:t xml:space="preserve"> </w:t>
      </w:r>
      <w:r w:rsidRPr="001A4B75">
        <w:t xml:space="preserve"> Manufacturers of flashers should be able to provide the power requirements of their units; an average value may be sufficient for high efficiency units. </w:t>
      </w:r>
      <w:r>
        <w:t xml:space="preserve"> </w:t>
      </w:r>
      <w:r w:rsidRPr="001A4B75">
        <w:t xml:space="preserve">Otherwise, the demand during flash, eclipse and when idle (daytime) may be required to calculate the load profile. </w:t>
      </w:r>
      <w:r>
        <w:t xml:space="preserve"> </w:t>
      </w:r>
      <w:r w:rsidRPr="001A4B75">
        <w:t>In general, the energy demand is calculated as a daily load, as follows:</w:t>
      </w:r>
    </w:p>
    <w:p w14:paraId="5998B4D2" w14:textId="7266B6F8" w:rsidR="001A112C" w:rsidRDefault="008469EF" w:rsidP="0048001B">
      <w:pPr>
        <w:pStyle w:val="BodyText"/>
        <w:spacing w:before="120"/>
        <w:jc w:val="center"/>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DL(average)</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×Hours of daylight</m:t>
          </m:r>
          <m:d>
            <m:dPr>
              <m:ctrlPr>
                <w:rPr>
                  <w:rFonts w:ascii="Cambria Math" w:hAnsi="Cambria Math" w:cs="Arial"/>
                  <w:i/>
                </w:rPr>
              </m:ctrlPr>
            </m:dPr>
            <m:e>
              <m:r>
                <w:rPr>
                  <w:rFonts w:ascii="Cambria Math" w:hAnsi="Cambria Math" w:cs="Arial"/>
                </w:rPr>
                <m:t>h/day</m:t>
              </m:r>
            </m:e>
          </m:d>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eclipse</m:t>
              </m:r>
            </m:sub>
          </m:sSub>
          <m:d>
            <m:dPr>
              <m:ctrlPr>
                <w:rPr>
                  <w:rFonts w:ascii="Cambria Math" w:hAnsi="Cambria Math" w:cs="Arial"/>
                  <w:i/>
                </w:rPr>
              </m:ctrlPr>
            </m:dPr>
            <m:e>
              <m:r>
                <w:rPr>
                  <w:rFonts w:ascii="Cambria Math" w:hAnsi="Cambria Math" w:cs="Arial"/>
                </w:rPr>
                <m:t>W</m:t>
              </m:r>
            </m:e>
          </m:d>
          <m:r>
            <w:rPr>
              <w:rFonts w:ascii="Cambria Math" w:hAnsi="Cambria Math" w:cs="Arial"/>
            </w:rPr>
            <m:t>×</m:t>
          </m:r>
          <m:d>
            <m:dPr>
              <m:ctrlPr>
                <w:rPr>
                  <w:rFonts w:ascii="Cambria Math" w:hAnsi="Cambria Math" w:cs="Arial"/>
                  <w:i/>
                </w:rPr>
              </m:ctrlPr>
            </m:dPr>
            <m:e>
              <m:r>
                <w:rPr>
                  <w:rFonts w:ascii="Cambria Math" w:hAnsi="Cambria Math" w:cs="Arial"/>
                </w:rPr>
                <m:t>1-duty cycle</m:t>
              </m:r>
            </m:e>
          </m:d>
          <m:r>
            <w:rPr>
              <w:rFonts w:ascii="Cambria Math" w:hAnsi="Cambria Math" w:cs="Arial"/>
            </w:rPr>
            <m:t>×Hoursof operation</m:t>
          </m:r>
          <m:d>
            <m:dPr>
              <m:ctrlPr>
                <w:rPr>
                  <w:rFonts w:ascii="Cambria Math" w:hAnsi="Cambria Math" w:cs="Arial"/>
                  <w:i/>
                </w:rPr>
              </m:ctrlPr>
            </m:dPr>
            <m:e>
              <m:r>
                <w:rPr>
                  <w:rFonts w:ascii="Cambria Math" w:hAnsi="Cambria Math" w:cs="Arial"/>
                </w:rPr>
                <m:t>h/day</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flash</m:t>
              </m:r>
            </m:sub>
          </m:sSub>
          <m:d>
            <m:dPr>
              <m:ctrlPr>
                <w:rPr>
                  <w:rFonts w:ascii="Cambria Math" w:eastAsiaTheme="minorEastAsia" w:hAnsi="Cambria Math" w:cs="Arial"/>
                  <w:i/>
                </w:rPr>
              </m:ctrlPr>
            </m:dPr>
            <m:e>
              <m:r>
                <w:rPr>
                  <w:rFonts w:ascii="Cambria Math" w:eastAsiaTheme="minorEastAsia" w:hAnsi="Cambria Math" w:cs="Arial"/>
                </w:rPr>
                <m:t>W</m:t>
              </m:r>
            </m:e>
          </m:d>
          <m:r>
            <w:rPr>
              <w:rFonts w:ascii="Cambria Math" w:eastAsiaTheme="minorEastAsia" w:hAnsi="Cambria Math" w:cs="Arial"/>
            </w:rPr>
            <m:t>×duty cycle×Hours of Operation</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1F293709" w14:textId="6CB33E3B" w:rsidR="00B55453" w:rsidRDefault="00B55453" w:rsidP="00B55453">
      <w:pPr>
        <w:pStyle w:val="equation"/>
      </w:pPr>
      <w:bookmarkStart w:id="495" w:name="_Toc456177883"/>
      <w:r>
        <w:t>Daily load for a flasher</w:t>
      </w:r>
      <w:bookmarkEnd w:id="495"/>
    </w:p>
    <w:p w14:paraId="72D7B068" w14:textId="2AE2B378" w:rsidR="00DC2D20" w:rsidRPr="00DC2D20" w:rsidRDefault="0048001B" w:rsidP="0048001B">
      <w:pPr>
        <w:pStyle w:val="BodyText"/>
      </w:pPr>
      <w:r>
        <w:t>An example showing the simpler calculation using average power data is shown below:</w:t>
      </w:r>
    </w:p>
    <w:p w14:paraId="2C669D38" w14:textId="5411A432" w:rsidR="0048001B" w:rsidRPr="00DC2D20" w:rsidRDefault="008469EF" w:rsidP="00DC2D20">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DL(average)</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average</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rPr>
              <w:rFonts w:ascii="Cambria Math" w:eastAsiaTheme="minorEastAsia" w:hAnsi="Cambria Math" w:cs="Arial"/>
            </w:rPr>
            <m:t>Hours of Operation per day</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69B722C4" w14:textId="50FBC6F9" w:rsidR="00DC2D20" w:rsidRPr="00DC2D20" w:rsidRDefault="008469EF" w:rsidP="00DC2D20">
      <w:pPr>
        <w:pStyle w:val="BodyText"/>
        <w:ind w:left="567"/>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=0.240W×</m:t>
          </m:r>
          <m:r>
            <w:rPr>
              <w:rFonts w:ascii="Cambria Math" w:eastAsiaTheme="minorEastAsia" w:hAnsi="Cambria Math" w:cs="Arial"/>
            </w:rPr>
            <m:t>24</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=5.8Wh/day</m:t>
          </m:r>
        </m:oMath>
      </m:oMathPara>
    </w:p>
    <w:p w14:paraId="31BDB609" w14:textId="3539D824" w:rsidR="00DC2D20" w:rsidRPr="00DC2D20" w:rsidRDefault="008469EF" w:rsidP="00DC2D20">
      <w:pPr>
        <w:pStyle w:val="BodyText"/>
        <w:ind w:left="567"/>
      </w:pPr>
      <m:oMathPara>
        <m:oMathParaPr>
          <m:jc m:val="left"/>
        </m:oMathParaPr>
        <m:oMath>
          <m:sSub>
            <m:sSubPr>
              <m:ctrlPr>
                <w:rPr>
                  <w:rFonts w:ascii="Cambria Math" w:hAnsi="Cambria Math" w:cs="Arial"/>
                  <w:i/>
                </w:rPr>
              </m:ctrlPr>
            </m:sSubPr>
            <m:e>
              <m:r>
                <w:rPr>
                  <w:rFonts w:ascii="Cambria Math" w:hAnsi="Cambria Math" w:cs="Arial"/>
                </w:rPr>
                <m:t>P</m:t>
              </m:r>
            </m:e>
            <m:sub>
              <m:r>
                <w:rPr>
                  <w:rFonts w:ascii="Cambria Math" w:hAnsi="Cambria Math" w:cs="Arial"/>
                </w:rPr>
                <m:t>average</m:t>
              </m:r>
            </m:sub>
          </m:sSub>
          <m:r>
            <w:rPr>
              <w:rFonts w:ascii="Cambria Math" w:hAnsi="Cambria Math" w:cs="Arial"/>
            </w:rPr>
            <m:t>=240 milliwatts</m:t>
          </m:r>
          <m:d>
            <m:dPr>
              <m:ctrlPr>
                <w:rPr>
                  <w:rFonts w:ascii="Cambria Math" w:hAnsi="Cambria Math" w:cs="Arial"/>
                  <w:i/>
                </w:rPr>
              </m:ctrlPr>
            </m:dPr>
            <m:e>
              <m:r>
                <w:rPr>
                  <w:rFonts w:ascii="Cambria Math" w:hAnsi="Cambria Math" w:cs="Arial"/>
                </w:rPr>
                <m:t>mW</m:t>
              </m:r>
            </m:e>
          </m:d>
          <m:r>
            <w:rPr>
              <w:rFonts w:ascii="Cambria Math" w:hAnsi="Cambria Math" w:cs="Arial"/>
            </w:rPr>
            <m:t>continuous (from manufacture</m:t>
          </m:r>
          <m:sSup>
            <m:sSupPr>
              <m:ctrlPr>
                <w:rPr>
                  <w:rFonts w:ascii="Cambria Math" w:hAnsi="Cambria Math" w:cs="Arial"/>
                  <w:i/>
                </w:rPr>
              </m:ctrlPr>
            </m:sSupPr>
            <m:e>
              <m:r>
                <w:rPr>
                  <w:rFonts w:ascii="Cambria Math" w:hAnsi="Cambria Math" w:cs="Arial"/>
                </w:rPr>
                <m:t>r</m:t>
              </m:r>
            </m:e>
            <m:sup>
              <m:r>
                <w:rPr>
                  <w:rFonts w:ascii="Cambria Math" w:hAnsi="Cambria Math" w:cs="Arial"/>
                </w:rPr>
                <m:t>'</m:t>
              </m:r>
            </m:sup>
          </m:sSup>
          <m:r>
            <w:rPr>
              <w:rFonts w:ascii="Cambria Math" w:hAnsi="Cambria Math" w:cs="Arial"/>
            </w:rPr>
            <m:t>sdata sheet</m:t>
          </m:r>
        </m:oMath>
      </m:oMathPara>
    </w:p>
    <w:p w14:paraId="77AA4B3A" w14:textId="77777777" w:rsidR="0048001B" w:rsidRDefault="0048001B" w:rsidP="0048001B">
      <w:pPr>
        <w:pStyle w:val="BodyText"/>
        <w:rPr>
          <w:rFonts w:cs="Arial"/>
        </w:rPr>
      </w:pPr>
      <w:r>
        <w:t>Adding to the example, above:</w:t>
      </w:r>
    </w:p>
    <w:p w14:paraId="5B14E0C3" w14:textId="03FF7C2E" w:rsidR="0048001B" w:rsidRDefault="0048001B" w:rsidP="0048001B">
      <w:pPr>
        <w:pStyle w:val="BodyText"/>
        <w:rPr>
          <w:rFonts w:cs="Arial"/>
        </w:rPr>
      </w:pPr>
      <w:r>
        <w:t xml:space="preserve">E </w:t>
      </w:r>
      <w:r>
        <w:rPr>
          <w:vertAlign w:val="subscript"/>
        </w:rPr>
        <w:t>DL(lamp+flasher)</w:t>
      </w:r>
      <w:r>
        <w:t xml:space="preserve"> = 104 Wh/day + 5.8 Wh/day = 109.8 Wh/day for flashed lamp and changer</w:t>
      </w:r>
      <w:r w:rsidR="00DC2D20">
        <w:t>.</w:t>
      </w:r>
    </w:p>
    <w:p w14:paraId="4AFF79DF" w14:textId="77777777" w:rsidR="0048001B" w:rsidRDefault="0048001B" w:rsidP="0048001B">
      <w:pPr>
        <w:pStyle w:val="BodyText"/>
        <w:rPr>
          <w:rFonts w:cs="Arial"/>
        </w:rPr>
      </w:pPr>
      <w:r>
        <w: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t>
      </w:r>
    </w:p>
    <w:p w14:paraId="45F34278" w14:textId="77777777" w:rsidR="0048001B" w:rsidRDefault="0048001B" w:rsidP="0048001B">
      <w:pPr>
        <w:pStyle w:val="BodyText"/>
        <w:rPr>
          <w:rFonts w:cs="Arial"/>
        </w:rPr>
      </w:pPr>
      <w:r>
        <w:t>The energy consumption of flash tube varies with power rating, flash rate and input voltage.  Because of the charge/discharge cycle associated with the capacitor, the power requirements are generally averaged and described as a continuous load.  Manufacturers can provide energy demand figures of these devices.</w:t>
      </w:r>
    </w:p>
    <w:p w14:paraId="2049C2FF" w14:textId="0964C41D" w:rsidR="0048001B" w:rsidRDefault="0048001B" w:rsidP="0048001B">
      <w:pPr>
        <w:pStyle w:val="BodyText"/>
      </w:pPr>
      <w:r>
        <w:t>The introduction of an array of light emitting diodes (LED) as a light source is becoming more and more common.  The power consumption of an array of LEDs may be calculated similar to that of a tungsten halogen lamp.  An array of LEDs however does not have the high starti</w:t>
      </w:r>
      <w:r w:rsidR="004A2275">
        <w:t xml:space="preserve">ng current reflected in </w:t>
      </w:r>
      <w:r w:rsidR="004A2275">
        <w:fldChar w:fldCharType="begin"/>
      </w:r>
      <w:r w:rsidR="004A2275">
        <w:instrText xml:space="preserve"> REF _Ref450659461 \r \h </w:instrText>
      </w:r>
      <w:r w:rsidR="004A2275">
        <w:fldChar w:fldCharType="separate"/>
      </w:r>
      <w:r w:rsidR="004A2275">
        <w:t>Figure 1</w:t>
      </w:r>
      <w:r w:rsidR="004A2275">
        <w:fldChar w:fldCharType="end"/>
      </w:r>
      <w:r>
        <w:t xml:space="preserve"> and for practical reasons E</w:t>
      </w:r>
      <w:r>
        <w:rPr>
          <w:vertAlign w:val="subscript"/>
        </w:rPr>
        <w:t>surge</w:t>
      </w:r>
      <w:r>
        <w:t xml:space="preserve"> becomes zero.</w:t>
      </w:r>
    </w:p>
    <w:p w14:paraId="24545039" w14:textId="2A023BFE" w:rsidR="00C67AFA" w:rsidRDefault="00C67AFA" w:rsidP="0048001B">
      <w:pPr>
        <w:pStyle w:val="BodyText"/>
      </w:pPr>
      <w:r>
        <w:t xml:space="preserve">Again using </w:t>
      </w:r>
      <w:r>
        <w:fldChar w:fldCharType="begin"/>
      </w:r>
      <w:r>
        <w:instrText xml:space="preserve"> REF _Ref450655269 \r \h </w:instrText>
      </w:r>
      <w:r>
        <w:fldChar w:fldCharType="separate"/>
      </w:r>
      <w:ins w:id="496" w:author="Michael Hadley" w:date="2016-05-11T15:04:00Z">
        <w:r w:rsidR="001C1852">
          <w:t>Equation 9</w:t>
        </w:r>
      </w:ins>
      <w:r>
        <w:fldChar w:fldCharType="end"/>
      </w:r>
    </w:p>
    <w:p w14:paraId="4C75FF75" w14:textId="77777777" w:rsidR="00C67AFA" w:rsidRPr="00565D56" w:rsidRDefault="008469EF" w:rsidP="00C67AFA">
      <w:pPr>
        <w:pStyle w:val="BodyText"/>
        <w:rPr>
          <w:rFonts w:ascii="Cambria Math" w:hAnsi="Cambria Math"/>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DL</m:t>
              </m:r>
            </m:sub>
          </m:sSub>
          <m:r>
            <w:rPr>
              <w:rFonts w:ascii="Cambria Math" w:hAnsi="Cambria Math"/>
              <w:sz w:val="20"/>
              <w:szCs w:val="20"/>
            </w:rPr>
            <m:t>=</m:t>
          </m:r>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fl</m:t>
                  </m:r>
                </m:sub>
              </m:sSub>
              <m:d>
                <m:dPr>
                  <m:ctrlPr>
                    <w:rPr>
                      <w:rFonts w:ascii="Cambria Math" w:hAnsi="Cambria Math"/>
                      <w:i/>
                      <w:sz w:val="20"/>
                      <w:szCs w:val="20"/>
                    </w:rPr>
                  </m:ctrlPr>
                </m:dPr>
                <m:e>
                  <m:r>
                    <w:rPr>
                      <w:rFonts w:ascii="Cambria Math" w:hAnsi="Cambria Math"/>
                      <w:sz w:val="20"/>
                      <w:szCs w:val="20"/>
                    </w:rPr>
                    <m:t>W</m:t>
                  </m:r>
                </m:e>
              </m:d>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flash</m:t>
                      </m:r>
                    </m:sub>
                  </m:sSub>
                </m:num>
                <m:den>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period</m:t>
                      </m:r>
                    </m:sub>
                  </m:sSub>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bfl</m:t>
                  </m:r>
                </m:sub>
              </m:sSub>
              <m:r>
                <w:rPr>
                  <w:rFonts w:ascii="Cambria Math" w:hAnsi="Cambria Math"/>
                  <w:sz w:val="20"/>
                  <w:szCs w:val="20"/>
                </w:rPr>
                <m:t>(W)×</m:t>
              </m:r>
              <m:d>
                <m:dPr>
                  <m:ctrlPr>
                    <w:rPr>
                      <w:rFonts w:ascii="Cambria Math" w:hAnsi="Cambria Math"/>
                      <w:i/>
                      <w:sz w:val="20"/>
                      <w:szCs w:val="20"/>
                    </w:rPr>
                  </m:ctrlPr>
                </m:dPr>
                <m:e>
                  <m:r>
                    <w:rPr>
                      <w:rFonts w:ascii="Cambria Math" w:hAnsi="Cambria Math"/>
                      <w:sz w:val="20"/>
                      <w:szCs w:val="20"/>
                    </w:rPr>
                    <m:t>1-</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flash</m:t>
                          </m:r>
                        </m:sub>
                      </m:sSub>
                    </m:num>
                    <m:den>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period</m:t>
                          </m:r>
                        </m:sub>
                      </m:sSub>
                    </m:den>
                  </m:f>
                </m:e>
              </m:d>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darkness</m:t>
              </m:r>
            </m:sub>
          </m:sSub>
          <m:r>
            <w:rPr>
              <w:rFonts w:ascii="Cambria Math" w:hAnsi="Cambria Math"/>
              <w:sz w:val="20"/>
              <w:szCs w:val="20"/>
            </w:rPr>
            <m:t>(h/day)+</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idle</m:t>
              </m:r>
            </m:sub>
          </m:sSub>
          <m:r>
            <w:rPr>
              <w:rFonts w:ascii="Cambria Math" w:hAnsi="Cambria Math"/>
              <w:sz w:val="20"/>
              <w:szCs w:val="20"/>
            </w:rPr>
            <m:t>(W)</m:t>
          </m:r>
          <m:d>
            <m:dPr>
              <m:ctrlPr>
                <w:rPr>
                  <w:rFonts w:ascii="Cambria Math" w:hAnsi="Cambria Math"/>
                  <w:i/>
                  <w:sz w:val="20"/>
                  <w:szCs w:val="20"/>
                </w:rPr>
              </m:ctrlPr>
            </m:dPr>
            <m:e>
              <m:r>
                <w:rPr>
                  <w:rFonts w:ascii="Cambria Math" w:hAnsi="Cambria Math"/>
                  <w:sz w:val="20"/>
                  <w:szCs w:val="20"/>
                </w:rPr>
                <m:t>24-</m:t>
              </m:r>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darkness</m:t>
                  </m:r>
                </m:sub>
              </m:sSub>
              <m:r>
                <w:rPr>
                  <w:rFonts w:ascii="Cambria Math" w:hAnsi="Cambria Math"/>
                  <w:sz w:val="20"/>
                  <w:szCs w:val="20"/>
                </w:rPr>
                <m:t>(h/day)</m:t>
              </m:r>
            </m:e>
          </m:d>
        </m:oMath>
      </m:oMathPara>
    </w:p>
    <w:p w14:paraId="48CA7C77" w14:textId="549380F4" w:rsidR="0048001B" w:rsidRDefault="00565D56" w:rsidP="008F2B8A">
      <w:pPr>
        <w:pStyle w:val="Heading2"/>
        <w:rPr>
          <w:ins w:id="497" w:author="Michael Hadley" w:date="2016-07-13T12:37:00Z"/>
        </w:rPr>
      </w:pPr>
      <w:bookmarkStart w:id="498" w:name="_Toc456177846"/>
      <w:ins w:id="499" w:author="Michael Hadley" w:date="2016-07-13T12:37:00Z">
        <w:r>
          <w:t>Self-contained Lanterns</w:t>
        </w:r>
        <w:bookmarkEnd w:id="498"/>
      </w:ins>
    </w:p>
    <w:p w14:paraId="68F3305E" w14:textId="77777777" w:rsidR="00565D56" w:rsidRDefault="00565D56" w:rsidP="008F2B8A">
      <w:pPr>
        <w:pStyle w:val="Heading2separationline"/>
        <w:rPr>
          <w:ins w:id="500" w:author="Michael Hadley" w:date="2016-07-13T12:38:00Z"/>
        </w:rPr>
      </w:pPr>
    </w:p>
    <w:commentRangeStart w:id="501"/>
    <w:commentRangeStart w:id="502"/>
    <w:p w14:paraId="39C705AE" w14:textId="12319067" w:rsidR="00565D56" w:rsidRPr="008F2B8A" w:rsidRDefault="008469EF" w:rsidP="00565D56">
      <w:pPr>
        <w:pStyle w:val="BodyText"/>
        <w:rPr>
          <w:rFonts w:ascii="Cambria Math" w:hAnsi="Cambria Math"/>
          <w:sz w:val="20"/>
          <w:szCs w:val="20"/>
        </w:rPr>
      </w:pPr>
      <m:oMathPara>
        <m:oMathParaPr>
          <m:jc m:val="left"/>
        </m:oMathParaPr>
        <m:oMath>
          <m:sSub>
            <m:sSubPr>
              <m:ctrlPr>
                <w:ins w:id="503" w:author="Michael Hadley" w:date="2016-07-13T12:39:00Z">
                  <w:rPr>
                    <w:rFonts w:ascii="Cambria Math" w:hAnsi="Cambria Math"/>
                    <w:i/>
                    <w:sz w:val="20"/>
                    <w:szCs w:val="20"/>
                  </w:rPr>
                </w:ins>
              </m:ctrlPr>
            </m:sSubPr>
            <m:e>
              <w:ins w:id="504" w:author="Michael Hadley" w:date="2016-07-13T12:39:00Z">
                <m:r>
                  <w:rPr>
                    <w:rFonts w:ascii="Cambria Math" w:hAnsi="Cambria Math"/>
                    <w:sz w:val="20"/>
                    <w:szCs w:val="20"/>
                  </w:rPr>
                  <m:t>E</m:t>
                </m:r>
              </w:ins>
            </m:e>
            <m:sub>
              <w:ins w:id="505" w:author="Michael Hadley" w:date="2016-07-13T12:39:00Z">
                <m:r>
                  <w:rPr>
                    <w:rFonts w:ascii="Cambria Math" w:hAnsi="Cambria Math"/>
                    <w:sz w:val="20"/>
                    <w:szCs w:val="20"/>
                  </w:rPr>
                  <m:t>DL</m:t>
                </m:r>
              </w:ins>
            </m:sub>
          </m:sSub>
          <w:commentRangeEnd w:id="501"/>
          <w:ins w:id="506" w:author="Michael Hadley" w:date="2016-07-13T12:39:00Z">
            <m:r>
              <m:rPr>
                <m:sty m:val="p"/>
              </m:rPr>
              <w:rPr>
                <w:rStyle w:val="CommentReference"/>
                <w:rFonts w:ascii="Cambria Math" w:hAnsi="Cambria Math"/>
                <w:sz w:val="20"/>
                <w:szCs w:val="20"/>
              </w:rPr>
              <w:commentReference w:id="501"/>
            </m:r>
            <w:commentRangeEnd w:id="502"/>
            <m:r>
              <m:rPr>
                <m:sty m:val="p"/>
              </m:rPr>
              <w:rPr>
                <w:rStyle w:val="CommentReference"/>
                <w:rFonts w:ascii="Cambria Math" w:hAnsi="Cambria Math"/>
                <w:sz w:val="20"/>
                <w:szCs w:val="20"/>
              </w:rPr>
              <w:commentReference w:id="502"/>
            </m:r>
            <m:r>
              <w:rPr>
                <w:rFonts w:ascii="Cambria Math" w:hAnsi="Cambria Math"/>
                <w:sz w:val="20"/>
                <w:szCs w:val="20"/>
              </w:rPr>
              <m:t>=</m:t>
            </m:r>
          </w:ins>
          <m:d>
            <m:dPr>
              <m:begChr m:val="["/>
              <m:endChr m:val="]"/>
              <m:ctrlPr>
                <w:ins w:id="507" w:author="Michael Hadley" w:date="2016-07-13T12:39:00Z">
                  <w:rPr>
                    <w:rFonts w:ascii="Cambria Math" w:hAnsi="Cambria Math"/>
                    <w:i/>
                    <w:sz w:val="20"/>
                    <w:szCs w:val="20"/>
                  </w:rPr>
                </w:ins>
              </m:ctrlPr>
            </m:dPr>
            <m:e>
              <m:sSub>
                <m:sSubPr>
                  <m:ctrlPr>
                    <w:ins w:id="508" w:author="Michael Hadley" w:date="2016-07-13T12:39:00Z">
                      <w:rPr>
                        <w:rFonts w:ascii="Cambria Math" w:hAnsi="Cambria Math"/>
                        <w:i/>
                        <w:sz w:val="20"/>
                        <w:szCs w:val="20"/>
                      </w:rPr>
                    </w:ins>
                  </m:ctrlPr>
                </m:sSubPr>
                <m:e>
                  <w:ins w:id="509" w:author="Michael Hadley" w:date="2016-07-13T12:39:00Z">
                    <m:r>
                      <w:rPr>
                        <w:rFonts w:ascii="Cambria Math" w:hAnsi="Cambria Math"/>
                        <w:sz w:val="20"/>
                        <w:szCs w:val="20"/>
                      </w:rPr>
                      <m:t>P</m:t>
                    </m:r>
                  </w:ins>
                </m:e>
                <m:sub>
                  <w:ins w:id="510" w:author="Michael Hadley" w:date="2016-07-13T12:39:00Z">
                    <m:r>
                      <w:rPr>
                        <w:rFonts w:ascii="Cambria Math" w:hAnsi="Cambria Math"/>
                        <w:sz w:val="20"/>
                        <w:szCs w:val="20"/>
                      </w:rPr>
                      <m:t>fl</m:t>
                    </m:r>
                  </w:ins>
                </m:sub>
              </m:sSub>
              <m:d>
                <m:dPr>
                  <m:ctrlPr>
                    <w:ins w:id="511" w:author="Michael Hadley" w:date="2016-07-13T12:39:00Z">
                      <w:rPr>
                        <w:rFonts w:ascii="Cambria Math" w:hAnsi="Cambria Math"/>
                        <w:i/>
                        <w:sz w:val="20"/>
                        <w:szCs w:val="20"/>
                      </w:rPr>
                    </w:ins>
                  </m:ctrlPr>
                </m:dPr>
                <m:e>
                  <w:ins w:id="512" w:author="Michael Hadley" w:date="2016-07-13T12:39:00Z">
                    <m:r>
                      <w:rPr>
                        <w:rFonts w:ascii="Cambria Math" w:hAnsi="Cambria Math"/>
                        <w:sz w:val="20"/>
                        <w:szCs w:val="20"/>
                      </w:rPr>
                      <m:t>W</m:t>
                    </m:r>
                  </w:ins>
                </m:e>
              </m:d>
              <w:ins w:id="513" w:author="Michael Hadley" w:date="2016-07-13T12:39:00Z">
                <m:r>
                  <w:rPr>
                    <w:rFonts w:ascii="Cambria Math" w:hAnsi="Cambria Math"/>
                    <w:sz w:val="20"/>
                    <w:szCs w:val="20"/>
                  </w:rPr>
                  <m:t>×</m:t>
                </m:r>
              </w:ins>
              <m:f>
                <m:fPr>
                  <m:ctrlPr>
                    <w:ins w:id="514" w:author="Michael Hadley" w:date="2016-07-13T12:39:00Z">
                      <w:rPr>
                        <w:rFonts w:ascii="Cambria Math" w:hAnsi="Cambria Math"/>
                        <w:i/>
                        <w:sz w:val="20"/>
                        <w:szCs w:val="20"/>
                      </w:rPr>
                    </w:ins>
                  </m:ctrlPr>
                </m:fPr>
                <m:num>
                  <m:sSub>
                    <m:sSubPr>
                      <m:ctrlPr>
                        <w:ins w:id="515" w:author="Michael Hadley" w:date="2016-07-13T12:39:00Z">
                          <w:rPr>
                            <w:rFonts w:ascii="Cambria Math" w:hAnsi="Cambria Math"/>
                            <w:i/>
                            <w:sz w:val="20"/>
                            <w:szCs w:val="20"/>
                          </w:rPr>
                        </w:ins>
                      </m:ctrlPr>
                    </m:sSubPr>
                    <m:e>
                      <w:ins w:id="516" w:author="Michael Hadley" w:date="2016-07-13T12:39:00Z">
                        <m:r>
                          <w:rPr>
                            <w:rFonts w:ascii="Cambria Math" w:hAnsi="Cambria Math"/>
                            <w:sz w:val="20"/>
                            <w:szCs w:val="20"/>
                          </w:rPr>
                          <m:t>T</m:t>
                        </m:r>
                      </w:ins>
                    </m:e>
                    <m:sub>
                      <w:ins w:id="517" w:author="Michael Hadley" w:date="2016-07-13T12:39:00Z">
                        <m:r>
                          <w:rPr>
                            <w:rFonts w:ascii="Cambria Math" w:hAnsi="Cambria Math"/>
                            <w:sz w:val="20"/>
                            <w:szCs w:val="20"/>
                          </w:rPr>
                          <m:t>flash</m:t>
                        </m:r>
                      </w:ins>
                    </m:sub>
                  </m:sSub>
                </m:num>
                <m:den>
                  <m:sSub>
                    <m:sSubPr>
                      <m:ctrlPr>
                        <w:ins w:id="518" w:author="Michael Hadley" w:date="2016-07-13T12:39:00Z">
                          <w:rPr>
                            <w:rFonts w:ascii="Cambria Math" w:hAnsi="Cambria Math"/>
                            <w:i/>
                            <w:sz w:val="20"/>
                            <w:szCs w:val="20"/>
                          </w:rPr>
                        </w:ins>
                      </m:ctrlPr>
                    </m:sSubPr>
                    <m:e>
                      <w:ins w:id="519" w:author="Michael Hadley" w:date="2016-07-13T12:39:00Z">
                        <m:r>
                          <w:rPr>
                            <w:rFonts w:ascii="Cambria Math" w:hAnsi="Cambria Math"/>
                            <w:sz w:val="20"/>
                            <w:szCs w:val="20"/>
                          </w:rPr>
                          <m:t>T</m:t>
                        </m:r>
                      </w:ins>
                    </m:e>
                    <m:sub>
                      <w:ins w:id="520" w:author="Michael Hadley" w:date="2016-07-13T12:39:00Z">
                        <m:r>
                          <w:rPr>
                            <w:rFonts w:ascii="Cambria Math" w:hAnsi="Cambria Math"/>
                            <w:sz w:val="20"/>
                            <w:szCs w:val="20"/>
                          </w:rPr>
                          <m:t>period</m:t>
                        </m:r>
                      </w:ins>
                    </m:sub>
                  </m:sSub>
                </m:den>
              </m:f>
              <w:ins w:id="521" w:author="Michael Hadley" w:date="2016-07-13T12:39:00Z">
                <m:r>
                  <w:rPr>
                    <w:rFonts w:ascii="Cambria Math" w:hAnsi="Cambria Math"/>
                    <w:sz w:val="20"/>
                    <w:szCs w:val="20"/>
                  </w:rPr>
                  <m:t>+</m:t>
                </m:r>
              </w:ins>
              <m:sSub>
                <m:sSubPr>
                  <m:ctrlPr>
                    <w:ins w:id="522" w:author="Michael Hadley" w:date="2016-07-13T12:39:00Z">
                      <w:rPr>
                        <w:rFonts w:ascii="Cambria Math" w:hAnsi="Cambria Math"/>
                        <w:i/>
                        <w:sz w:val="20"/>
                        <w:szCs w:val="20"/>
                      </w:rPr>
                    </w:ins>
                  </m:ctrlPr>
                </m:sSubPr>
                <m:e>
                  <w:ins w:id="523" w:author="Michael Hadley" w:date="2016-07-13T12:39:00Z">
                    <m:r>
                      <w:rPr>
                        <w:rFonts w:ascii="Cambria Math" w:hAnsi="Cambria Math"/>
                        <w:sz w:val="20"/>
                        <w:szCs w:val="20"/>
                      </w:rPr>
                      <m:t>P</m:t>
                    </m:r>
                  </w:ins>
                </m:e>
                <m:sub>
                  <w:ins w:id="524" w:author="Michael Hadley" w:date="2016-07-13T12:39:00Z">
                    <m:r>
                      <w:rPr>
                        <w:rFonts w:ascii="Cambria Math" w:hAnsi="Cambria Math"/>
                        <w:sz w:val="20"/>
                        <w:szCs w:val="20"/>
                      </w:rPr>
                      <m:t>bfl</m:t>
                    </m:r>
                  </w:ins>
                </m:sub>
              </m:sSub>
              <w:ins w:id="525" w:author="Michael Hadley" w:date="2016-07-13T12:39:00Z">
                <m:r>
                  <w:rPr>
                    <w:rFonts w:ascii="Cambria Math" w:hAnsi="Cambria Math"/>
                    <w:sz w:val="20"/>
                    <w:szCs w:val="20"/>
                  </w:rPr>
                  <m:t>(W)×</m:t>
                </m:r>
              </w:ins>
              <m:d>
                <m:dPr>
                  <m:ctrlPr>
                    <w:ins w:id="526" w:author="Michael Hadley" w:date="2016-07-13T12:39:00Z">
                      <w:rPr>
                        <w:rFonts w:ascii="Cambria Math" w:hAnsi="Cambria Math"/>
                        <w:i/>
                        <w:sz w:val="20"/>
                        <w:szCs w:val="20"/>
                      </w:rPr>
                    </w:ins>
                  </m:ctrlPr>
                </m:dPr>
                <m:e>
                  <w:ins w:id="527" w:author="Michael Hadley" w:date="2016-07-13T12:39:00Z">
                    <m:r>
                      <w:rPr>
                        <w:rFonts w:ascii="Cambria Math" w:hAnsi="Cambria Math"/>
                        <w:sz w:val="20"/>
                        <w:szCs w:val="20"/>
                      </w:rPr>
                      <m:t>1-</m:t>
                    </m:r>
                  </w:ins>
                  <m:f>
                    <m:fPr>
                      <m:ctrlPr>
                        <w:ins w:id="528" w:author="Michael Hadley" w:date="2016-07-13T12:39:00Z">
                          <w:rPr>
                            <w:rFonts w:ascii="Cambria Math" w:hAnsi="Cambria Math"/>
                            <w:i/>
                            <w:sz w:val="20"/>
                            <w:szCs w:val="20"/>
                          </w:rPr>
                        </w:ins>
                      </m:ctrlPr>
                    </m:fPr>
                    <m:num>
                      <m:sSub>
                        <m:sSubPr>
                          <m:ctrlPr>
                            <w:ins w:id="529" w:author="Michael Hadley" w:date="2016-07-13T12:39:00Z">
                              <w:rPr>
                                <w:rFonts w:ascii="Cambria Math" w:hAnsi="Cambria Math"/>
                                <w:i/>
                                <w:sz w:val="20"/>
                                <w:szCs w:val="20"/>
                              </w:rPr>
                            </w:ins>
                          </m:ctrlPr>
                        </m:sSubPr>
                        <m:e>
                          <w:ins w:id="530" w:author="Michael Hadley" w:date="2016-07-13T12:39:00Z">
                            <m:r>
                              <w:rPr>
                                <w:rFonts w:ascii="Cambria Math" w:hAnsi="Cambria Math"/>
                                <w:sz w:val="20"/>
                                <w:szCs w:val="20"/>
                              </w:rPr>
                              <m:t>T</m:t>
                            </m:r>
                          </w:ins>
                        </m:e>
                        <m:sub>
                          <w:ins w:id="531" w:author="Michael Hadley" w:date="2016-07-13T12:39:00Z">
                            <m:r>
                              <w:rPr>
                                <w:rFonts w:ascii="Cambria Math" w:hAnsi="Cambria Math"/>
                                <w:sz w:val="20"/>
                                <w:szCs w:val="20"/>
                              </w:rPr>
                              <m:t>flash</m:t>
                            </m:r>
                          </w:ins>
                        </m:sub>
                      </m:sSub>
                    </m:num>
                    <m:den>
                      <m:sSub>
                        <m:sSubPr>
                          <m:ctrlPr>
                            <w:ins w:id="532" w:author="Michael Hadley" w:date="2016-07-13T12:39:00Z">
                              <w:rPr>
                                <w:rFonts w:ascii="Cambria Math" w:hAnsi="Cambria Math"/>
                                <w:i/>
                                <w:sz w:val="20"/>
                                <w:szCs w:val="20"/>
                              </w:rPr>
                            </w:ins>
                          </m:ctrlPr>
                        </m:sSubPr>
                        <m:e>
                          <w:ins w:id="533" w:author="Michael Hadley" w:date="2016-07-13T12:39:00Z">
                            <m:r>
                              <w:rPr>
                                <w:rFonts w:ascii="Cambria Math" w:hAnsi="Cambria Math"/>
                                <w:sz w:val="20"/>
                                <w:szCs w:val="20"/>
                              </w:rPr>
                              <m:t>T</m:t>
                            </m:r>
                          </w:ins>
                        </m:e>
                        <m:sub>
                          <w:ins w:id="534" w:author="Michael Hadley" w:date="2016-07-13T12:39:00Z">
                            <m:r>
                              <w:rPr>
                                <w:rFonts w:ascii="Cambria Math" w:hAnsi="Cambria Math"/>
                                <w:sz w:val="20"/>
                                <w:szCs w:val="20"/>
                              </w:rPr>
                              <m:t>period</m:t>
                            </m:r>
                          </w:ins>
                        </m:sub>
                      </m:sSub>
                    </m:den>
                  </m:f>
                </m:e>
              </m:d>
            </m:e>
          </m:d>
          <w:ins w:id="535" w:author="Michael Hadley" w:date="2016-07-13T12:39:00Z">
            <m:r>
              <w:rPr>
                <w:rFonts w:ascii="Cambria Math" w:hAnsi="Cambria Math"/>
                <w:sz w:val="20"/>
                <w:szCs w:val="20"/>
              </w:rPr>
              <m:t>×</m:t>
            </m:r>
          </w:ins>
          <m:sSub>
            <m:sSubPr>
              <m:ctrlPr>
                <w:ins w:id="536" w:author="Michael Hadley" w:date="2016-07-13T12:39:00Z">
                  <w:rPr>
                    <w:rFonts w:ascii="Cambria Math" w:hAnsi="Cambria Math"/>
                    <w:i/>
                    <w:sz w:val="20"/>
                    <w:szCs w:val="20"/>
                  </w:rPr>
                </w:ins>
              </m:ctrlPr>
            </m:sSubPr>
            <m:e>
              <w:ins w:id="537" w:author="Michael Hadley" w:date="2016-07-13T12:39:00Z">
                <m:r>
                  <w:rPr>
                    <w:rFonts w:ascii="Cambria Math" w:hAnsi="Cambria Math"/>
                    <w:sz w:val="20"/>
                    <w:szCs w:val="20"/>
                  </w:rPr>
                  <m:t>H</m:t>
                </m:r>
              </w:ins>
            </m:e>
            <m:sub>
              <w:ins w:id="538" w:author="Michael Hadley" w:date="2016-07-13T12:39:00Z">
                <m:r>
                  <w:rPr>
                    <w:rFonts w:ascii="Cambria Math" w:hAnsi="Cambria Math"/>
                    <w:sz w:val="20"/>
                    <w:szCs w:val="20"/>
                  </w:rPr>
                  <m:t>darkness</m:t>
                </m:r>
              </w:ins>
            </m:sub>
          </m:sSub>
          <w:ins w:id="539" w:author="Michael Hadley" w:date="2016-07-13T12:39:00Z">
            <m:r>
              <w:rPr>
                <w:rFonts w:ascii="Cambria Math" w:hAnsi="Cambria Math"/>
                <w:sz w:val="20"/>
                <w:szCs w:val="20"/>
              </w:rPr>
              <m:t>(h/day)+</m:t>
            </m:r>
          </w:ins>
          <m:sSub>
            <m:sSubPr>
              <m:ctrlPr>
                <w:ins w:id="540" w:author="Michael Hadley" w:date="2016-07-13T12:39:00Z">
                  <w:rPr>
                    <w:rFonts w:ascii="Cambria Math" w:hAnsi="Cambria Math"/>
                    <w:i/>
                    <w:sz w:val="20"/>
                    <w:szCs w:val="20"/>
                  </w:rPr>
                </w:ins>
              </m:ctrlPr>
            </m:sSubPr>
            <m:e>
              <w:ins w:id="541" w:author="Michael Hadley" w:date="2016-07-13T12:39:00Z">
                <m:r>
                  <w:rPr>
                    <w:rFonts w:ascii="Cambria Math" w:hAnsi="Cambria Math"/>
                    <w:sz w:val="20"/>
                    <w:szCs w:val="20"/>
                  </w:rPr>
                  <m:t>P</m:t>
                </m:r>
              </w:ins>
            </m:e>
            <m:sub>
              <w:ins w:id="542" w:author="Michael Hadley" w:date="2016-07-13T12:39:00Z">
                <m:r>
                  <w:rPr>
                    <w:rFonts w:ascii="Cambria Math" w:hAnsi="Cambria Math"/>
                    <w:sz w:val="20"/>
                    <w:szCs w:val="20"/>
                  </w:rPr>
                  <m:t>idle</m:t>
                </m:r>
              </w:ins>
            </m:sub>
          </m:sSub>
          <w:ins w:id="543" w:author="Michael Hadley" w:date="2016-07-13T12:39:00Z">
            <m:r>
              <w:rPr>
                <w:rFonts w:ascii="Cambria Math" w:hAnsi="Cambria Math"/>
                <w:sz w:val="20"/>
                <w:szCs w:val="20"/>
              </w:rPr>
              <m:t>(W)</m:t>
            </m:r>
          </w:ins>
          <m:d>
            <m:dPr>
              <m:ctrlPr>
                <w:ins w:id="544" w:author="Michael Hadley" w:date="2016-07-13T12:39:00Z">
                  <w:rPr>
                    <w:rFonts w:ascii="Cambria Math" w:hAnsi="Cambria Math"/>
                    <w:i/>
                    <w:sz w:val="20"/>
                    <w:szCs w:val="20"/>
                  </w:rPr>
                </w:ins>
              </m:ctrlPr>
            </m:dPr>
            <m:e>
              <w:ins w:id="545" w:author="Michael Hadley" w:date="2016-07-13T12:39:00Z">
                <m:r>
                  <w:rPr>
                    <w:rFonts w:ascii="Cambria Math" w:hAnsi="Cambria Math"/>
                    <w:sz w:val="20"/>
                    <w:szCs w:val="20"/>
                  </w:rPr>
                  <m:t>24-</m:t>
                </m:r>
              </w:ins>
              <m:sSub>
                <m:sSubPr>
                  <m:ctrlPr>
                    <w:ins w:id="546" w:author="Michael Hadley" w:date="2016-07-13T12:39:00Z">
                      <w:rPr>
                        <w:rFonts w:ascii="Cambria Math" w:hAnsi="Cambria Math"/>
                        <w:i/>
                        <w:sz w:val="20"/>
                        <w:szCs w:val="20"/>
                      </w:rPr>
                    </w:ins>
                  </m:ctrlPr>
                </m:sSubPr>
                <m:e>
                  <w:ins w:id="547" w:author="Michael Hadley" w:date="2016-07-13T12:39:00Z">
                    <m:r>
                      <w:rPr>
                        <w:rFonts w:ascii="Cambria Math" w:hAnsi="Cambria Math"/>
                        <w:sz w:val="20"/>
                        <w:szCs w:val="20"/>
                      </w:rPr>
                      <m:t>H</m:t>
                    </m:r>
                  </w:ins>
                </m:e>
                <m:sub>
                  <w:ins w:id="548" w:author="Michael Hadley" w:date="2016-07-13T12:39:00Z">
                    <m:r>
                      <w:rPr>
                        <w:rFonts w:ascii="Cambria Math" w:hAnsi="Cambria Math"/>
                        <w:sz w:val="20"/>
                        <w:szCs w:val="20"/>
                      </w:rPr>
                      <m:t>darkness</m:t>
                    </m:r>
                  </w:ins>
                </m:sub>
              </m:sSub>
              <w:ins w:id="549" w:author="Michael Hadley" w:date="2016-07-13T12:39:00Z">
                <m:r>
                  <w:rPr>
                    <w:rFonts w:ascii="Cambria Math" w:hAnsi="Cambria Math"/>
                    <w:sz w:val="20"/>
                    <w:szCs w:val="20"/>
                  </w:rPr>
                  <m:t>(h/day)</m:t>
                </m:r>
              </w:ins>
            </m:e>
          </m:d>
        </m:oMath>
      </m:oMathPara>
    </w:p>
    <w:p w14:paraId="2A608C3C" w14:textId="29A93AFF" w:rsidR="00C67AFA" w:rsidRPr="001A112C" w:rsidRDefault="008469EF" w:rsidP="00C67AFA">
      <w:pPr>
        <w:pStyle w:val="BodyText"/>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r>
                <w:rPr>
                  <w:rFonts w:ascii="Cambria Math" w:hAnsi="Cambria Math"/>
                </w:rPr>
                <m:t>2×</m:t>
              </m:r>
              <m:f>
                <m:fPr>
                  <m:ctrlPr>
                    <w:rPr>
                      <w:rFonts w:ascii="Cambria Math" w:hAnsi="Cambria Math"/>
                      <w:i/>
                    </w:rPr>
                  </m:ctrlPr>
                </m:fPr>
                <m:num>
                  <m:r>
                    <w:rPr>
                      <w:rFonts w:ascii="Cambria Math" w:hAnsi="Cambria Math"/>
                    </w:rPr>
                    <m:t>0.5</m:t>
                  </m:r>
                </m:num>
                <m:den>
                  <m:r>
                    <w:rPr>
                      <w:rFonts w:ascii="Cambria Math" w:hAnsi="Cambria Math"/>
                    </w:rPr>
                    <m:t>3</m:t>
                  </m:r>
                </m:den>
              </m:f>
              <m:r>
                <w:rPr>
                  <w:rFonts w:ascii="Cambria Math" w:hAnsi="Cambria Math"/>
                </w:rPr>
                <m:t>+0.15×</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0.5</m:t>
                      </m:r>
                    </m:num>
                    <m:den>
                      <m:r>
                        <w:rPr>
                          <w:rFonts w:ascii="Cambria Math" w:hAnsi="Cambria Math"/>
                        </w:rPr>
                        <m:t>3</m:t>
                      </m:r>
                    </m:den>
                  </m:f>
                </m:e>
              </m:d>
            </m:e>
          </m:d>
          <m:r>
            <w:rPr>
              <w:rFonts w:ascii="Cambria Math" w:hAnsi="Cambria Math"/>
            </w:rPr>
            <m:t>×13.9+0.01</m:t>
          </m:r>
          <m:d>
            <m:dPr>
              <m:ctrlPr>
                <w:rPr>
                  <w:rFonts w:ascii="Cambria Math" w:hAnsi="Cambria Math"/>
                  <w:i/>
                </w:rPr>
              </m:ctrlPr>
            </m:dPr>
            <m:e>
              <m:r>
                <w:rPr>
                  <w:rFonts w:ascii="Cambria Math" w:hAnsi="Cambria Math"/>
                </w:rPr>
                <m:t>24-13.9</m:t>
              </m:r>
            </m:e>
          </m:d>
        </m:oMath>
      </m:oMathPara>
    </w:p>
    <w:p w14:paraId="1B15B42E" w14:textId="53FB1184" w:rsidR="0048001B" w:rsidRPr="00C67AFA" w:rsidRDefault="008469EF" w:rsidP="0048001B">
      <w:pPr>
        <w:pStyle w:val="BodyText"/>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r>
                <w:rPr>
                  <w:rFonts w:ascii="Cambria Math" w:hAnsi="Cambria Math"/>
                </w:rPr>
                <m:t>0.333+0.125</m:t>
              </m:r>
            </m:e>
          </m:d>
          <m:r>
            <w:rPr>
              <w:rFonts w:ascii="Cambria Math" w:hAnsi="Cambria Math"/>
            </w:rPr>
            <m:t>×13.9+0.101</m:t>
          </m:r>
          <m:r>
            <w:rPr>
              <w:rFonts w:ascii="Cambria Math" w:eastAsiaTheme="minorEastAsia" w:hAnsi="Cambria Math"/>
            </w:rPr>
            <m:t>≈6.5Wh/day</m:t>
          </m:r>
        </m:oMath>
      </m:oMathPara>
    </w:p>
    <w:bookmarkStart w:id="550" w:name="_Toc456177847"/>
    <w:p w14:paraId="2AADFF1C" w14:textId="49E41BA2" w:rsidR="0048001B" w:rsidRDefault="0048001B" w:rsidP="00F141E7">
      <w:pPr>
        <w:pStyle w:val="Heading2"/>
        <w:rPr>
          <w:ins w:id="551" w:author="Michael Hadley" w:date="2016-07-13T12:37:00Z"/>
        </w:rPr>
      </w:pPr>
      <w:r>
        <w:rPr>
          <w:noProof/>
          <w:lang w:val="en-IE" w:eastAsia="en-IE"/>
        </w:rPr>
        <mc:AlternateContent>
          <mc:Choice Requires="wps">
            <w:drawing>
              <wp:anchor distT="0" distB="0" distL="114300" distR="114300" simplePos="0" relativeHeight="251713536" behindDoc="0" locked="1" layoutInCell="1" allowOverlap="1" wp14:anchorId="40DA92D3" wp14:editId="1C3F8A49">
                <wp:simplePos x="0" y="0"/>
                <wp:positionH relativeFrom="column">
                  <wp:posOffset>-914400</wp:posOffset>
                </wp:positionH>
                <wp:positionV relativeFrom="paragraph">
                  <wp:posOffset>-9433560</wp:posOffset>
                </wp:positionV>
                <wp:extent cx="914400" cy="914400"/>
                <wp:effectExtent l="0" t="2540" r="12700" b="1016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F490F2E" w14:textId="77777777" w:rsidR="008F2B8A" w:rsidRPr="001A4B75" w:rsidRDefault="008F2B8A" w:rsidP="0048001B">
                            <w:pPr>
                              <w:autoSpaceDE w:val="0"/>
                              <w:autoSpaceDN w:val="0"/>
                              <w:adjustRightInd w:val="0"/>
                              <w:jc w:val="center"/>
                              <w:rPr>
                                <w:rFonts w:cs="Arial"/>
                                <w:sz w:val="20"/>
                                <w:szCs w:val="20"/>
                                <w:lang w:val="fr-FR"/>
                              </w:rPr>
                            </w:pPr>
                            <w:r w:rsidRPr="001A4B75">
                              <w:rPr>
                                <w:rFonts w:cs="Arial"/>
                                <w:sz w:val="20"/>
                                <w:szCs w:val="20"/>
                                <w:lang w:val="fr-FR"/>
                              </w:rPr>
                              <w:t>20ter, rue Schnapper, 78100</w:t>
                            </w:r>
                          </w:p>
                          <w:p w14:paraId="00D823D8" w14:textId="77777777" w:rsidR="008F2B8A" w:rsidRDefault="008F2B8A"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8F2B8A" w:rsidRDefault="008F2B8A"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8F2B8A" w:rsidRDefault="008F2B8A"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0DA92D3" id="_x0000_t202" coordsize="21600,21600" o:spt="202" path="m0,0l0,21600,21600,21600,21600,0xe">
                <v:stroke joinstyle="miter"/>
                <v:path gradientshapeok="t" o:connecttype="rect"/>
              </v:shapetype>
              <v:shape id="Text Box 58" o:spid="_x0000_s1026" type="#_x0000_t202" style="position:absolute;left:0;text-align:left;margin-left:-1in;margin-top:-742.75pt;width:1in;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">
                <v:textbox>
                  <w:txbxContent>
                    <w:p w14:paraId="0F490F2E" w14:textId="77777777" w:rsidR="008F2B8A" w:rsidRPr="001A4B75" w:rsidRDefault="008F2B8A" w:rsidP="0048001B">
                      <w:pPr>
                        <w:autoSpaceDE w:val="0"/>
                        <w:autoSpaceDN w:val="0"/>
                        <w:adjustRightInd w:val="0"/>
                        <w:jc w:val="center"/>
                        <w:rPr>
                          <w:rFonts w:cs="Arial"/>
                          <w:sz w:val="20"/>
                          <w:szCs w:val="20"/>
                          <w:lang w:val="fr-FR"/>
                        </w:rPr>
                      </w:pPr>
                      <w:r w:rsidRPr="001A4B75">
                        <w:rPr>
                          <w:rFonts w:cs="Arial"/>
                          <w:sz w:val="20"/>
                          <w:szCs w:val="20"/>
                          <w:lang w:val="fr-FR"/>
                        </w:rPr>
                        <w:t xml:space="preserve">20ter, rue </w:t>
                      </w:r>
                      <w:proofErr w:type="spellStart"/>
                      <w:r w:rsidRPr="001A4B75">
                        <w:rPr>
                          <w:rFonts w:cs="Arial"/>
                          <w:sz w:val="20"/>
                          <w:szCs w:val="20"/>
                          <w:lang w:val="fr-FR"/>
                        </w:rPr>
                        <w:t>Schnapper</w:t>
                      </w:r>
                      <w:proofErr w:type="spellEnd"/>
                      <w:r w:rsidRPr="001A4B75">
                        <w:rPr>
                          <w:rFonts w:cs="Arial"/>
                          <w:sz w:val="20"/>
                          <w:szCs w:val="20"/>
                          <w:lang w:val="fr-FR"/>
                        </w:rPr>
                        <w:t>, 78100</w:t>
                      </w:r>
                    </w:p>
                    <w:p w14:paraId="00D823D8" w14:textId="77777777" w:rsidR="008F2B8A" w:rsidRDefault="008F2B8A"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8F2B8A" w:rsidRDefault="008F2B8A"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8F2B8A" w:rsidRDefault="008F2B8A"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v:textbox>
                <w10:anchorlock/>
              </v:shape>
            </w:pict>
          </mc:Fallback>
        </mc:AlternateContent>
      </w:r>
      <w:r>
        <w:rPr>
          <w:noProof/>
          <w:lang w:val="en-IE" w:eastAsia="en-IE"/>
        </w:rPr>
        <mc:AlternateContent>
          <mc:Choice Requires="wps">
            <w:drawing>
              <wp:anchor distT="0" distB="0" distL="114300" distR="114300" simplePos="0" relativeHeight="251714560" behindDoc="0" locked="1" layoutInCell="1" allowOverlap="1" wp14:anchorId="4CA8DFFF" wp14:editId="05A60C70">
                <wp:simplePos x="0" y="0"/>
                <wp:positionH relativeFrom="column">
                  <wp:posOffset>-914400</wp:posOffset>
                </wp:positionH>
                <wp:positionV relativeFrom="paragraph">
                  <wp:posOffset>-9433560</wp:posOffset>
                </wp:positionV>
                <wp:extent cx="914400" cy="914400"/>
                <wp:effectExtent l="0" t="2540" r="12700" b="1016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1A5355F" w14:textId="77777777" w:rsidR="008F2B8A" w:rsidRDefault="008F2B8A" w:rsidP="0048001B">
                            <w:pPr>
                              <w:rPr>
                                <w:rFonts w:cs="Arial"/>
                              </w:rPr>
                            </w:pPr>
                            <w:r>
                              <w:rPr>
                                <w:rFonts w:cs="Arial"/>
                              </w:rPr>
                              <w:t>International Association of Marine Aids to Navigation and Lighthouse Authorities</w:t>
                            </w:r>
                          </w:p>
                          <w:p w14:paraId="79FD4B49" w14:textId="77777777" w:rsidR="008F2B8A" w:rsidRDefault="008F2B8A" w:rsidP="0048001B">
                            <w:pPr>
                              <w:rPr>
                                <w:rFonts w:cs="Arial"/>
                              </w:rPr>
                            </w:pPr>
                          </w:p>
                          <w:p w14:paraId="053E1E31" w14:textId="77777777" w:rsidR="008F2B8A" w:rsidRDefault="008F2B8A" w:rsidP="0048001B">
                            <w:pPr>
                              <w:rPr>
                                <w:rFonts w:cs="Arial"/>
                              </w:rPr>
                            </w:pPr>
                          </w:p>
                          <w:p w14:paraId="3B18FC37" w14:textId="77777777" w:rsidR="008F2B8A" w:rsidRDefault="008F2B8A" w:rsidP="0048001B">
                            <w:pPr>
                              <w:rPr>
                                <w:rFonts w:cs="Arial"/>
                              </w:rPr>
                            </w:pPr>
                          </w:p>
                          <w:p w14:paraId="4890AF95" w14:textId="77777777" w:rsidR="008F2B8A" w:rsidRDefault="008F2B8A" w:rsidP="0048001B">
                            <w:pPr>
                              <w:rPr>
                                <w:rFonts w:cs="Arial"/>
                              </w:rPr>
                            </w:pPr>
                          </w:p>
                          <w:p w14:paraId="71ACCCA7" w14:textId="77777777" w:rsidR="008F2B8A" w:rsidRDefault="008F2B8A" w:rsidP="0048001B">
                            <w:pPr>
                              <w:rPr>
                                <w:rFonts w:cs="Arial"/>
                              </w:rPr>
                            </w:pPr>
                          </w:p>
                          <w:p w14:paraId="0D342798" w14:textId="77777777" w:rsidR="008F2B8A" w:rsidRDefault="008F2B8A" w:rsidP="0048001B">
                            <w:pPr>
                              <w:rPr>
                                <w:rFonts w:cs="Arial"/>
                              </w:rPr>
                            </w:pPr>
                          </w:p>
                          <w:p w14:paraId="24DFAEB0" w14:textId="77777777" w:rsidR="008F2B8A" w:rsidRDefault="008F2B8A" w:rsidP="0048001B">
                            <w:pPr>
                              <w:rPr>
                                <w:rFonts w:cs="Arial"/>
                              </w:rPr>
                            </w:pPr>
                          </w:p>
                          <w:p w14:paraId="343D5FD1" w14:textId="77777777" w:rsidR="008F2B8A" w:rsidRDefault="008F2B8A" w:rsidP="0048001B">
                            <w:pPr>
                              <w:rPr>
                                <w:rFonts w:cs="Arial"/>
                              </w:rPr>
                            </w:pPr>
                          </w:p>
                          <w:p w14:paraId="3191B283" w14:textId="77777777" w:rsidR="008F2B8A" w:rsidRDefault="008F2B8A" w:rsidP="0048001B">
                            <w:pPr>
                              <w:rPr>
                                <w:rFonts w:cs="Arial"/>
                              </w:rPr>
                            </w:pPr>
                          </w:p>
                          <w:p w14:paraId="3D7A2069" w14:textId="77777777" w:rsidR="008F2B8A" w:rsidRDefault="008F2B8A" w:rsidP="0048001B">
                            <w:pPr>
                              <w:rPr>
                                <w:rFonts w:cs="Arial"/>
                              </w:rPr>
                            </w:pPr>
                          </w:p>
                          <w:p w14:paraId="113A274D" w14:textId="77777777" w:rsidR="008F2B8A" w:rsidRDefault="008F2B8A" w:rsidP="0048001B">
                            <w:pPr>
                              <w:rPr>
                                <w:rFonts w:cs="Arial"/>
                              </w:rPr>
                            </w:pPr>
                          </w:p>
                          <w:p w14:paraId="7F026F90" w14:textId="77777777" w:rsidR="008F2B8A" w:rsidRDefault="008F2B8A" w:rsidP="0048001B">
                            <w:pPr>
                              <w:rPr>
                                <w:rFonts w:cs="Arial"/>
                              </w:rPr>
                            </w:pPr>
                          </w:p>
                          <w:p w14:paraId="1B7EE92A" w14:textId="77777777" w:rsidR="008F2B8A" w:rsidRDefault="008F2B8A" w:rsidP="0048001B">
                            <w:pPr>
                              <w:rPr>
                                <w:rFonts w:cs="Arial"/>
                              </w:rPr>
                            </w:pPr>
                          </w:p>
                          <w:p w14:paraId="6EC3C1DA" w14:textId="77777777" w:rsidR="008F2B8A" w:rsidRDefault="008F2B8A" w:rsidP="0048001B">
                            <w:pPr>
                              <w:rPr>
                                <w:rFonts w:cs="Arial"/>
                              </w:rPr>
                            </w:pPr>
                          </w:p>
                          <w:p w14:paraId="66F0C0FA" w14:textId="77777777" w:rsidR="008F2B8A" w:rsidRDefault="008F2B8A" w:rsidP="0048001B">
                            <w:pPr>
                              <w:rPr>
                                <w:rFonts w:cs="Arial"/>
                              </w:rPr>
                            </w:pPr>
                          </w:p>
                          <w:p w14:paraId="3D282F88" w14:textId="77777777" w:rsidR="008F2B8A" w:rsidRDefault="008F2B8A" w:rsidP="0048001B">
                            <w:pPr>
                              <w:rPr>
                                <w:rFonts w:cs="Arial"/>
                              </w:rPr>
                            </w:pPr>
                          </w:p>
                          <w:p w14:paraId="49B43FC9" w14:textId="77777777" w:rsidR="008F2B8A" w:rsidRDefault="008F2B8A" w:rsidP="0048001B">
                            <w:pPr>
                              <w:rPr>
                                <w:rFonts w:cs="Arial"/>
                              </w:rPr>
                            </w:pPr>
                          </w:p>
                          <w:p w14:paraId="22FFD185" w14:textId="77777777" w:rsidR="008F2B8A" w:rsidRDefault="008F2B8A" w:rsidP="0048001B">
                            <w:pPr>
                              <w:rPr>
                                <w:rFonts w:cs="Arial"/>
                              </w:rPr>
                            </w:pPr>
                          </w:p>
                          <w:p w14:paraId="4B15AA71" w14:textId="77777777" w:rsidR="008F2B8A" w:rsidRDefault="008F2B8A" w:rsidP="0048001B">
                            <w:pPr>
                              <w:rPr>
                                <w:rFonts w:cs="Arial"/>
                              </w:rPr>
                            </w:pPr>
                          </w:p>
                          <w:p w14:paraId="193883B3" w14:textId="77777777" w:rsidR="008F2B8A" w:rsidRDefault="008F2B8A" w:rsidP="0048001B">
                            <w:pPr>
                              <w:rPr>
                                <w:rFonts w:cs="Arial"/>
                              </w:rPr>
                            </w:pPr>
                          </w:p>
                          <w:p w14:paraId="28212AEB" w14:textId="77777777" w:rsidR="008F2B8A" w:rsidRDefault="008F2B8A" w:rsidP="0048001B">
                            <w:pPr>
                              <w:rPr>
                                <w:rFonts w:cs="Arial"/>
                              </w:rPr>
                            </w:pPr>
                          </w:p>
                          <w:p w14:paraId="1B783863" w14:textId="77777777" w:rsidR="008F2B8A" w:rsidRDefault="008F2B8A" w:rsidP="0048001B">
                            <w:pPr>
                              <w:rPr>
                                <w:rFonts w:cs="Arial"/>
                              </w:rPr>
                            </w:pPr>
                          </w:p>
                          <w:p w14:paraId="6E17FE96" w14:textId="77777777" w:rsidR="008F2B8A" w:rsidRDefault="008F2B8A" w:rsidP="0048001B">
                            <w:pPr>
                              <w:rPr>
                                <w:rFonts w:cs="Arial"/>
                              </w:rPr>
                            </w:pPr>
                          </w:p>
                          <w:p w14:paraId="298EAB6B" w14:textId="77777777" w:rsidR="008F2B8A" w:rsidRDefault="008F2B8A" w:rsidP="0048001B">
                            <w:pPr>
                              <w:rPr>
                                <w:rFonts w:cs="Arial"/>
                              </w:rPr>
                            </w:pPr>
                          </w:p>
                          <w:p w14:paraId="6152E323" w14:textId="77777777" w:rsidR="008F2B8A" w:rsidRDefault="008F2B8A" w:rsidP="0048001B">
                            <w:pPr>
                              <w:rPr>
                                <w:rFonts w:cs="Arial"/>
                              </w:rPr>
                            </w:pPr>
                          </w:p>
                          <w:p w14:paraId="43E0A98E" w14:textId="77777777" w:rsidR="008F2B8A" w:rsidRDefault="008F2B8A" w:rsidP="0048001B">
                            <w:pPr>
                              <w:rPr>
                                <w:rFonts w:cs="Arial"/>
                              </w:rPr>
                            </w:pPr>
                          </w:p>
                          <w:p w14:paraId="1CD57F62" w14:textId="77777777" w:rsidR="008F2B8A" w:rsidRDefault="008F2B8A" w:rsidP="0048001B">
                            <w:pPr>
                              <w:rPr>
                                <w:rFonts w:cs="Arial"/>
                              </w:rPr>
                            </w:pPr>
                          </w:p>
                          <w:p w14:paraId="4584A16D" w14:textId="77777777" w:rsidR="008F2B8A" w:rsidRDefault="008F2B8A" w:rsidP="0048001B">
                            <w:pPr>
                              <w:rPr>
                                <w:rFonts w:cs="Arial"/>
                              </w:rPr>
                            </w:pPr>
                          </w:p>
                          <w:p w14:paraId="0C31AFBD" w14:textId="77777777" w:rsidR="008F2B8A" w:rsidRDefault="008F2B8A" w:rsidP="0048001B">
                            <w:pPr>
                              <w:rPr>
                                <w:rFonts w:cs="Arial"/>
                              </w:rPr>
                            </w:pPr>
                          </w:p>
                          <w:p w14:paraId="692F90AB" w14:textId="77777777" w:rsidR="008F2B8A" w:rsidRDefault="008F2B8A" w:rsidP="0048001B">
                            <w:pPr>
                              <w:rPr>
                                <w:rFonts w:cs="Arial"/>
                              </w:rPr>
                            </w:pPr>
                          </w:p>
                          <w:p w14:paraId="60CDD400" w14:textId="77777777" w:rsidR="008F2B8A" w:rsidRDefault="008F2B8A" w:rsidP="0048001B">
                            <w:pPr>
                              <w:rPr>
                                <w:rFonts w:cs="Arial"/>
                              </w:rPr>
                            </w:pPr>
                          </w:p>
                          <w:p w14:paraId="534AE2B5" w14:textId="77777777" w:rsidR="008F2B8A" w:rsidRDefault="008F2B8A" w:rsidP="0048001B">
                            <w:pPr>
                              <w:rPr>
                                <w:rFonts w:cs="Arial"/>
                              </w:rPr>
                            </w:pPr>
                          </w:p>
                          <w:p w14:paraId="7AE82A5E" w14:textId="77777777" w:rsidR="008F2B8A" w:rsidRDefault="008F2B8A" w:rsidP="0048001B">
                            <w:pPr>
                              <w:rPr>
                                <w:rFonts w:cs="Arial"/>
                              </w:rPr>
                            </w:pPr>
                          </w:p>
                          <w:p w14:paraId="37AE5894" w14:textId="77777777" w:rsidR="008F2B8A" w:rsidRDefault="008F2B8A" w:rsidP="0048001B">
                            <w:pPr>
                              <w:rPr>
                                <w:rFonts w:cs="Arial"/>
                              </w:rPr>
                            </w:pPr>
                          </w:p>
                          <w:p w14:paraId="3688E621" w14:textId="77777777" w:rsidR="008F2B8A" w:rsidRDefault="008F2B8A" w:rsidP="0048001B">
                            <w:pPr>
                              <w:rPr>
                                <w:rFonts w:cs="Arial"/>
                              </w:rPr>
                            </w:pPr>
                          </w:p>
                          <w:p w14:paraId="3CF15AF4" w14:textId="77777777" w:rsidR="008F2B8A" w:rsidRDefault="008F2B8A" w:rsidP="0048001B">
                            <w:pPr>
                              <w:rPr>
                                <w:rFonts w:cs="Arial"/>
                              </w:rPr>
                            </w:pPr>
                          </w:p>
                          <w:p w14:paraId="123B09C0" w14:textId="77777777" w:rsidR="008F2B8A" w:rsidRDefault="008F2B8A" w:rsidP="0048001B">
                            <w:pPr>
                              <w:rPr>
                                <w:rFonts w:cs="Arial"/>
                              </w:rPr>
                            </w:pPr>
                          </w:p>
                          <w:p w14:paraId="7DF1CCAF" w14:textId="77777777" w:rsidR="008F2B8A" w:rsidRDefault="008F2B8A" w:rsidP="0048001B">
                            <w:pPr>
                              <w:rPr>
                                <w:rFonts w:cs="Arial"/>
                              </w:rPr>
                            </w:pPr>
                          </w:p>
                          <w:p w14:paraId="40464FC8" w14:textId="77777777" w:rsidR="008F2B8A" w:rsidRDefault="008F2B8A" w:rsidP="0048001B">
                            <w:pPr>
                              <w:rPr>
                                <w:rFonts w:cs="Arial"/>
                              </w:rPr>
                            </w:pPr>
                          </w:p>
                          <w:p w14:paraId="646F8F62" w14:textId="77777777" w:rsidR="008F2B8A" w:rsidRDefault="008F2B8A" w:rsidP="0048001B">
                            <w:pPr>
                              <w:rPr>
                                <w:rFonts w:cs="Arial"/>
                              </w:rPr>
                            </w:pPr>
                          </w:p>
                          <w:p w14:paraId="26DC99BD" w14:textId="77777777" w:rsidR="008F2B8A" w:rsidRDefault="008F2B8A" w:rsidP="0048001B">
                            <w:pPr>
                              <w:rPr>
                                <w:rFonts w:cs="Arial"/>
                              </w:rPr>
                            </w:pPr>
                          </w:p>
                          <w:p w14:paraId="7802BA27" w14:textId="77777777" w:rsidR="008F2B8A" w:rsidRDefault="008F2B8A" w:rsidP="0048001B">
                            <w:pPr>
                              <w:rPr>
                                <w:rFonts w:cs="Arial"/>
                              </w:rPr>
                            </w:pPr>
                          </w:p>
                          <w:p w14:paraId="1BAC69D9" w14:textId="77777777" w:rsidR="008F2B8A" w:rsidRDefault="008F2B8A" w:rsidP="0048001B">
                            <w:pPr>
                              <w:rPr>
                                <w:rFonts w:cs="Arial"/>
                              </w:rPr>
                            </w:pPr>
                          </w:p>
                          <w:p w14:paraId="40657117" w14:textId="77777777" w:rsidR="008F2B8A" w:rsidRDefault="008F2B8A" w:rsidP="0048001B">
                            <w:pPr>
                              <w:rPr>
                                <w:rFonts w:cs="Arial"/>
                              </w:rPr>
                            </w:pPr>
                          </w:p>
                          <w:p w14:paraId="0EB04F3B" w14:textId="77777777" w:rsidR="008F2B8A" w:rsidRDefault="008F2B8A" w:rsidP="0048001B">
                            <w:pPr>
                              <w:rPr>
                                <w:rFonts w:cs="Arial"/>
                              </w:rPr>
                            </w:pPr>
                          </w:p>
                          <w:p w14:paraId="1CDC560A" w14:textId="77777777" w:rsidR="008F2B8A" w:rsidRDefault="008F2B8A" w:rsidP="0048001B">
                            <w:pPr>
                              <w:rPr>
                                <w:rFonts w:cs="Arial"/>
                              </w:rPr>
                            </w:pPr>
                          </w:p>
                          <w:p w14:paraId="4BDD7BAC" w14:textId="77777777" w:rsidR="008F2B8A" w:rsidRDefault="008F2B8A" w:rsidP="0048001B">
                            <w:pPr>
                              <w:rPr>
                                <w:rFonts w:cs="Arial"/>
                              </w:rPr>
                            </w:pPr>
                          </w:p>
                          <w:p w14:paraId="0ADE5E9D" w14:textId="77777777" w:rsidR="008F2B8A" w:rsidRDefault="008F2B8A" w:rsidP="0048001B">
                            <w:pPr>
                              <w:rPr>
                                <w:rFonts w:cs="Arial"/>
                              </w:rPr>
                            </w:pPr>
                          </w:p>
                          <w:p w14:paraId="0FE05A72" w14:textId="77777777" w:rsidR="008F2B8A" w:rsidRDefault="008F2B8A" w:rsidP="0048001B">
                            <w:pPr>
                              <w:rPr>
                                <w:rFonts w:cs="Arial"/>
                              </w:rPr>
                            </w:pPr>
                          </w:p>
                          <w:p w14:paraId="2CFA7DBD" w14:textId="77777777" w:rsidR="008F2B8A" w:rsidRDefault="008F2B8A" w:rsidP="0048001B">
                            <w:pPr>
                              <w:rPr>
                                <w:rFonts w:cs="Arial"/>
                              </w:rPr>
                            </w:pPr>
                          </w:p>
                          <w:p w14:paraId="20B68996" w14:textId="77777777" w:rsidR="008F2B8A" w:rsidRDefault="008F2B8A" w:rsidP="0048001B">
                            <w:pPr>
                              <w:rPr>
                                <w:rFonts w:cs="Arial"/>
                              </w:rPr>
                            </w:pPr>
                          </w:p>
                          <w:p w14:paraId="15C915BD" w14:textId="77777777" w:rsidR="008F2B8A" w:rsidRDefault="008F2B8A" w:rsidP="0048001B">
                            <w:pPr>
                              <w:rPr>
                                <w:rFonts w:cs="Arial"/>
                              </w:rPr>
                            </w:pPr>
                          </w:p>
                          <w:p w14:paraId="5E53A9C2" w14:textId="77777777" w:rsidR="008F2B8A" w:rsidRDefault="008F2B8A" w:rsidP="0048001B">
                            <w:pPr>
                              <w:rPr>
                                <w:rFonts w:cs="Arial"/>
                              </w:rPr>
                            </w:pPr>
                          </w:p>
                          <w:p w14:paraId="4AA456DC" w14:textId="77777777" w:rsidR="008F2B8A" w:rsidRDefault="008F2B8A" w:rsidP="0048001B">
                            <w:pPr>
                              <w:rPr>
                                <w:rFonts w:cs="Arial"/>
                              </w:rPr>
                            </w:pPr>
                          </w:p>
                          <w:p w14:paraId="1DA51888" w14:textId="77777777" w:rsidR="008F2B8A" w:rsidRDefault="008F2B8A" w:rsidP="0048001B">
                            <w:pPr>
                              <w:rPr>
                                <w:rFonts w:cs="Arial"/>
                              </w:rPr>
                            </w:pPr>
                          </w:p>
                          <w:p w14:paraId="61AACE61" w14:textId="77777777" w:rsidR="008F2B8A" w:rsidRDefault="008F2B8A" w:rsidP="0048001B">
                            <w:pPr>
                              <w:rPr>
                                <w:rFonts w:cs="Arial"/>
                              </w:rPr>
                            </w:pPr>
                          </w:p>
                          <w:p w14:paraId="70BC492F" w14:textId="77777777" w:rsidR="008F2B8A" w:rsidRDefault="008F2B8A" w:rsidP="0048001B">
                            <w:pPr>
                              <w:rPr>
                                <w:rFonts w:cs="Arial"/>
                              </w:rPr>
                            </w:pPr>
                          </w:p>
                          <w:p w14:paraId="02508A23" w14:textId="77777777" w:rsidR="008F2B8A" w:rsidRDefault="008F2B8A" w:rsidP="0048001B">
                            <w:pPr>
                              <w:rPr>
                                <w:rFonts w:cs="Arial"/>
                              </w:rPr>
                            </w:pPr>
                          </w:p>
                          <w:p w14:paraId="66D01024" w14:textId="77777777" w:rsidR="008F2B8A" w:rsidRDefault="008F2B8A" w:rsidP="0048001B">
                            <w:pPr>
                              <w:rPr>
                                <w:rFonts w:cs="Arial"/>
                              </w:rPr>
                            </w:pPr>
                          </w:p>
                          <w:p w14:paraId="57083475" w14:textId="77777777" w:rsidR="008F2B8A" w:rsidRDefault="008F2B8A" w:rsidP="0048001B">
                            <w:pPr>
                              <w:rPr>
                                <w:rFonts w:cs="Arial"/>
                              </w:rPr>
                            </w:pPr>
                          </w:p>
                          <w:p w14:paraId="70D15540" w14:textId="77777777" w:rsidR="008F2B8A" w:rsidRDefault="008F2B8A" w:rsidP="0048001B">
                            <w:pPr>
                              <w:rPr>
                                <w:rFonts w:cs="Arial"/>
                              </w:rPr>
                            </w:pPr>
                          </w:p>
                          <w:p w14:paraId="29C075E8" w14:textId="77777777" w:rsidR="008F2B8A" w:rsidRDefault="008F2B8A" w:rsidP="0048001B">
                            <w:pPr>
                              <w:rPr>
                                <w:rFonts w:cs="Arial"/>
                              </w:rPr>
                            </w:pPr>
                          </w:p>
                          <w:p w14:paraId="57781049" w14:textId="77777777" w:rsidR="008F2B8A" w:rsidRDefault="008F2B8A" w:rsidP="0048001B">
                            <w:pPr>
                              <w:rPr>
                                <w:rFonts w:cs="Arial"/>
                              </w:rPr>
                            </w:pPr>
                          </w:p>
                          <w:p w14:paraId="3415938B" w14:textId="77777777" w:rsidR="008F2B8A" w:rsidRDefault="008F2B8A" w:rsidP="0048001B">
                            <w:pPr>
                              <w:rPr>
                                <w:rFonts w:cs="Arial"/>
                              </w:rPr>
                            </w:pPr>
                          </w:p>
                          <w:p w14:paraId="3AC9F8DD" w14:textId="77777777" w:rsidR="008F2B8A" w:rsidRDefault="008F2B8A" w:rsidP="0048001B">
                            <w:pPr>
                              <w:rPr>
                                <w:rFonts w:cs="Arial"/>
                              </w:rPr>
                            </w:pPr>
                          </w:p>
                          <w:p w14:paraId="715D070E" w14:textId="77777777" w:rsidR="008F2B8A" w:rsidRDefault="008F2B8A" w:rsidP="0048001B">
                            <w:pPr>
                              <w:rPr>
                                <w:rFonts w:cs="Arial"/>
                              </w:rPr>
                            </w:pPr>
                          </w:p>
                          <w:p w14:paraId="18E49CF3" w14:textId="77777777" w:rsidR="008F2B8A" w:rsidRDefault="008F2B8A" w:rsidP="0048001B">
                            <w:pPr>
                              <w:rPr>
                                <w:rFonts w:cs="Arial"/>
                              </w:rPr>
                            </w:pPr>
                          </w:p>
                          <w:p w14:paraId="1565C94E" w14:textId="77777777" w:rsidR="008F2B8A" w:rsidRDefault="008F2B8A" w:rsidP="0048001B">
                            <w:pPr>
                              <w:rPr>
                                <w:rFonts w:cs="Arial"/>
                              </w:rPr>
                            </w:pPr>
                          </w:p>
                          <w:p w14:paraId="7CE8838F" w14:textId="77777777" w:rsidR="008F2B8A" w:rsidRDefault="008F2B8A" w:rsidP="0048001B">
                            <w:pPr>
                              <w:rPr>
                                <w:rFonts w:cs="Arial"/>
                              </w:rPr>
                            </w:pPr>
                          </w:p>
                          <w:p w14:paraId="7F0BF710" w14:textId="77777777" w:rsidR="008F2B8A" w:rsidRDefault="008F2B8A" w:rsidP="0048001B">
                            <w:pPr>
                              <w:rPr>
                                <w:rFonts w:cs="Arial"/>
                              </w:rPr>
                            </w:pPr>
                          </w:p>
                          <w:p w14:paraId="0912133B" w14:textId="77777777" w:rsidR="008F2B8A" w:rsidRDefault="008F2B8A" w:rsidP="0048001B">
                            <w:pPr>
                              <w:rPr>
                                <w:rFonts w:cs="Arial"/>
                              </w:rPr>
                            </w:pPr>
                          </w:p>
                          <w:p w14:paraId="15788000" w14:textId="77777777" w:rsidR="008F2B8A" w:rsidRDefault="008F2B8A" w:rsidP="0048001B">
                            <w:pPr>
                              <w:rPr>
                                <w:rFonts w:cs="Arial"/>
                              </w:rPr>
                            </w:pPr>
                          </w:p>
                          <w:p w14:paraId="4AD33101" w14:textId="77777777" w:rsidR="008F2B8A" w:rsidRDefault="008F2B8A" w:rsidP="0048001B">
                            <w:pPr>
                              <w:rPr>
                                <w:rFonts w:cs="Arial"/>
                              </w:rPr>
                            </w:pPr>
                          </w:p>
                          <w:p w14:paraId="230BC543" w14:textId="77777777" w:rsidR="008F2B8A" w:rsidRDefault="008F2B8A" w:rsidP="0048001B">
                            <w:pPr>
                              <w:rPr>
                                <w:rFonts w:cs="Arial"/>
                              </w:rPr>
                            </w:pPr>
                          </w:p>
                          <w:p w14:paraId="159B6346" w14:textId="77777777" w:rsidR="008F2B8A" w:rsidRDefault="008F2B8A" w:rsidP="0048001B">
                            <w:pPr>
                              <w:rPr>
                                <w:rFonts w:cs="Arial"/>
                              </w:rPr>
                            </w:pPr>
                          </w:p>
                          <w:p w14:paraId="053C364C" w14:textId="77777777" w:rsidR="008F2B8A" w:rsidRDefault="008F2B8A" w:rsidP="0048001B">
                            <w:pPr>
                              <w:rPr>
                                <w:rFonts w:cs="Arial"/>
                              </w:rPr>
                            </w:pPr>
                          </w:p>
                          <w:p w14:paraId="71FBA81F" w14:textId="77777777" w:rsidR="008F2B8A" w:rsidRDefault="008F2B8A" w:rsidP="0048001B">
                            <w:pPr>
                              <w:rPr>
                                <w:rFonts w:cs="Arial"/>
                              </w:rPr>
                            </w:pPr>
                          </w:p>
                          <w:p w14:paraId="5E6D9509" w14:textId="77777777" w:rsidR="008F2B8A" w:rsidRDefault="008F2B8A" w:rsidP="0048001B">
                            <w:pPr>
                              <w:rPr>
                                <w:rFonts w:cs="Arial"/>
                              </w:rPr>
                            </w:pPr>
                          </w:p>
                          <w:p w14:paraId="2CFB6A24" w14:textId="77777777" w:rsidR="008F2B8A" w:rsidRDefault="008F2B8A" w:rsidP="0048001B">
                            <w:pPr>
                              <w:rPr>
                                <w:rFonts w:cs="Arial"/>
                              </w:rPr>
                            </w:pPr>
                          </w:p>
                          <w:p w14:paraId="4423A1D2" w14:textId="77777777" w:rsidR="008F2B8A" w:rsidRDefault="008F2B8A" w:rsidP="0048001B">
                            <w:pPr>
                              <w:rPr>
                                <w:rFonts w:cs="Arial"/>
                              </w:rPr>
                            </w:pPr>
                          </w:p>
                          <w:p w14:paraId="2603DEB7" w14:textId="77777777" w:rsidR="008F2B8A" w:rsidRDefault="008F2B8A" w:rsidP="0048001B">
                            <w:pPr>
                              <w:rPr>
                                <w:rFonts w:cs="Arial"/>
                              </w:rPr>
                            </w:pPr>
                          </w:p>
                          <w:p w14:paraId="7D83DBC2" w14:textId="77777777" w:rsidR="008F2B8A" w:rsidRDefault="008F2B8A" w:rsidP="0048001B">
                            <w:pPr>
                              <w:rPr>
                                <w:rFonts w:cs="Arial"/>
                              </w:rPr>
                            </w:pPr>
                          </w:p>
                          <w:p w14:paraId="4692940B" w14:textId="77777777" w:rsidR="008F2B8A" w:rsidRDefault="008F2B8A" w:rsidP="0048001B">
                            <w:pPr>
                              <w:rPr>
                                <w:rFonts w:cs="Arial"/>
                              </w:rPr>
                            </w:pPr>
                          </w:p>
                          <w:p w14:paraId="00463980" w14:textId="77777777" w:rsidR="008F2B8A" w:rsidRDefault="008F2B8A" w:rsidP="0048001B">
                            <w:pPr>
                              <w:rPr>
                                <w:rFonts w:cs="Arial"/>
                              </w:rPr>
                            </w:pPr>
                          </w:p>
                          <w:p w14:paraId="21188C43" w14:textId="77777777" w:rsidR="008F2B8A" w:rsidRDefault="008F2B8A" w:rsidP="0048001B">
                            <w:pPr>
                              <w:rPr>
                                <w:rFonts w:cs="Arial"/>
                              </w:rPr>
                            </w:pPr>
                          </w:p>
                          <w:p w14:paraId="45C9B8FD" w14:textId="77777777" w:rsidR="008F2B8A" w:rsidRDefault="008F2B8A" w:rsidP="0048001B">
                            <w:pPr>
                              <w:rPr>
                                <w:rFonts w:cs="Arial"/>
                              </w:rPr>
                            </w:pPr>
                          </w:p>
                          <w:p w14:paraId="66CA912F" w14:textId="77777777" w:rsidR="008F2B8A" w:rsidRDefault="008F2B8A" w:rsidP="0048001B">
                            <w:pPr>
                              <w:rPr>
                                <w:rFonts w:cs="Arial"/>
                              </w:rPr>
                            </w:pPr>
                          </w:p>
                          <w:p w14:paraId="043098A9" w14:textId="77777777" w:rsidR="008F2B8A" w:rsidRDefault="008F2B8A" w:rsidP="0048001B">
                            <w:pPr>
                              <w:rPr>
                                <w:rFonts w:cs="Arial"/>
                              </w:rPr>
                            </w:pPr>
                          </w:p>
                          <w:p w14:paraId="575D440A" w14:textId="77777777" w:rsidR="008F2B8A" w:rsidRDefault="008F2B8A" w:rsidP="0048001B">
                            <w:pPr>
                              <w:rPr>
                                <w:rFonts w:cs="Arial"/>
                              </w:rPr>
                            </w:pPr>
                          </w:p>
                          <w:p w14:paraId="300819C3" w14:textId="77777777" w:rsidR="008F2B8A" w:rsidRDefault="008F2B8A" w:rsidP="0048001B">
                            <w:pPr>
                              <w:rPr>
                                <w:rFonts w:cs="Arial"/>
                              </w:rPr>
                            </w:pPr>
                          </w:p>
                          <w:p w14:paraId="41D1176B" w14:textId="77777777" w:rsidR="008F2B8A" w:rsidRDefault="008F2B8A" w:rsidP="0048001B">
                            <w:pPr>
                              <w:rPr>
                                <w:rFonts w:cs="Arial"/>
                              </w:rPr>
                            </w:pPr>
                          </w:p>
                          <w:p w14:paraId="0D7C4BF3" w14:textId="77777777" w:rsidR="008F2B8A" w:rsidRDefault="008F2B8A" w:rsidP="0048001B">
                            <w:pPr>
                              <w:rPr>
                                <w:rFonts w:cs="Arial"/>
                              </w:rPr>
                            </w:pPr>
                          </w:p>
                          <w:p w14:paraId="747A6837" w14:textId="77777777" w:rsidR="008F2B8A" w:rsidRDefault="008F2B8A" w:rsidP="0048001B">
                            <w:pPr>
                              <w:rPr>
                                <w:rFonts w:cs="Arial"/>
                              </w:rPr>
                            </w:pPr>
                          </w:p>
                          <w:p w14:paraId="16FCF600" w14:textId="77777777" w:rsidR="008F2B8A" w:rsidRDefault="008F2B8A" w:rsidP="0048001B">
                            <w:pPr>
                              <w:rPr>
                                <w:rFonts w:cs="Arial"/>
                              </w:rPr>
                            </w:pPr>
                          </w:p>
                          <w:p w14:paraId="017626C2" w14:textId="77777777" w:rsidR="008F2B8A" w:rsidRDefault="008F2B8A" w:rsidP="0048001B">
                            <w:pPr>
                              <w:rPr>
                                <w:rFonts w:cs="Arial"/>
                              </w:rPr>
                            </w:pPr>
                          </w:p>
                          <w:p w14:paraId="2CB9A244" w14:textId="77777777" w:rsidR="008F2B8A" w:rsidRDefault="008F2B8A" w:rsidP="0048001B">
                            <w:pPr>
                              <w:rPr>
                                <w:rFonts w:cs="Arial"/>
                              </w:rPr>
                            </w:pPr>
                          </w:p>
                          <w:p w14:paraId="6892D09C" w14:textId="77777777" w:rsidR="008F2B8A" w:rsidRDefault="008F2B8A" w:rsidP="0048001B">
                            <w:pPr>
                              <w:rPr>
                                <w:rFonts w:cs="Arial"/>
                              </w:rPr>
                            </w:pPr>
                          </w:p>
                          <w:p w14:paraId="6359E811" w14:textId="77777777" w:rsidR="008F2B8A" w:rsidRDefault="008F2B8A" w:rsidP="0048001B">
                            <w:pPr>
                              <w:rPr>
                                <w:rFonts w:cs="Arial"/>
                              </w:rPr>
                            </w:pPr>
                          </w:p>
                          <w:p w14:paraId="0B28D235" w14:textId="77777777" w:rsidR="008F2B8A" w:rsidRDefault="008F2B8A" w:rsidP="0048001B">
                            <w:pPr>
                              <w:rPr>
                                <w:rFonts w:cs="Arial"/>
                              </w:rPr>
                            </w:pPr>
                          </w:p>
                          <w:p w14:paraId="381502A9" w14:textId="77777777" w:rsidR="008F2B8A" w:rsidRDefault="008F2B8A" w:rsidP="0048001B">
                            <w:pPr>
                              <w:rPr>
                                <w:rFonts w:cs="Arial"/>
                              </w:rPr>
                            </w:pPr>
                          </w:p>
                          <w:p w14:paraId="1913EB35" w14:textId="77777777" w:rsidR="008F2B8A" w:rsidRDefault="008F2B8A" w:rsidP="0048001B">
                            <w:pPr>
                              <w:rPr>
                                <w:rFonts w:cs="Arial"/>
                              </w:rPr>
                            </w:pPr>
                          </w:p>
                          <w:p w14:paraId="2C33139E" w14:textId="77777777" w:rsidR="008F2B8A" w:rsidRDefault="008F2B8A" w:rsidP="0048001B">
                            <w:pPr>
                              <w:rPr>
                                <w:rFonts w:cs="Arial"/>
                              </w:rPr>
                            </w:pPr>
                          </w:p>
                          <w:p w14:paraId="3E845330" w14:textId="77777777" w:rsidR="008F2B8A" w:rsidRDefault="008F2B8A" w:rsidP="0048001B">
                            <w:pPr>
                              <w:rPr>
                                <w:rFonts w:cs="Arial"/>
                              </w:rPr>
                            </w:pPr>
                          </w:p>
                          <w:p w14:paraId="75783A84" w14:textId="77777777" w:rsidR="008F2B8A" w:rsidRDefault="008F2B8A" w:rsidP="0048001B">
                            <w:pPr>
                              <w:rPr>
                                <w:rFonts w:cs="Arial"/>
                              </w:rPr>
                            </w:pPr>
                          </w:p>
                          <w:p w14:paraId="2069D13E" w14:textId="77777777" w:rsidR="008F2B8A" w:rsidRDefault="008F2B8A" w:rsidP="0048001B">
                            <w:pPr>
                              <w:rPr>
                                <w:rFonts w:cs="Arial"/>
                              </w:rPr>
                            </w:pPr>
                          </w:p>
                          <w:p w14:paraId="168CF199" w14:textId="77777777" w:rsidR="008F2B8A" w:rsidRDefault="008F2B8A" w:rsidP="0048001B">
                            <w:pPr>
                              <w:rPr>
                                <w:rFonts w:cs="Arial"/>
                              </w:rPr>
                            </w:pPr>
                          </w:p>
                          <w:p w14:paraId="381D254B" w14:textId="77777777" w:rsidR="008F2B8A" w:rsidRDefault="008F2B8A" w:rsidP="0048001B">
                            <w:pPr>
                              <w:rPr>
                                <w:rFonts w:cs="Arial"/>
                              </w:rPr>
                            </w:pPr>
                          </w:p>
                          <w:p w14:paraId="512C7640" w14:textId="77777777" w:rsidR="008F2B8A" w:rsidRDefault="008F2B8A" w:rsidP="0048001B">
                            <w:pPr>
                              <w:rPr>
                                <w:rFonts w:cs="Arial"/>
                              </w:rPr>
                            </w:pPr>
                          </w:p>
                          <w:p w14:paraId="31C16472" w14:textId="77777777" w:rsidR="008F2B8A" w:rsidRDefault="008F2B8A" w:rsidP="0048001B">
                            <w:pPr>
                              <w:rPr>
                                <w:rFonts w:cs="Arial"/>
                              </w:rPr>
                            </w:pPr>
                          </w:p>
                          <w:p w14:paraId="6337322B" w14:textId="77777777" w:rsidR="008F2B8A" w:rsidRDefault="008F2B8A" w:rsidP="0048001B">
                            <w:pPr>
                              <w:rPr>
                                <w:rFonts w:cs="Arial"/>
                              </w:rPr>
                            </w:pPr>
                          </w:p>
                          <w:p w14:paraId="578C83C5" w14:textId="77777777" w:rsidR="008F2B8A" w:rsidRDefault="008F2B8A" w:rsidP="0048001B">
                            <w:pPr>
                              <w:rPr>
                                <w:rFonts w:cs="Arial"/>
                              </w:rPr>
                            </w:pPr>
                          </w:p>
                          <w:p w14:paraId="44A808D6" w14:textId="77777777" w:rsidR="008F2B8A" w:rsidRDefault="008F2B8A" w:rsidP="0048001B">
                            <w:pPr>
                              <w:rPr>
                                <w:rFonts w:cs="Arial"/>
                              </w:rPr>
                            </w:pPr>
                          </w:p>
                          <w:p w14:paraId="7D67E5A3" w14:textId="77777777" w:rsidR="008F2B8A" w:rsidRDefault="008F2B8A" w:rsidP="0048001B">
                            <w:pPr>
                              <w:rPr>
                                <w:rFonts w:cs="Arial"/>
                              </w:rPr>
                            </w:pPr>
                          </w:p>
                          <w:p w14:paraId="15E18DA3" w14:textId="77777777" w:rsidR="008F2B8A" w:rsidRDefault="008F2B8A" w:rsidP="0048001B">
                            <w:pPr>
                              <w:rPr>
                                <w:rFonts w:cs="Arial"/>
                              </w:rPr>
                            </w:pPr>
                          </w:p>
                          <w:p w14:paraId="09035D97" w14:textId="77777777" w:rsidR="008F2B8A" w:rsidRDefault="008F2B8A" w:rsidP="0048001B">
                            <w:pPr>
                              <w:rPr>
                                <w:rFonts w:cs="Arial"/>
                              </w:rPr>
                            </w:pPr>
                          </w:p>
                          <w:p w14:paraId="612A263F" w14:textId="77777777" w:rsidR="008F2B8A" w:rsidRDefault="008F2B8A" w:rsidP="0048001B">
                            <w:pPr>
                              <w:rPr>
                                <w:rFonts w:cs="Arial"/>
                              </w:rPr>
                            </w:pPr>
                          </w:p>
                          <w:p w14:paraId="290A282A" w14:textId="77777777" w:rsidR="008F2B8A" w:rsidRDefault="008F2B8A" w:rsidP="0048001B">
                            <w:pPr>
                              <w:rPr>
                                <w:rFonts w:cs="Arial"/>
                              </w:rPr>
                            </w:pPr>
                          </w:p>
                          <w:p w14:paraId="05B38E9B" w14:textId="77777777" w:rsidR="008F2B8A" w:rsidRDefault="008F2B8A" w:rsidP="0048001B">
                            <w:pPr>
                              <w:rPr>
                                <w:rFonts w:cs="Arial"/>
                              </w:rPr>
                            </w:pPr>
                          </w:p>
                          <w:p w14:paraId="54727E63" w14:textId="77777777" w:rsidR="008F2B8A" w:rsidRDefault="008F2B8A" w:rsidP="0048001B">
                            <w:pPr>
                              <w:rPr>
                                <w:rFonts w:cs="Arial"/>
                              </w:rPr>
                            </w:pPr>
                          </w:p>
                          <w:p w14:paraId="47679101" w14:textId="77777777" w:rsidR="008F2B8A" w:rsidRDefault="008F2B8A" w:rsidP="0048001B">
                            <w:pPr>
                              <w:rPr>
                                <w:rFonts w:cs="Arial"/>
                              </w:rPr>
                            </w:pPr>
                          </w:p>
                          <w:p w14:paraId="6B32A28F" w14:textId="77777777" w:rsidR="008F2B8A" w:rsidRDefault="008F2B8A" w:rsidP="0048001B">
                            <w:pPr>
                              <w:rPr>
                                <w:rFonts w:cs="Arial"/>
                              </w:rPr>
                            </w:pPr>
                          </w:p>
                          <w:p w14:paraId="109347EE" w14:textId="77777777" w:rsidR="008F2B8A" w:rsidRDefault="008F2B8A" w:rsidP="0048001B">
                            <w:pPr>
                              <w:rPr>
                                <w:rFonts w:cs="Arial"/>
                              </w:rPr>
                            </w:pPr>
                          </w:p>
                          <w:p w14:paraId="7D3B3239" w14:textId="77777777" w:rsidR="008F2B8A" w:rsidRDefault="008F2B8A" w:rsidP="0048001B">
                            <w:pPr>
                              <w:rPr>
                                <w:rFonts w:cs="Arial"/>
                              </w:rPr>
                            </w:pPr>
                          </w:p>
                          <w:p w14:paraId="6302C0D2" w14:textId="77777777" w:rsidR="008F2B8A" w:rsidRDefault="008F2B8A" w:rsidP="0048001B">
                            <w:pPr>
                              <w:rPr>
                                <w:rFonts w:cs="Arial"/>
                              </w:rPr>
                            </w:pPr>
                          </w:p>
                          <w:p w14:paraId="7BAC2BE6" w14:textId="77777777" w:rsidR="008F2B8A" w:rsidRDefault="008F2B8A" w:rsidP="0048001B">
                            <w:pPr>
                              <w:rPr>
                                <w:rFonts w:cs="Arial"/>
                              </w:rPr>
                            </w:pPr>
                          </w:p>
                          <w:p w14:paraId="171D212D" w14:textId="77777777" w:rsidR="008F2B8A" w:rsidRDefault="008F2B8A" w:rsidP="0048001B">
                            <w:pPr>
                              <w:rPr>
                                <w:rFonts w:cs="Arial"/>
                              </w:rPr>
                            </w:pPr>
                          </w:p>
                          <w:p w14:paraId="538E7052" w14:textId="77777777" w:rsidR="008F2B8A" w:rsidRDefault="008F2B8A" w:rsidP="0048001B">
                            <w:pPr>
                              <w:rPr>
                                <w:rFonts w:cs="Arial"/>
                              </w:rPr>
                            </w:pPr>
                          </w:p>
                          <w:p w14:paraId="1A77E3BE" w14:textId="77777777" w:rsidR="008F2B8A" w:rsidRDefault="008F2B8A" w:rsidP="0048001B">
                            <w:pPr>
                              <w:rPr>
                                <w:rFonts w:cs="Arial"/>
                              </w:rPr>
                            </w:pPr>
                          </w:p>
                          <w:p w14:paraId="04689D5C" w14:textId="77777777" w:rsidR="008F2B8A" w:rsidRDefault="008F2B8A" w:rsidP="0048001B">
                            <w:pPr>
                              <w:rPr>
                                <w:rFonts w:cs="Arial"/>
                              </w:rPr>
                            </w:pPr>
                          </w:p>
                          <w:p w14:paraId="3C6981C7" w14:textId="77777777" w:rsidR="008F2B8A" w:rsidRDefault="008F2B8A" w:rsidP="0048001B">
                            <w:pPr>
                              <w:rPr>
                                <w:rFonts w:cs="Arial"/>
                              </w:rPr>
                            </w:pPr>
                          </w:p>
                          <w:p w14:paraId="36A48157" w14:textId="77777777" w:rsidR="008F2B8A" w:rsidRDefault="008F2B8A" w:rsidP="0048001B">
                            <w:pPr>
                              <w:rPr>
                                <w:rFonts w:cs="Arial"/>
                              </w:rPr>
                            </w:pPr>
                          </w:p>
                          <w:p w14:paraId="6002BC79" w14:textId="77777777" w:rsidR="008F2B8A" w:rsidRDefault="008F2B8A" w:rsidP="0048001B">
                            <w:pPr>
                              <w:rPr>
                                <w:rFonts w:cs="Arial"/>
                              </w:rPr>
                            </w:pPr>
                          </w:p>
                          <w:p w14:paraId="64054DF0" w14:textId="77777777" w:rsidR="008F2B8A" w:rsidRDefault="008F2B8A" w:rsidP="0048001B">
                            <w:pPr>
                              <w:rPr>
                                <w:rFonts w:cs="Arial"/>
                              </w:rPr>
                            </w:pPr>
                          </w:p>
                          <w:p w14:paraId="3A8BE42D" w14:textId="77777777" w:rsidR="008F2B8A" w:rsidRDefault="008F2B8A" w:rsidP="0048001B">
                            <w:pPr>
                              <w:rPr>
                                <w:rFonts w:cs="Arial"/>
                              </w:rPr>
                            </w:pPr>
                          </w:p>
                          <w:p w14:paraId="23BD7315" w14:textId="77777777" w:rsidR="008F2B8A" w:rsidRDefault="008F2B8A" w:rsidP="0048001B">
                            <w:pPr>
                              <w:rPr>
                                <w:rFonts w:cs="Arial"/>
                              </w:rPr>
                            </w:pPr>
                          </w:p>
                          <w:p w14:paraId="35F4B336" w14:textId="77777777" w:rsidR="008F2B8A" w:rsidRDefault="008F2B8A" w:rsidP="0048001B">
                            <w:pPr>
                              <w:rPr>
                                <w:rFonts w:cs="Arial"/>
                              </w:rPr>
                            </w:pPr>
                          </w:p>
                          <w:p w14:paraId="078BFC82" w14:textId="77777777" w:rsidR="008F2B8A" w:rsidRDefault="008F2B8A" w:rsidP="0048001B">
                            <w:pPr>
                              <w:rPr>
                                <w:rFonts w:cs="Arial"/>
                              </w:rPr>
                            </w:pPr>
                          </w:p>
                          <w:p w14:paraId="2062AB32" w14:textId="77777777" w:rsidR="008F2B8A" w:rsidRDefault="008F2B8A" w:rsidP="0048001B">
                            <w:pPr>
                              <w:rPr>
                                <w:rFonts w:cs="Arial"/>
                              </w:rPr>
                            </w:pPr>
                          </w:p>
                          <w:p w14:paraId="044E57D6" w14:textId="77777777" w:rsidR="008F2B8A" w:rsidRDefault="008F2B8A" w:rsidP="0048001B">
                            <w:pPr>
                              <w:rPr>
                                <w:rFonts w:cs="Arial"/>
                              </w:rPr>
                            </w:pPr>
                          </w:p>
                          <w:p w14:paraId="4C8C68D6" w14:textId="77777777" w:rsidR="008F2B8A" w:rsidRDefault="008F2B8A" w:rsidP="0048001B">
                            <w:pPr>
                              <w:rPr>
                                <w:rFonts w:cs="Arial"/>
                              </w:rPr>
                            </w:pPr>
                          </w:p>
                          <w:p w14:paraId="419EA725" w14:textId="77777777" w:rsidR="008F2B8A" w:rsidRDefault="008F2B8A" w:rsidP="0048001B">
                            <w:pPr>
                              <w:rPr>
                                <w:rFonts w:cs="Arial"/>
                              </w:rPr>
                            </w:pPr>
                          </w:p>
                          <w:p w14:paraId="7E7F0244" w14:textId="77777777" w:rsidR="008F2B8A" w:rsidRDefault="008F2B8A" w:rsidP="0048001B">
                            <w:pPr>
                              <w:rPr>
                                <w:rFonts w:cs="Arial"/>
                              </w:rPr>
                            </w:pPr>
                          </w:p>
                          <w:p w14:paraId="6986E403" w14:textId="77777777" w:rsidR="008F2B8A" w:rsidRDefault="008F2B8A" w:rsidP="0048001B">
                            <w:pPr>
                              <w:rPr>
                                <w:rFonts w:cs="Arial"/>
                              </w:rPr>
                            </w:pPr>
                          </w:p>
                          <w:p w14:paraId="76E623EC" w14:textId="77777777" w:rsidR="008F2B8A" w:rsidRDefault="008F2B8A" w:rsidP="0048001B">
                            <w:pPr>
                              <w:rPr>
                                <w:rFonts w:cs="Arial"/>
                              </w:rPr>
                            </w:pPr>
                          </w:p>
                          <w:p w14:paraId="75FD16F5" w14:textId="77777777" w:rsidR="008F2B8A" w:rsidRDefault="008F2B8A" w:rsidP="0048001B">
                            <w:pPr>
                              <w:rPr>
                                <w:rFonts w:cs="Arial"/>
                              </w:rPr>
                            </w:pPr>
                          </w:p>
                          <w:p w14:paraId="0966A985" w14:textId="77777777" w:rsidR="008F2B8A" w:rsidRDefault="008F2B8A" w:rsidP="0048001B">
                            <w:pPr>
                              <w:rPr>
                                <w:rFonts w:cs="Arial"/>
                              </w:rPr>
                            </w:pPr>
                          </w:p>
                          <w:p w14:paraId="4282182D" w14:textId="77777777" w:rsidR="008F2B8A" w:rsidRDefault="008F2B8A" w:rsidP="0048001B">
                            <w:pPr>
                              <w:rPr>
                                <w:rFonts w:cs="Arial"/>
                              </w:rPr>
                            </w:pPr>
                          </w:p>
                          <w:p w14:paraId="13E64D6B" w14:textId="77777777" w:rsidR="008F2B8A" w:rsidRDefault="008F2B8A" w:rsidP="0048001B">
                            <w:pPr>
                              <w:rPr>
                                <w:rFonts w:cs="Arial"/>
                              </w:rPr>
                            </w:pPr>
                          </w:p>
                          <w:p w14:paraId="0534B7E6" w14:textId="77777777" w:rsidR="008F2B8A" w:rsidRDefault="008F2B8A" w:rsidP="0048001B">
                            <w:pPr>
                              <w:rPr>
                                <w:rFonts w:cs="Arial"/>
                              </w:rPr>
                            </w:pPr>
                          </w:p>
                          <w:p w14:paraId="527FA49B" w14:textId="77777777" w:rsidR="008F2B8A" w:rsidRDefault="008F2B8A" w:rsidP="0048001B">
                            <w:pPr>
                              <w:rPr>
                                <w:rFonts w:cs="Arial"/>
                              </w:rPr>
                            </w:pPr>
                          </w:p>
                          <w:p w14:paraId="05DAB50A" w14:textId="77777777" w:rsidR="008F2B8A" w:rsidRDefault="008F2B8A" w:rsidP="0048001B">
                            <w:pPr>
                              <w:rPr>
                                <w:rFonts w:cs="Arial"/>
                              </w:rPr>
                            </w:pPr>
                          </w:p>
                          <w:p w14:paraId="325FF53C" w14:textId="77777777" w:rsidR="008F2B8A" w:rsidRDefault="008F2B8A" w:rsidP="0048001B">
                            <w:pPr>
                              <w:rPr>
                                <w:rFonts w:cs="Arial"/>
                              </w:rPr>
                            </w:pPr>
                          </w:p>
                          <w:p w14:paraId="264FC5E8" w14:textId="77777777" w:rsidR="008F2B8A" w:rsidRDefault="008F2B8A" w:rsidP="0048001B">
                            <w:pPr>
                              <w:rPr>
                                <w:rFonts w:cs="Arial"/>
                              </w:rPr>
                            </w:pPr>
                          </w:p>
                          <w:p w14:paraId="5D681737" w14:textId="77777777" w:rsidR="008F2B8A" w:rsidRDefault="008F2B8A" w:rsidP="0048001B">
                            <w:pPr>
                              <w:rPr>
                                <w:rFonts w:cs="Arial"/>
                              </w:rPr>
                            </w:pPr>
                          </w:p>
                          <w:p w14:paraId="7D4F932F" w14:textId="77777777" w:rsidR="008F2B8A" w:rsidRDefault="008F2B8A" w:rsidP="0048001B">
                            <w:pPr>
                              <w:rPr>
                                <w:rFonts w:cs="Arial"/>
                              </w:rPr>
                            </w:pPr>
                          </w:p>
                          <w:p w14:paraId="70CE7C17" w14:textId="77777777" w:rsidR="008F2B8A" w:rsidRDefault="008F2B8A" w:rsidP="0048001B">
                            <w:pPr>
                              <w:rPr>
                                <w:rFonts w:cs="Arial"/>
                              </w:rPr>
                            </w:pPr>
                          </w:p>
                          <w:p w14:paraId="3C7B6EAC" w14:textId="77777777" w:rsidR="008F2B8A" w:rsidRDefault="008F2B8A" w:rsidP="0048001B">
                            <w:pPr>
                              <w:rPr>
                                <w:rFonts w:cs="Arial"/>
                              </w:rPr>
                            </w:pPr>
                          </w:p>
                          <w:p w14:paraId="6651A11C" w14:textId="77777777" w:rsidR="008F2B8A" w:rsidRDefault="008F2B8A" w:rsidP="0048001B">
                            <w:pPr>
                              <w:rPr>
                                <w:rFonts w:cs="Arial"/>
                              </w:rPr>
                            </w:pPr>
                          </w:p>
                          <w:p w14:paraId="649EAD33" w14:textId="77777777" w:rsidR="008F2B8A" w:rsidRDefault="008F2B8A" w:rsidP="0048001B">
                            <w:pPr>
                              <w:rPr>
                                <w:rFonts w:cs="Arial"/>
                              </w:rPr>
                            </w:pPr>
                          </w:p>
                          <w:p w14:paraId="36676B4C" w14:textId="77777777" w:rsidR="008F2B8A" w:rsidRDefault="008F2B8A" w:rsidP="0048001B">
                            <w:pPr>
                              <w:rPr>
                                <w:rFonts w:cs="Arial"/>
                              </w:rPr>
                            </w:pPr>
                          </w:p>
                          <w:p w14:paraId="388C206C" w14:textId="77777777" w:rsidR="008F2B8A" w:rsidRDefault="008F2B8A" w:rsidP="0048001B">
                            <w:pPr>
                              <w:rPr>
                                <w:rFonts w:cs="Arial"/>
                              </w:rPr>
                            </w:pPr>
                          </w:p>
                          <w:p w14:paraId="72C49298" w14:textId="77777777" w:rsidR="008F2B8A" w:rsidRDefault="008F2B8A" w:rsidP="0048001B">
                            <w:pPr>
                              <w:rPr>
                                <w:rFonts w:cs="Arial"/>
                              </w:rPr>
                            </w:pPr>
                          </w:p>
                          <w:p w14:paraId="7A38B65E" w14:textId="77777777" w:rsidR="008F2B8A" w:rsidRDefault="008F2B8A" w:rsidP="0048001B">
                            <w:pPr>
                              <w:rPr>
                                <w:rFonts w:cs="Arial"/>
                              </w:rPr>
                            </w:pPr>
                          </w:p>
                          <w:p w14:paraId="6CB93CBE" w14:textId="77777777" w:rsidR="008F2B8A" w:rsidRDefault="008F2B8A" w:rsidP="0048001B">
                            <w:pPr>
                              <w:rPr>
                                <w:rFonts w:cs="Arial"/>
                              </w:rPr>
                            </w:pPr>
                          </w:p>
                          <w:p w14:paraId="195C23F6" w14:textId="77777777" w:rsidR="008F2B8A" w:rsidRDefault="008F2B8A" w:rsidP="0048001B">
                            <w:pPr>
                              <w:rPr>
                                <w:rFonts w:cs="Arial"/>
                              </w:rPr>
                            </w:pPr>
                          </w:p>
                          <w:p w14:paraId="7EDC4D3C" w14:textId="77777777" w:rsidR="008F2B8A" w:rsidRDefault="008F2B8A" w:rsidP="0048001B">
                            <w:pPr>
                              <w:rPr>
                                <w:rFonts w:cs="Arial"/>
                              </w:rPr>
                            </w:pPr>
                          </w:p>
                          <w:p w14:paraId="648BF1D4" w14:textId="77777777" w:rsidR="008F2B8A" w:rsidRDefault="008F2B8A" w:rsidP="0048001B">
                            <w:pPr>
                              <w:rPr>
                                <w:rFonts w:cs="Arial"/>
                              </w:rPr>
                            </w:pPr>
                          </w:p>
                          <w:p w14:paraId="67C935BE" w14:textId="77777777" w:rsidR="008F2B8A" w:rsidRDefault="008F2B8A" w:rsidP="0048001B">
                            <w:pPr>
                              <w:rPr>
                                <w:rFonts w:cs="Arial"/>
                              </w:rPr>
                            </w:pPr>
                          </w:p>
                          <w:p w14:paraId="2D1FB129" w14:textId="77777777" w:rsidR="008F2B8A" w:rsidRDefault="008F2B8A" w:rsidP="0048001B">
                            <w:pPr>
                              <w:rPr>
                                <w:rFonts w:cs="Arial"/>
                              </w:rPr>
                            </w:pPr>
                          </w:p>
                          <w:p w14:paraId="33DC4464" w14:textId="77777777" w:rsidR="008F2B8A" w:rsidRDefault="008F2B8A" w:rsidP="0048001B">
                            <w:pPr>
                              <w:rPr>
                                <w:rFonts w:cs="Arial"/>
                              </w:rPr>
                            </w:pPr>
                          </w:p>
                          <w:p w14:paraId="243889A5" w14:textId="77777777" w:rsidR="008F2B8A" w:rsidRDefault="008F2B8A" w:rsidP="0048001B">
                            <w:pPr>
                              <w:rPr>
                                <w:rFonts w:cs="Arial"/>
                              </w:rPr>
                            </w:pPr>
                          </w:p>
                          <w:p w14:paraId="28054633" w14:textId="77777777" w:rsidR="008F2B8A" w:rsidRDefault="008F2B8A" w:rsidP="0048001B">
                            <w:pPr>
                              <w:rPr>
                                <w:rFonts w:cs="Arial"/>
                              </w:rPr>
                            </w:pPr>
                          </w:p>
                          <w:p w14:paraId="6D62E266" w14:textId="77777777" w:rsidR="008F2B8A" w:rsidRDefault="008F2B8A" w:rsidP="0048001B">
                            <w:pPr>
                              <w:rPr>
                                <w:rFonts w:cs="Arial"/>
                              </w:rPr>
                            </w:pPr>
                          </w:p>
                          <w:p w14:paraId="05945506" w14:textId="77777777" w:rsidR="008F2B8A" w:rsidRDefault="008F2B8A" w:rsidP="0048001B">
                            <w:pPr>
                              <w:rPr>
                                <w:rFonts w:cs="Arial"/>
                              </w:rPr>
                            </w:pPr>
                          </w:p>
                          <w:p w14:paraId="268E854C" w14:textId="77777777" w:rsidR="008F2B8A" w:rsidRDefault="008F2B8A" w:rsidP="0048001B">
                            <w:pPr>
                              <w:rPr>
                                <w:rFonts w:cs="Arial"/>
                              </w:rPr>
                            </w:pPr>
                          </w:p>
                          <w:p w14:paraId="449C7E57" w14:textId="77777777" w:rsidR="008F2B8A" w:rsidRDefault="008F2B8A" w:rsidP="0048001B">
                            <w:pPr>
                              <w:rPr>
                                <w:rFonts w:cs="Arial"/>
                              </w:rPr>
                            </w:pPr>
                          </w:p>
                          <w:p w14:paraId="42A79F41" w14:textId="77777777" w:rsidR="008F2B8A" w:rsidRDefault="008F2B8A" w:rsidP="0048001B">
                            <w:pPr>
                              <w:rPr>
                                <w:rFonts w:cs="Arial"/>
                              </w:rPr>
                            </w:pPr>
                          </w:p>
                          <w:p w14:paraId="33955DAD" w14:textId="77777777" w:rsidR="008F2B8A" w:rsidRDefault="008F2B8A" w:rsidP="0048001B">
                            <w:pPr>
                              <w:rPr>
                                <w:rFonts w:cs="Arial"/>
                              </w:rPr>
                            </w:pPr>
                          </w:p>
                          <w:p w14:paraId="04378041" w14:textId="77777777" w:rsidR="008F2B8A" w:rsidRDefault="008F2B8A" w:rsidP="0048001B">
                            <w:pPr>
                              <w:rPr>
                                <w:rFonts w:cs="Arial"/>
                              </w:rPr>
                            </w:pPr>
                          </w:p>
                          <w:p w14:paraId="603FFF40" w14:textId="77777777" w:rsidR="008F2B8A" w:rsidRDefault="008F2B8A" w:rsidP="0048001B">
                            <w:pPr>
                              <w:rPr>
                                <w:rFonts w:cs="Arial"/>
                              </w:rPr>
                            </w:pPr>
                          </w:p>
                          <w:p w14:paraId="12301896" w14:textId="77777777" w:rsidR="008F2B8A" w:rsidRDefault="008F2B8A" w:rsidP="0048001B">
                            <w:pPr>
                              <w:rPr>
                                <w:rFonts w:cs="Arial"/>
                              </w:rPr>
                            </w:pPr>
                          </w:p>
                          <w:p w14:paraId="5A2C0044" w14:textId="77777777" w:rsidR="008F2B8A" w:rsidRDefault="008F2B8A" w:rsidP="0048001B">
                            <w:pPr>
                              <w:rPr>
                                <w:rFonts w:cs="Arial"/>
                              </w:rPr>
                            </w:pPr>
                          </w:p>
                          <w:p w14:paraId="65131F5F" w14:textId="77777777" w:rsidR="008F2B8A" w:rsidRDefault="008F2B8A" w:rsidP="0048001B">
                            <w:pPr>
                              <w:rPr>
                                <w:rFonts w:cs="Arial"/>
                              </w:rPr>
                            </w:pPr>
                          </w:p>
                          <w:p w14:paraId="29A76438" w14:textId="77777777" w:rsidR="008F2B8A" w:rsidRDefault="008F2B8A" w:rsidP="0048001B">
                            <w:pPr>
                              <w:rPr>
                                <w:rFonts w:cs="Arial"/>
                              </w:rPr>
                            </w:pPr>
                          </w:p>
                          <w:p w14:paraId="15BC709E" w14:textId="77777777" w:rsidR="008F2B8A" w:rsidRDefault="008F2B8A" w:rsidP="0048001B">
                            <w:pPr>
                              <w:rPr>
                                <w:rFonts w:cs="Arial"/>
                              </w:rPr>
                            </w:pPr>
                          </w:p>
                          <w:p w14:paraId="793920AE" w14:textId="77777777" w:rsidR="008F2B8A" w:rsidRDefault="008F2B8A" w:rsidP="0048001B">
                            <w:pPr>
                              <w:rPr>
                                <w:rFonts w:cs="Arial"/>
                              </w:rPr>
                            </w:pPr>
                          </w:p>
                          <w:p w14:paraId="1FA7B7C3" w14:textId="77777777" w:rsidR="008F2B8A" w:rsidRDefault="008F2B8A" w:rsidP="0048001B">
                            <w:pPr>
                              <w:rPr>
                                <w:rFonts w:cs="Arial"/>
                              </w:rPr>
                            </w:pPr>
                          </w:p>
                          <w:p w14:paraId="004173C2" w14:textId="77777777" w:rsidR="008F2B8A" w:rsidRDefault="008F2B8A" w:rsidP="0048001B">
                            <w:pPr>
                              <w:rPr>
                                <w:rFonts w:cs="Arial"/>
                              </w:rPr>
                            </w:pPr>
                          </w:p>
                          <w:p w14:paraId="6A028AA1" w14:textId="77777777" w:rsidR="008F2B8A" w:rsidRDefault="008F2B8A" w:rsidP="0048001B">
                            <w:pPr>
                              <w:rPr>
                                <w:rFonts w:cs="Arial"/>
                              </w:rPr>
                            </w:pPr>
                          </w:p>
                          <w:p w14:paraId="7E8D2252" w14:textId="77777777" w:rsidR="008F2B8A" w:rsidRDefault="008F2B8A" w:rsidP="0048001B">
                            <w:pPr>
                              <w:rPr>
                                <w:rFonts w:cs="Arial"/>
                              </w:rPr>
                            </w:pPr>
                          </w:p>
                          <w:p w14:paraId="076A983B" w14:textId="77777777" w:rsidR="008F2B8A" w:rsidRDefault="008F2B8A" w:rsidP="0048001B">
                            <w:pPr>
                              <w:rPr>
                                <w:rFonts w:cs="Arial"/>
                              </w:rPr>
                            </w:pPr>
                          </w:p>
                          <w:p w14:paraId="1F5ECD67" w14:textId="77777777" w:rsidR="008F2B8A" w:rsidRDefault="008F2B8A" w:rsidP="0048001B">
                            <w:pPr>
                              <w:rPr>
                                <w:rFonts w:cs="Arial"/>
                              </w:rPr>
                            </w:pPr>
                          </w:p>
                          <w:p w14:paraId="12FAA437" w14:textId="77777777" w:rsidR="008F2B8A" w:rsidRDefault="008F2B8A" w:rsidP="0048001B">
                            <w:pPr>
                              <w:rPr>
                                <w:rFonts w:cs="Arial"/>
                              </w:rPr>
                            </w:pPr>
                          </w:p>
                          <w:p w14:paraId="347A8382" w14:textId="77777777" w:rsidR="008F2B8A" w:rsidRDefault="008F2B8A" w:rsidP="0048001B">
                            <w:pPr>
                              <w:rPr>
                                <w:rFonts w:cs="Arial"/>
                              </w:rPr>
                            </w:pPr>
                          </w:p>
                          <w:p w14:paraId="5B13EE89" w14:textId="77777777" w:rsidR="008F2B8A" w:rsidRDefault="008F2B8A" w:rsidP="0048001B">
                            <w:pPr>
                              <w:rPr>
                                <w:rFonts w:cs="Arial"/>
                              </w:rPr>
                            </w:pPr>
                          </w:p>
                          <w:p w14:paraId="26B2F595" w14:textId="77777777" w:rsidR="008F2B8A" w:rsidRDefault="008F2B8A" w:rsidP="0048001B">
                            <w:pPr>
                              <w:rPr>
                                <w:rFonts w:cs="Arial"/>
                              </w:rPr>
                            </w:pPr>
                          </w:p>
                          <w:p w14:paraId="3A84199D" w14:textId="77777777" w:rsidR="008F2B8A" w:rsidRDefault="008F2B8A" w:rsidP="0048001B">
                            <w:pPr>
                              <w:rPr>
                                <w:rFonts w:cs="Arial"/>
                              </w:rPr>
                            </w:pPr>
                          </w:p>
                          <w:p w14:paraId="78D7769F" w14:textId="77777777" w:rsidR="008F2B8A" w:rsidRDefault="008F2B8A" w:rsidP="0048001B">
                            <w:pPr>
                              <w:rPr>
                                <w:rFonts w:cs="Arial"/>
                              </w:rPr>
                            </w:pPr>
                          </w:p>
                          <w:p w14:paraId="7CEEA2C0" w14:textId="77777777" w:rsidR="008F2B8A" w:rsidRDefault="008F2B8A" w:rsidP="0048001B">
                            <w:pPr>
                              <w:rPr>
                                <w:rFonts w:cs="Arial"/>
                              </w:rPr>
                            </w:pPr>
                          </w:p>
                          <w:p w14:paraId="69E69CA7" w14:textId="77777777" w:rsidR="008F2B8A" w:rsidRDefault="008F2B8A" w:rsidP="0048001B">
                            <w:pPr>
                              <w:rPr>
                                <w:rFonts w:cs="Arial"/>
                              </w:rPr>
                            </w:pPr>
                          </w:p>
                          <w:p w14:paraId="4F14AB14" w14:textId="77777777" w:rsidR="008F2B8A" w:rsidRDefault="008F2B8A" w:rsidP="0048001B">
                            <w:pPr>
                              <w:rPr>
                                <w:rFonts w:cs="Arial"/>
                              </w:rPr>
                            </w:pPr>
                          </w:p>
                          <w:p w14:paraId="66F3F422" w14:textId="77777777" w:rsidR="008F2B8A" w:rsidRDefault="008F2B8A" w:rsidP="0048001B">
                            <w:pPr>
                              <w:rPr>
                                <w:rFonts w:cs="Arial"/>
                              </w:rPr>
                            </w:pPr>
                          </w:p>
                          <w:p w14:paraId="37E99C56" w14:textId="77777777" w:rsidR="008F2B8A" w:rsidRDefault="008F2B8A" w:rsidP="0048001B">
                            <w:pPr>
                              <w:rPr>
                                <w:rFonts w:cs="Arial"/>
                              </w:rPr>
                            </w:pPr>
                          </w:p>
                          <w:p w14:paraId="181F5CDF" w14:textId="77777777" w:rsidR="008F2B8A" w:rsidRDefault="008F2B8A" w:rsidP="0048001B">
                            <w:pPr>
                              <w:rPr>
                                <w:rFonts w:cs="Arial"/>
                              </w:rPr>
                            </w:pPr>
                          </w:p>
                          <w:p w14:paraId="063A9162" w14:textId="77777777" w:rsidR="008F2B8A" w:rsidRDefault="008F2B8A" w:rsidP="0048001B">
                            <w:pPr>
                              <w:rPr>
                                <w:rFonts w:cs="Arial"/>
                              </w:rPr>
                            </w:pPr>
                          </w:p>
                          <w:p w14:paraId="0FE82330" w14:textId="77777777" w:rsidR="008F2B8A" w:rsidRDefault="008F2B8A" w:rsidP="0048001B">
                            <w:pPr>
                              <w:rPr>
                                <w:rFonts w:cs="Arial"/>
                              </w:rPr>
                            </w:pPr>
                          </w:p>
                          <w:p w14:paraId="579A9FF5" w14:textId="77777777" w:rsidR="008F2B8A" w:rsidRDefault="008F2B8A" w:rsidP="0048001B">
                            <w:pPr>
                              <w:rPr>
                                <w:rFonts w:cs="Arial"/>
                              </w:rPr>
                            </w:pPr>
                          </w:p>
                          <w:p w14:paraId="61F76AB2" w14:textId="77777777" w:rsidR="008F2B8A" w:rsidRDefault="008F2B8A" w:rsidP="0048001B">
                            <w:pPr>
                              <w:rPr>
                                <w:rFonts w:cs="Arial"/>
                              </w:rPr>
                            </w:pPr>
                          </w:p>
                          <w:p w14:paraId="6BC50FB2" w14:textId="77777777" w:rsidR="008F2B8A" w:rsidRDefault="008F2B8A" w:rsidP="0048001B">
                            <w:pPr>
                              <w:rPr>
                                <w:rFonts w:cs="Arial"/>
                              </w:rPr>
                            </w:pPr>
                          </w:p>
                          <w:p w14:paraId="01F80220" w14:textId="77777777" w:rsidR="008F2B8A" w:rsidRDefault="008F2B8A" w:rsidP="0048001B">
                            <w:pPr>
                              <w:rPr>
                                <w:rFonts w:cs="Arial"/>
                              </w:rPr>
                            </w:pPr>
                          </w:p>
                          <w:p w14:paraId="22762CD1" w14:textId="77777777" w:rsidR="008F2B8A" w:rsidRDefault="008F2B8A" w:rsidP="0048001B">
                            <w:pPr>
                              <w:rPr>
                                <w:rFonts w:cs="Arial"/>
                              </w:rPr>
                            </w:pPr>
                          </w:p>
                          <w:p w14:paraId="2AA20155" w14:textId="77777777" w:rsidR="008F2B8A" w:rsidRDefault="008F2B8A" w:rsidP="0048001B">
                            <w:pPr>
                              <w:rPr>
                                <w:rFonts w:cs="Arial"/>
                              </w:rPr>
                            </w:pPr>
                          </w:p>
                          <w:p w14:paraId="2419D539" w14:textId="77777777" w:rsidR="008F2B8A" w:rsidRDefault="008F2B8A" w:rsidP="0048001B">
                            <w:pPr>
                              <w:rPr>
                                <w:rFonts w:cs="Arial"/>
                              </w:rPr>
                            </w:pPr>
                          </w:p>
                          <w:p w14:paraId="0E15C028" w14:textId="77777777" w:rsidR="008F2B8A" w:rsidRDefault="008F2B8A" w:rsidP="0048001B">
                            <w:pPr>
                              <w:rPr>
                                <w:rFonts w:cs="Arial"/>
                              </w:rPr>
                            </w:pPr>
                          </w:p>
                          <w:p w14:paraId="737966D7" w14:textId="77777777" w:rsidR="008F2B8A" w:rsidRDefault="008F2B8A" w:rsidP="0048001B">
                            <w:pPr>
                              <w:rPr>
                                <w:rFonts w:cs="Arial"/>
                              </w:rPr>
                            </w:pPr>
                          </w:p>
                          <w:p w14:paraId="136B3BAC" w14:textId="77777777" w:rsidR="008F2B8A" w:rsidRDefault="008F2B8A" w:rsidP="0048001B">
                            <w:pPr>
                              <w:rPr>
                                <w:rFonts w:cs="Arial"/>
                              </w:rPr>
                            </w:pPr>
                          </w:p>
                          <w:p w14:paraId="13DCE8D0" w14:textId="77777777" w:rsidR="008F2B8A" w:rsidRDefault="008F2B8A" w:rsidP="0048001B">
                            <w:pPr>
                              <w:rPr>
                                <w:rFonts w:cs="Arial"/>
                              </w:rPr>
                            </w:pPr>
                          </w:p>
                          <w:p w14:paraId="1CDC374D" w14:textId="77777777" w:rsidR="008F2B8A" w:rsidRDefault="008F2B8A" w:rsidP="0048001B">
                            <w:pPr>
                              <w:rPr>
                                <w:rFonts w:cs="Arial"/>
                              </w:rPr>
                            </w:pPr>
                          </w:p>
                          <w:p w14:paraId="4742403E" w14:textId="77777777" w:rsidR="008F2B8A" w:rsidRDefault="008F2B8A" w:rsidP="0048001B">
                            <w:pPr>
                              <w:rPr>
                                <w:rFonts w:cs="Arial"/>
                              </w:rPr>
                            </w:pPr>
                          </w:p>
                          <w:p w14:paraId="53A75800" w14:textId="77777777" w:rsidR="008F2B8A" w:rsidRDefault="008F2B8A" w:rsidP="0048001B">
                            <w:pPr>
                              <w:rPr>
                                <w:rFonts w:cs="Arial"/>
                              </w:rPr>
                            </w:pPr>
                          </w:p>
                          <w:p w14:paraId="55E7CACB" w14:textId="77777777" w:rsidR="008F2B8A" w:rsidRDefault="008F2B8A" w:rsidP="0048001B">
                            <w:pPr>
                              <w:rPr>
                                <w:rFonts w:cs="Arial"/>
                              </w:rPr>
                            </w:pPr>
                          </w:p>
                          <w:p w14:paraId="385BC2EF" w14:textId="77777777" w:rsidR="008F2B8A" w:rsidRDefault="008F2B8A" w:rsidP="0048001B">
                            <w:pPr>
                              <w:rPr>
                                <w:rFonts w:cs="Arial"/>
                              </w:rPr>
                            </w:pPr>
                          </w:p>
                          <w:p w14:paraId="335227F6" w14:textId="77777777" w:rsidR="008F2B8A" w:rsidRDefault="008F2B8A" w:rsidP="0048001B">
                            <w:pPr>
                              <w:rPr>
                                <w:rFonts w:cs="Arial"/>
                              </w:rPr>
                            </w:pPr>
                          </w:p>
                          <w:p w14:paraId="71D3D9BD" w14:textId="77777777" w:rsidR="008F2B8A" w:rsidRDefault="008F2B8A" w:rsidP="0048001B">
                            <w:pPr>
                              <w:rPr>
                                <w:rFonts w:cs="Arial"/>
                              </w:rPr>
                            </w:pPr>
                          </w:p>
                          <w:p w14:paraId="67550B8A" w14:textId="77777777" w:rsidR="008F2B8A" w:rsidRDefault="008F2B8A" w:rsidP="0048001B">
                            <w:pPr>
                              <w:rPr>
                                <w:rFonts w:cs="Arial"/>
                              </w:rPr>
                            </w:pPr>
                          </w:p>
                          <w:p w14:paraId="44A88BEB" w14:textId="77777777" w:rsidR="008F2B8A" w:rsidRDefault="008F2B8A" w:rsidP="0048001B">
                            <w:pPr>
                              <w:rPr>
                                <w:rFonts w:cs="Arial"/>
                              </w:rPr>
                            </w:pPr>
                          </w:p>
                          <w:p w14:paraId="110C8799" w14:textId="77777777" w:rsidR="008F2B8A" w:rsidRDefault="008F2B8A" w:rsidP="0048001B">
                            <w:pPr>
                              <w:rPr>
                                <w:rFonts w:cs="Arial"/>
                              </w:rPr>
                            </w:pPr>
                          </w:p>
                          <w:p w14:paraId="28BAA82A" w14:textId="77777777" w:rsidR="008F2B8A" w:rsidRDefault="008F2B8A" w:rsidP="0048001B">
                            <w:pPr>
                              <w:rPr>
                                <w:rFonts w:cs="Arial"/>
                              </w:rPr>
                            </w:pPr>
                          </w:p>
                          <w:p w14:paraId="1BD213D9" w14:textId="77777777" w:rsidR="008F2B8A" w:rsidRDefault="008F2B8A" w:rsidP="0048001B">
                            <w:pPr>
                              <w:rPr>
                                <w:rFonts w:cs="Arial"/>
                              </w:rPr>
                            </w:pPr>
                          </w:p>
                          <w:p w14:paraId="65503556" w14:textId="77777777" w:rsidR="008F2B8A" w:rsidRDefault="008F2B8A" w:rsidP="0048001B">
                            <w:pPr>
                              <w:rPr>
                                <w:rFonts w:cs="Arial"/>
                              </w:rPr>
                            </w:pPr>
                          </w:p>
                          <w:p w14:paraId="511B0559" w14:textId="77777777" w:rsidR="008F2B8A" w:rsidRDefault="008F2B8A" w:rsidP="0048001B">
                            <w:pPr>
                              <w:rPr>
                                <w:rFonts w:cs="Arial"/>
                              </w:rPr>
                            </w:pPr>
                          </w:p>
                          <w:p w14:paraId="14A910C2" w14:textId="77777777" w:rsidR="008F2B8A" w:rsidRDefault="008F2B8A" w:rsidP="0048001B">
                            <w:pPr>
                              <w:rPr>
                                <w:rFonts w:cs="Arial"/>
                              </w:rPr>
                            </w:pPr>
                          </w:p>
                          <w:p w14:paraId="34F4ABC2" w14:textId="77777777" w:rsidR="008F2B8A" w:rsidRDefault="008F2B8A" w:rsidP="0048001B">
                            <w:pPr>
                              <w:rPr>
                                <w:rFonts w:cs="Arial"/>
                              </w:rPr>
                            </w:pPr>
                          </w:p>
                          <w:p w14:paraId="296DFDAE" w14:textId="77777777" w:rsidR="008F2B8A" w:rsidRDefault="008F2B8A" w:rsidP="0048001B">
                            <w:pPr>
                              <w:rPr>
                                <w:rFonts w:cs="Arial"/>
                              </w:rPr>
                            </w:pPr>
                          </w:p>
                          <w:p w14:paraId="7BA9CBA2" w14:textId="77777777" w:rsidR="008F2B8A" w:rsidRDefault="008F2B8A" w:rsidP="0048001B">
                            <w:pPr>
                              <w:rPr>
                                <w:rFonts w:cs="Arial"/>
                              </w:rPr>
                            </w:pPr>
                          </w:p>
                          <w:p w14:paraId="3BF5F45F" w14:textId="77777777" w:rsidR="008F2B8A" w:rsidRDefault="008F2B8A" w:rsidP="0048001B">
                            <w:pPr>
                              <w:rPr>
                                <w:rFonts w:cs="Arial"/>
                              </w:rPr>
                            </w:pPr>
                          </w:p>
                          <w:p w14:paraId="65ACB75A" w14:textId="77777777" w:rsidR="008F2B8A" w:rsidRDefault="008F2B8A" w:rsidP="0048001B">
                            <w:pPr>
                              <w:rPr>
                                <w:rFonts w:cs="Arial"/>
                              </w:rPr>
                            </w:pPr>
                          </w:p>
                          <w:p w14:paraId="2E02E58B" w14:textId="77777777" w:rsidR="008F2B8A" w:rsidRDefault="008F2B8A" w:rsidP="0048001B">
                            <w:pPr>
                              <w:rPr>
                                <w:rFonts w:cs="Arial"/>
                              </w:rPr>
                            </w:pPr>
                          </w:p>
                          <w:p w14:paraId="402CC3E9" w14:textId="77777777" w:rsidR="008F2B8A" w:rsidRDefault="008F2B8A" w:rsidP="0048001B">
                            <w:pPr>
                              <w:rPr>
                                <w:rFonts w:cs="Arial"/>
                              </w:rPr>
                            </w:pPr>
                          </w:p>
                          <w:p w14:paraId="1064A740" w14:textId="77777777" w:rsidR="008F2B8A" w:rsidRDefault="008F2B8A" w:rsidP="0048001B">
                            <w:pPr>
                              <w:rPr>
                                <w:rFonts w:cs="Arial"/>
                              </w:rPr>
                            </w:pPr>
                          </w:p>
                          <w:p w14:paraId="0071016B" w14:textId="77777777" w:rsidR="008F2B8A" w:rsidRDefault="008F2B8A" w:rsidP="0048001B">
                            <w:pPr>
                              <w:rPr>
                                <w:rFonts w:cs="Arial"/>
                              </w:rPr>
                            </w:pPr>
                          </w:p>
                          <w:p w14:paraId="0A501E12" w14:textId="77777777" w:rsidR="008F2B8A" w:rsidRDefault="008F2B8A" w:rsidP="0048001B">
                            <w:pPr>
                              <w:rPr>
                                <w:rFonts w:cs="Arial"/>
                              </w:rPr>
                            </w:pPr>
                          </w:p>
                          <w:p w14:paraId="3E9E54DC" w14:textId="77777777" w:rsidR="008F2B8A" w:rsidRDefault="008F2B8A" w:rsidP="0048001B">
                            <w:pPr>
                              <w:rPr>
                                <w:rFonts w:cs="Arial"/>
                              </w:rPr>
                            </w:pPr>
                          </w:p>
                          <w:p w14:paraId="5B2A435D" w14:textId="77777777" w:rsidR="008F2B8A" w:rsidRDefault="008F2B8A" w:rsidP="0048001B">
                            <w:pPr>
                              <w:rPr>
                                <w:rFonts w:cs="Arial"/>
                              </w:rPr>
                            </w:pPr>
                          </w:p>
                          <w:p w14:paraId="7F673B38" w14:textId="77777777" w:rsidR="008F2B8A" w:rsidRDefault="008F2B8A" w:rsidP="0048001B">
                            <w:pPr>
                              <w:rPr>
                                <w:rFonts w:cs="Arial"/>
                              </w:rPr>
                            </w:pPr>
                          </w:p>
                          <w:p w14:paraId="3657DDE3" w14:textId="77777777" w:rsidR="008F2B8A" w:rsidRDefault="008F2B8A" w:rsidP="0048001B">
                            <w:pPr>
                              <w:rPr>
                                <w:rFonts w:cs="Arial"/>
                              </w:rPr>
                            </w:pPr>
                          </w:p>
                          <w:p w14:paraId="63E821C2" w14:textId="77777777" w:rsidR="008F2B8A" w:rsidRDefault="008F2B8A" w:rsidP="0048001B">
                            <w:pPr>
                              <w:rPr>
                                <w:rFonts w:cs="Arial"/>
                              </w:rPr>
                            </w:pPr>
                          </w:p>
                          <w:p w14:paraId="5B63F694" w14:textId="77777777" w:rsidR="008F2B8A" w:rsidRDefault="008F2B8A" w:rsidP="0048001B">
                            <w:pPr>
                              <w:rPr>
                                <w:rFonts w:cs="Arial"/>
                              </w:rPr>
                            </w:pPr>
                          </w:p>
                          <w:p w14:paraId="24F76335" w14:textId="77777777" w:rsidR="008F2B8A" w:rsidRDefault="008F2B8A" w:rsidP="0048001B">
                            <w:pPr>
                              <w:rPr>
                                <w:rFonts w:cs="Arial"/>
                              </w:rPr>
                            </w:pPr>
                          </w:p>
                          <w:p w14:paraId="41A5C11E" w14:textId="77777777" w:rsidR="008F2B8A" w:rsidRDefault="008F2B8A" w:rsidP="0048001B">
                            <w:pPr>
                              <w:rPr>
                                <w:rFonts w:cs="Arial"/>
                              </w:rPr>
                            </w:pPr>
                          </w:p>
                          <w:p w14:paraId="0EEE8613" w14:textId="77777777" w:rsidR="008F2B8A" w:rsidRDefault="008F2B8A" w:rsidP="0048001B">
                            <w:pPr>
                              <w:rPr>
                                <w:rFonts w:cs="Arial"/>
                              </w:rPr>
                            </w:pPr>
                          </w:p>
                          <w:p w14:paraId="6F9A4923" w14:textId="77777777" w:rsidR="008F2B8A" w:rsidRDefault="008F2B8A" w:rsidP="0048001B">
                            <w:pPr>
                              <w:rPr>
                                <w:rFonts w:cs="Arial"/>
                              </w:rPr>
                            </w:pPr>
                          </w:p>
                          <w:p w14:paraId="0CF4B370" w14:textId="77777777" w:rsidR="008F2B8A" w:rsidRDefault="008F2B8A" w:rsidP="0048001B">
                            <w:pPr>
                              <w:rPr>
                                <w:rFonts w:cs="Arial"/>
                              </w:rPr>
                            </w:pPr>
                          </w:p>
                          <w:p w14:paraId="22947C92" w14:textId="77777777" w:rsidR="008F2B8A" w:rsidRDefault="008F2B8A" w:rsidP="0048001B">
                            <w:pPr>
                              <w:rPr>
                                <w:rFonts w:cs="Arial"/>
                              </w:rPr>
                            </w:pPr>
                          </w:p>
                          <w:p w14:paraId="357BBF50" w14:textId="77777777" w:rsidR="008F2B8A" w:rsidRDefault="008F2B8A" w:rsidP="0048001B">
                            <w:pPr>
                              <w:rPr>
                                <w:rFonts w:cs="Arial"/>
                              </w:rPr>
                            </w:pPr>
                          </w:p>
                          <w:p w14:paraId="67672478" w14:textId="77777777" w:rsidR="008F2B8A" w:rsidRDefault="008F2B8A" w:rsidP="0048001B">
                            <w:pPr>
                              <w:rPr>
                                <w:rFonts w:cs="Arial"/>
                              </w:rPr>
                            </w:pPr>
                          </w:p>
                          <w:p w14:paraId="7AEF0993" w14:textId="77777777" w:rsidR="008F2B8A" w:rsidRDefault="008F2B8A" w:rsidP="0048001B">
                            <w:pPr>
                              <w:rPr>
                                <w:rFonts w:cs="Arial"/>
                              </w:rPr>
                            </w:pPr>
                          </w:p>
                          <w:p w14:paraId="3F4F4184" w14:textId="77777777" w:rsidR="008F2B8A" w:rsidRDefault="008F2B8A" w:rsidP="0048001B">
                            <w:pPr>
                              <w:rPr>
                                <w:rFonts w:cs="Arial"/>
                              </w:rPr>
                            </w:pPr>
                          </w:p>
                          <w:p w14:paraId="5E913B32" w14:textId="77777777" w:rsidR="008F2B8A" w:rsidRDefault="008F2B8A" w:rsidP="0048001B">
                            <w:pPr>
                              <w:rPr>
                                <w:rFonts w:cs="Arial"/>
                              </w:rPr>
                            </w:pPr>
                          </w:p>
                          <w:p w14:paraId="0498C9A1" w14:textId="77777777" w:rsidR="008F2B8A" w:rsidRDefault="008F2B8A" w:rsidP="0048001B">
                            <w:pPr>
                              <w:rPr>
                                <w:rFonts w:cs="Arial"/>
                              </w:rPr>
                            </w:pPr>
                          </w:p>
                          <w:p w14:paraId="747BDE81" w14:textId="77777777" w:rsidR="008F2B8A" w:rsidRDefault="008F2B8A" w:rsidP="0048001B">
                            <w:pPr>
                              <w:rPr>
                                <w:rFonts w:cs="Arial"/>
                              </w:rPr>
                            </w:pPr>
                          </w:p>
                          <w:p w14:paraId="4F1403D5" w14:textId="77777777" w:rsidR="008F2B8A" w:rsidRDefault="008F2B8A" w:rsidP="0048001B">
                            <w:pPr>
                              <w:rPr>
                                <w:rFonts w:cs="Arial"/>
                              </w:rPr>
                            </w:pPr>
                          </w:p>
                          <w:p w14:paraId="4DE3DDB7" w14:textId="77777777" w:rsidR="008F2B8A" w:rsidRDefault="008F2B8A" w:rsidP="0048001B">
                            <w:pPr>
                              <w:rPr>
                                <w:rFonts w:cs="Arial"/>
                              </w:rPr>
                            </w:pPr>
                          </w:p>
                          <w:p w14:paraId="39BD9F6E" w14:textId="77777777" w:rsidR="008F2B8A" w:rsidRDefault="008F2B8A" w:rsidP="0048001B">
                            <w:pPr>
                              <w:rPr>
                                <w:rFonts w:cs="Arial"/>
                              </w:rPr>
                            </w:pPr>
                          </w:p>
                          <w:p w14:paraId="3A9A12A8" w14:textId="77777777" w:rsidR="008F2B8A" w:rsidRDefault="008F2B8A" w:rsidP="0048001B">
                            <w:pPr>
                              <w:rPr>
                                <w:rFonts w:cs="Arial"/>
                              </w:rPr>
                            </w:pPr>
                          </w:p>
                          <w:p w14:paraId="43CA8CC0" w14:textId="77777777" w:rsidR="008F2B8A" w:rsidRDefault="008F2B8A" w:rsidP="0048001B">
                            <w:pPr>
                              <w:rPr>
                                <w:rFonts w:cs="Arial"/>
                              </w:rPr>
                            </w:pPr>
                          </w:p>
                          <w:p w14:paraId="4C8673CC" w14:textId="77777777" w:rsidR="008F2B8A" w:rsidRDefault="008F2B8A" w:rsidP="0048001B">
                            <w:pPr>
                              <w:rPr>
                                <w:rFonts w:cs="Arial"/>
                              </w:rPr>
                            </w:pPr>
                          </w:p>
                          <w:p w14:paraId="5D152EFA" w14:textId="77777777" w:rsidR="008F2B8A" w:rsidRDefault="008F2B8A" w:rsidP="0048001B">
                            <w:pPr>
                              <w:rPr>
                                <w:rFonts w:cs="Arial"/>
                              </w:rPr>
                            </w:pPr>
                          </w:p>
                          <w:p w14:paraId="10B80CCF" w14:textId="77777777" w:rsidR="008F2B8A" w:rsidRDefault="008F2B8A" w:rsidP="0048001B">
                            <w:pPr>
                              <w:rPr>
                                <w:rFonts w:cs="Arial"/>
                              </w:rPr>
                            </w:pPr>
                          </w:p>
                          <w:p w14:paraId="7FD00875" w14:textId="77777777" w:rsidR="008F2B8A" w:rsidRDefault="008F2B8A" w:rsidP="0048001B">
                            <w:pPr>
                              <w:rPr>
                                <w:rFonts w:cs="Arial"/>
                              </w:rPr>
                            </w:pPr>
                          </w:p>
                          <w:p w14:paraId="6AE17799" w14:textId="77777777" w:rsidR="008F2B8A" w:rsidRDefault="008F2B8A" w:rsidP="0048001B">
                            <w:pPr>
                              <w:rPr>
                                <w:rFonts w:cs="Arial"/>
                              </w:rPr>
                            </w:pPr>
                          </w:p>
                          <w:p w14:paraId="66B6159A" w14:textId="77777777" w:rsidR="008F2B8A" w:rsidRDefault="008F2B8A" w:rsidP="0048001B">
                            <w:pPr>
                              <w:rPr>
                                <w:rFonts w:cs="Arial"/>
                              </w:rPr>
                            </w:pPr>
                          </w:p>
                          <w:p w14:paraId="726799DF" w14:textId="77777777" w:rsidR="008F2B8A" w:rsidRDefault="008F2B8A" w:rsidP="0048001B">
                            <w:pPr>
                              <w:rPr>
                                <w:rFonts w:cs="Arial"/>
                              </w:rPr>
                            </w:pPr>
                          </w:p>
                          <w:p w14:paraId="0B86F38E" w14:textId="77777777" w:rsidR="008F2B8A" w:rsidRDefault="008F2B8A" w:rsidP="0048001B">
                            <w:pPr>
                              <w:rPr>
                                <w:rFonts w:cs="Arial"/>
                              </w:rPr>
                            </w:pPr>
                          </w:p>
                          <w:p w14:paraId="533A45A8" w14:textId="77777777" w:rsidR="008F2B8A" w:rsidRDefault="008F2B8A" w:rsidP="0048001B">
                            <w:pPr>
                              <w:rPr>
                                <w:rFonts w:cs="Arial"/>
                              </w:rPr>
                            </w:pPr>
                          </w:p>
                          <w:p w14:paraId="7D8F2B46" w14:textId="77777777" w:rsidR="008F2B8A" w:rsidRDefault="008F2B8A" w:rsidP="0048001B">
                            <w:pPr>
                              <w:rPr>
                                <w:rFonts w:cs="Arial"/>
                              </w:rPr>
                            </w:pPr>
                          </w:p>
                          <w:p w14:paraId="787C162F" w14:textId="77777777" w:rsidR="008F2B8A" w:rsidRDefault="008F2B8A" w:rsidP="0048001B">
                            <w:pPr>
                              <w:rPr>
                                <w:rFonts w:cs="Arial"/>
                              </w:rPr>
                            </w:pPr>
                          </w:p>
                          <w:p w14:paraId="4B6C0FB8" w14:textId="77777777" w:rsidR="008F2B8A" w:rsidRDefault="008F2B8A" w:rsidP="0048001B">
                            <w:pPr>
                              <w:rPr>
                                <w:rFonts w:cs="Arial"/>
                              </w:rPr>
                            </w:pPr>
                          </w:p>
                          <w:p w14:paraId="0BA3EF6C" w14:textId="77777777" w:rsidR="008F2B8A" w:rsidRDefault="008F2B8A" w:rsidP="0048001B">
                            <w:pPr>
                              <w:rPr>
                                <w:rFonts w:cs="Arial"/>
                              </w:rPr>
                            </w:pPr>
                          </w:p>
                          <w:p w14:paraId="2B24B317" w14:textId="77777777" w:rsidR="008F2B8A" w:rsidRDefault="008F2B8A" w:rsidP="0048001B">
                            <w:pPr>
                              <w:rPr>
                                <w:rFonts w:cs="Arial"/>
                              </w:rPr>
                            </w:pPr>
                          </w:p>
                          <w:p w14:paraId="39F73D51" w14:textId="77777777" w:rsidR="008F2B8A" w:rsidRDefault="008F2B8A" w:rsidP="0048001B">
                            <w:pPr>
                              <w:rPr>
                                <w:rFonts w:cs="Arial"/>
                              </w:rPr>
                            </w:pPr>
                          </w:p>
                          <w:p w14:paraId="5CF81C99" w14:textId="77777777" w:rsidR="008F2B8A" w:rsidRDefault="008F2B8A" w:rsidP="0048001B">
                            <w:pPr>
                              <w:rPr>
                                <w:rFonts w:cs="Arial"/>
                              </w:rPr>
                            </w:pPr>
                          </w:p>
                          <w:p w14:paraId="356E010F" w14:textId="77777777" w:rsidR="008F2B8A" w:rsidRDefault="008F2B8A" w:rsidP="0048001B">
                            <w:pPr>
                              <w:rPr>
                                <w:rFonts w:cs="Arial"/>
                              </w:rPr>
                            </w:pPr>
                          </w:p>
                          <w:p w14:paraId="582B705E" w14:textId="77777777" w:rsidR="008F2B8A" w:rsidRDefault="008F2B8A" w:rsidP="0048001B">
                            <w:pPr>
                              <w:rPr>
                                <w:rFonts w:cs="Arial"/>
                              </w:rPr>
                            </w:pPr>
                          </w:p>
                          <w:p w14:paraId="1582B0C6" w14:textId="77777777" w:rsidR="008F2B8A" w:rsidRDefault="008F2B8A" w:rsidP="0048001B">
                            <w:pPr>
                              <w:rPr>
                                <w:rFonts w:cs="Arial"/>
                              </w:rPr>
                            </w:pPr>
                          </w:p>
                          <w:p w14:paraId="51C4619D" w14:textId="77777777" w:rsidR="008F2B8A" w:rsidRDefault="008F2B8A" w:rsidP="0048001B">
                            <w:pPr>
                              <w:rPr>
                                <w:rFonts w:cs="Arial"/>
                              </w:rPr>
                            </w:pPr>
                          </w:p>
                          <w:p w14:paraId="75E19B06" w14:textId="77777777" w:rsidR="008F2B8A" w:rsidRDefault="008F2B8A" w:rsidP="0048001B">
                            <w:pPr>
                              <w:rPr>
                                <w:rFonts w:cs="Arial"/>
                              </w:rPr>
                            </w:pPr>
                          </w:p>
                          <w:p w14:paraId="6B0530F5" w14:textId="77777777" w:rsidR="008F2B8A" w:rsidRDefault="008F2B8A" w:rsidP="0048001B">
                            <w:pPr>
                              <w:rPr>
                                <w:rFonts w:cs="Arial"/>
                              </w:rPr>
                            </w:pPr>
                          </w:p>
                          <w:p w14:paraId="413429E7" w14:textId="77777777" w:rsidR="008F2B8A" w:rsidRDefault="008F2B8A" w:rsidP="0048001B">
                            <w:pPr>
                              <w:rPr>
                                <w:rFonts w:cs="Arial"/>
                              </w:rPr>
                            </w:pPr>
                          </w:p>
                          <w:p w14:paraId="09386959" w14:textId="77777777" w:rsidR="008F2B8A" w:rsidRDefault="008F2B8A" w:rsidP="0048001B">
                            <w:pPr>
                              <w:rPr>
                                <w:rFonts w:cs="Arial"/>
                              </w:rPr>
                            </w:pPr>
                          </w:p>
                          <w:p w14:paraId="542E3A6C" w14:textId="77777777" w:rsidR="008F2B8A" w:rsidRDefault="008F2B8A" w:rsidP="0048001B">
                            <w:pPr>
                              <w:rPr>
                                <w:rFonts w:cs="Arial"/>
                              </w:rPr>
                            </w:pPr>
                          </w:p>
                          <w:p w14:paraId="0C8418D4" w14:textId="77777777" w:rsidR="008F2B8A" w:rsidRDefault="008F2B8A" w:rsidP="0048001B">
                            <w:pPr>
                              <w:rPr>
                                <w:rFonts w:cs="Arial"/>
                              </w:rPr>
                            </w:pPr>
                          </w:p>
                          <w:p w14:paraId="42B93D74" w14:textId="77777777" w:rsidR="008F2B8A" w:rsidRDefault="008F2B8A" w:rsidP="0048001B">
                            <w:pPr>
                              <w:rPr>
                                <w:rFonts w:cs="Arial"/>
                              </w:rPr>
                            </w:pPr>
                          </w:p>
                          <w:p w14:paraId="57776D12" w14:textId="77777777" w:rsidR="008F2B8A" w:rsidRDefault="008F2B8A" w:rsidP="0048001B">
                            <w:pPr>
                              <w:rPr>
                                <w:rFonts w:cs="Arial"/>
                              </w:rPr>
                            </w:pPr>
                          </w:p>
                          <w:p w14:paraId="1BA034E4" w14:textId="77777777" w:rsidR="008F2B8A" w:rsidRDefault="008F2B8A" w:rsidP="0048001B">
                            <w:pPr>
                              <w:rPr>
                                <w:rFonts w:cs="Arial"/>
                              </w:rPr>
                            </w:pPr>
                          </w:p>
                          <w:p w14:paraId="6C19D123" w14:textId="77777777" w:rsidR="008F2B8A" w:rsidRDefault="008F2B8A" w:rsidP="0048001B">
                            <w:pPr>
                              <w:rPr>
                                <w:rFonts w:cs="Arial"/>
                              </w:rPr>
                            </w:pPr>
                          </w:p>
                          <w:p w14:paraId="35792267" w14:textId="77777777" w:rsidR="008F2B8A" w:rsidRDefault="008F2B8A" w:rsidP="0048001B">
                            <w:pPr>
                              <w:rPr>
                                <w:rFonts w:cs="Arial"/>
                              </w:rPr>
                            </w:pPr>
                          </w:p>
                          <w:p w14:paraId="03299879" w14:textId="77777777" w:rsidR="008F2B8A" w:rsidRDefault="008F2B8A" w:rsidP="0048001B">
                            <w:pPr>
                              <w:rPr>
                                <w:rFonts w:cs="Arial"/>
                              </w:rPr>
                            </w:pPr>
                          </w:p>
                          <w:p w14:paraId="6DCAFF45" w14:textId="77777777" w:rsidR="008F2B8A" w:rsidRDefault="008F2B8A" w:rsidP="0048001B">
                            <w:pPr>
                              <w:rPr>
                                <w:rFonts w:cs="Arial"/>
                              </w:rPr>
                            </w:pPr>
                          </w:p>
                          <w:p w14:paraId="1FAFE571" w14:textId="77777777" w:rsidR="008F2B8A" w:rsidRDefault="008F2B8A" w:rsidP="0048001B">
                            <w:pPr>
                              <w:rPr>
                                <w:rFonts w:cs="Arial"/>
                              </w:rPr>
                            </w:pPr>
                          </w:p>
                          <w:p w14:paraId="3A01F5B2" w14:textId="77777777" w:rsidR="008F2B8A" w:rsidRDefault="008F2B8A" w:rsidP="0048001B">
                            <w:pPr>
                              <w:rPr>
                                <w:rFonts w:cs="Arial"/>
                              </w:rPr>
                            </w:pPr>
                          </w:p>
                          <w:p w14:paraId="783B78BD" w14:textId="77777777" w:rsidR="008F2B8A" w:rsidRDefault="008F2B8A" w:rsidP="0048001B">
                            <w:pPr>
                              <w:rPr>
                                <w:rFonts w:cs="Arial"/>
                              </w:rPr>
                            </w:pPr>
                          </w:p>
                          <w:p w14:paraId="1C93EB04" w14:textId="77777777" w:rsidR="008F2B8A" w:rsidRDefault="008F2B8A" w:rsidP="0048001B">
                            <w:pPr>
                              <w:rPr>
                                <w:rFonts w:cs="Arial"/>
                              </w:rPr>
                            </w:pPr>
                          </w:p>
                          <w:p w14:paraId="71ABB1C5" w14:textId="77777777" w:rsidR="008F2B8A" w:rsidRDefault="008F2B8A" w:rsidP="0048001B">
                            <w:pPr>
                              <w:rPr>
                                <w:rFonts w:cs="Arial"/>
                              </w:rPr>
                            </w:pPr>
                          </w:p>
                          <w:p w14:paraId="62CFD10B" w14:textId="77777777" w:rsidR="008F2B8A" w:rsidRDefault="008F2B8A" w:rsidP="0048001B">
                            <w:pPr>
                              <w:rPr>
                                <w:rFonts w:cs="Arial"/>
                              </w:rPr>
                            </w:pPr>
                          </w:p>
                          <w:p w14:paraId="59938436" w14:textId="77777777" w:rsidR="008F2B8A" w:rsidRDefault="008F2B8A" w:rsidP="0048001B">
                            <w:pPr>
                              <w:rPr>
                                <w:rFonts w:cs="Arial"/>
                              </w:rPr>
                            </w:pPr>
                          </w:p>
                          <w:p w14:paraId="0B43F711" w14:textId="77777777" w:rsidR="008F2B8A" w:rsidRDefault="008F2B8A" w:rsidP="0048001B">
                            <w:pPr>
                              <w:rPr>
                                <w:rFonts w:cs="Arial"/>
                              </w:rPr>
                            </w:pPr>
                          </w:p>
                          <w:p w14:paraId="496A0CC9" w14:textId="77777777" w:rsidR="008F2B8A" w:rsidRDefault="008F2B8A" w:rsidP="0048001B">
                            <w:pPr>
                              <w:rPr>
                                <w:rFonts w:cs="Arial"/>
                              </w:rPr>
                            </w:pPr>
                          </w:p>
                          <w:p w14:paraId="04794B0C" w14:textId="77777777" w:rsidR="008F2B8A" w:rsidRDefault="008F2B8A" w:rsidP="0048001B">
                            <w:pPr>
                              <w:rPr>
                                <w:rFonts w:cs="Arial"/>
                              </w:rPr>
                            </w:pPr>
                          </w:p>
                          <w:p w14:paraId="3C40BE89" w14:textId="77777777" w:rsidR="008F2B8A" w:rsidRDefault="008F2B8A" w:rsidP="0048001B">
                            <w:pPr>
                              <w:rPr>
                                <w:rFonts w:cs="Arial"/>
                              </w:rPr>
                            </w:pPr>
                          </w:p>
                          <w:p w14:paraId="1ADA69EF" w14:textId="77777777" w:rsidR="008F2B8A" w:rsidRDefault="008F2B8A" w:rsidP="0048001B">
                            <w:pPr>
                              <w:rPr>
                                <w:rFonts w:cs="Arial"/>
                              </w:rPr>
                            </w:pPr>
                          </w:p>
                          <w:p w14:paraId="481EB956" w14:textId="77777777" w:rsidR="008F2B8A" w:rsidRDefault="008F2B8A" w:rsidP="0048001B">
                            <w:pPr>
                              <w:rPr>
                                <w:rFonts w:cs="Arial"/>
                              </w:rPr>
                            </w:pPr>
                          </w:p>
                          <w:p w14:paraId="5DB8E4F8" w14:textId="77777777" w:rsidR="008F2B8A" w:rsidRDefault="008F2B8A" w:rsidP="0048001B">
                            <w:pPr>
                              <w:rPr>
                                <w:rFonts w:cs="Arial"/>
                              </w:rPr>
                            </w:pPr>
                          </w:p>
                          <w:p w14:paraId="1934D7EF" w14:textId="77777777" w:rsidR="008F2B8A" w:rsidRDefault="008F2B8A" w:rsidP="0048001B">
                            <w:pPr>
                              <w:rPr>
                                <w:rFonts w:cs="Arial"/>
                              </w:rPr>
                            </w:pPr>
                          </w:p>
                          <w:p w14:paraId="1B4CBD80" w14:textId="77777777" w:rsidR="008F2B8A" w:rsidRDefault="008F2B8A" w:rsidP="0048001B">
                            <w:pPr>
                              <w:rPr>
                                <w:rFonts w:cs="Arial"/>
                              </w:rPr>
                            </w:pPr>
                          </w:p>
                          <w:p w14:paraId="6A0E8A86" w14:textId="77777777" w:rsidR="008F2B8A" w:rsidRDefault="008F2B8A" w:rsidP="0048001B">
                            <w:pPr>
                              <w:rPr>
                                <w:rFonts w:cs="Arial"/>
                              </w:rPr>
                            </w:pPr>
                          </w:p>
                          <w:p w14:paraId="4AE52B45" w14:textId="77777777" w:rsidR="008F2B8A" w:rsidRDefault="008F2B8A" w:rsidP="0048001B">
                            <w:pPr>
                              <w:rPr>
                                <w:rFonts w:cs="Arial"/>
                              </w:rPr>
                            </w:pPr>
                          </w:p>
                          <w:p w14:paraId="54B9C1D1" w14:textId="77777777" w:rsidR="008F2B8A" w:rsidRDefault="008F2B8A" w:rsidP="0048001B">
                            <w:pPr>
                              <w:rPr>
                                <w:rFonts w:cs="Arial"/>
                              </w:rPr>
                            </w:pPr>
                          </w:p>
                          <w:p w14:paraId="754D6143" w14:textId="77777777" w:rsidR="008F2B8A" w:rsidRDefault="008F2B8A" w:rsidP="0048001B">
                            <w:pPr>
                              <w:rPr>
                                <w:rFonts w:cs="Arial"/>
                              </w:rPr>
                            </w:pPr>
                          </w:p>
                          <w:p w14:paraId="34994E96" w14:textId="77777777" w:rsidR="008F2B8A" w:rsidRDefault="008F2B8A" w:rsidP="0048001B">
                            <w:pPr>
                              <w:rPr>
                                <w:rFonts w:cs="Arial"/>
                              </w:rPr>
                            </w:pPr>
                          </w:p>
                          <w:p w14:paraId="7868A515" w14:textId="77777777" w:rsidR="008F2B8A" w:rsidRDefault="008F2B8A" w:rsidP="0048001B">
                            <w:pPr>
                              <w:rPr>
                                <w:rFonts w:cs="Arial"/>
                              </w:rPr>
                            </w:pPr>
                          </w:p>
                          <w:p w14:paraId="6192199A" w14:textId="77777777" w:rsidR="008F2B8A" w:rsidRDefault="008F2B8A" w:rsidP="0048001B">
                            <w:pPr>
                              <w:rPr>
                                <w:rFonts w:cs="Arial"/>
                              </w:rPr>
                            </w:pPr>
                          </w:p>
                          <w:p w14:paraId="3CED1644" w14:textId="77777777" w:rsidR="008F2B8A" w:rsidRDefault="008F2B8A" w:rsidP="0048001B">
                            <w:pPr>
                              <w:rPr>
                                <w:rFonts w:cs="Arial"/>
                              </w:rPr>
                            </w:pPr>
                          </w:p>
                          <w:p w14:paraId="6E7C0910" w14:textId="77777777" w:rsidR="008F2B8A" w:rsidRDefault="008F2B8A" w:rsidP="0048001B">
                            <w:pPr>
                              <w:rPr>
                                <w:rFonts w:cs="Arial"/>
                              </w:rPr>
                            </w:pPr>
                          </w:p>
                          <w:p w14:paraId="2774AD44" w14:textId="77777777" w:rsidR="008F2B8A" w:rsidRDefault="008F2B8A" w:rsidP="0048001B">
                            <w:pPr>
                              <w:rPr>
                                <w:rFonts w:cs="Arial"/>
                              </w:rPr>
                            </w:pPr>
                          </w:p>
                          <w:p w14:paraId="4227C652" w14:textId="77777777" w:rsidR="008F2B8A" w:rsidRDefault="008F2B8A" w:rsidP="0048001B">
                            <w:pPr>
                              <w:rPr>
                                <w:rFonts w:cs="Arial"/>
                              </w:rPr>
                            </w:pPr>
                          </w:p>
                          <w:p w14:paraId="0AF00F9C" w14:textId="77777777" w:rsidR="008F2B8A" w:rsidRDefault="008F2B8A" w:rsidP="0048001B">
                            <w:pPr>
                              <w:rPr>
                                <w:rFonts w:cs="Arial"/>
                              </w:rPr>
                            </w:pPr>
                          </w:p>
                          <w:p w14:paraId="369382A7" w14:textId="77777777" w:rsidR="008F2B8A" w:rsidRDefault="008F2B8A" w:rsidP="0048001B">
                            <w:pPr>
                              <w:rPr>
                                <w:rFonts w:cs="Arial"/>
                              </w:rPr>
                            </w:pPr>
                          </w:p>
                          <w:p w14:paraId="5408163C" w14:textId="77777777" w:rsidR="008F2B8A" w:rsidRDefault="008F2B8A" w:rsidP="0048001B">
                            <w:pPr>
                              <w:rPr>
                                <w:rFonts w:cs="Arial"/>
                              </w:rPr>
                            </w:pPr>
                          </w:p>
                          <w:p w14:paraId="5549E645" w14:textId="77777777" w:rsidR="008F2B8A" w:rsidRDefault="008F2B8A" w:rsidP="0048001B">
                            <w:pPr>
                              <w:rPr>
                                <w:rFonts w:cs="Arial"/>
                              </w:rPr>
                            </w:pPr>
                          </w:p>
                          <w:p w14:paraId="0F13C32E" w14:textId="77777777" w:rsidR="008F2B8A" w:rsidRDefault="008F2B8A" w:rsidP="0048001B">
                            <w:pPr>
                              <w:rPr>
                                <w:rFonts w:cs="Arial"/>
                              </w:rPr>
                            </w:pPr>
                          </w:p>
                          <w:p w14:paraId="04337496" w14:textId="77777777" w:rsidR="008F2B8A" w:rsidRDefault="008F2B8A" w:rsidP="0048001B">
                            <w:pPr>
                              <w:rPr>
                                <w:rFonts w:cs="Arial"/>
                              </w:rPr>
                            </w:pPr>
                          </w:p>
                          <w:p w14:paraId="450C4CCC" w14:textId="77777777" w:rsidR="008F2B8A" w:rsidRDefault="008F2B8A" w:rsidP="0048001B">
                            <w:pPr>
                              <w:rPr>
                                <w:rFonts w:cs="Arial"/>
                              </w:rPr>
                            </w:pPr>
                          </w:p>
                          <w:p w14:paraId="03EB11B1" w14:textId="77777777" w:rsidR="008F2B8A" w:rsidRDefault="008F2B8A" w:rsidP="0048001B">
                            <w:pPr>
                              <w:rPr>
                                <w:rFonts w:cs="Arial"/>
                              </w:rPr>
                            </w:pPr>
                          </w:p>
                          <w:p w14:paraId="6C127622" w14:textId="77777777" w:rsidR="008F2B8A" w:rsidRDefault="008F2B8A" w:rsidP="0048001B">
                            <w:pPr>
                              <w:rPr>
                                <w:rFonts w:cs="Arial"/>
                              </w:rPr>
                            </w:pPr>
                          </w:p>
                          <w:p w14:paraId="1B4AF775" w14:textId="77777777" w:rsidR="008F2B8A" w:rsidRDefault="008F2B8A" w:rsidP="0048001B">
                            <w:pPr>
                              <w:rPr>
                                <w:rFonts w:cs="Arial"/>
                              </w:rPr>
                            </w:pPr>
                          </w:p>
                          <w:p w14:paraId="2603F5C8" w14:textId="77777777" w:rsidR="008F2B8A" w:rsidRDefault="008F2B8A" w:rsidP="0048001B">
                            <w:pPr>
                              <w:rPr>
                                <w:rFonts w:cs="Arial"/>
                              </w:rPr>
                            </w:pPr>
                          </w:p>
                          <w:p w14:paraId="00F8CEEE" w14:textId="77777777" w:rsidR="008F2B8A" w:rsidRDefault="008F2B8A" w:rsidP="0048001B">
                            <w:pPr>
                              <w:rPr>
                                <w:rFonts w:cs="Arial"/>
                              </w:rPr>
                            </w:pPr>
                          </w:p>
                          <w:p w14:paraId="642728B2" w14:textId="77777777" w:rsidR="008F2B8A" w:rsidRDefault="008F2B8A" w:rsidP="0048001B">
                            <w:pPr>
                              <w:rPr>
                                <w:rFonts w:cs="Arial"/>
                              </w:rPr>
                            </w:pPr>
                          </w:p>
                          <w:p w14:paraId="4D512342" w14:textId="77777777" w:rsidR="008F2B8A" w:rsidRDefault="008F2B8A" w:rsidP="0048001B">
                            <w:pPr>
                              <w:rPr>
                                <w:rFonts w:cs="Arial"/>
                              </w:rPr>
                            </w:pPr>
                          </w:p>
                          <w:p w14:paraId="3CC2842D" w14:textId="77777777" w:rsidR="008F2B8A" w:rsidRDefault="008F2B8A" w:rsidP="0048001B">
                            <w:pPr>
                              <w:rPr>
                                <w:rFonts w:cs="Arial"/>
                              </w:rPr>
                            </w:pPr>
                          </w:p>
                          <w:p w14:paraId="0D558D17" w14:textId="77777777" w:rsidR="008F2B8A" w:rsidRDefault="008F2B8A" w:rsidP="0048001B">
                            <w:pPr>
                              <w:rPr>
                                <w:rFonts w:cs="Arial"/>
                              </w:rPr>
                            </w:pPr>
                          </w:p>
                          <w:p w14:paraId="26125D8F" w14:textId="77777777" w:rsidR="008F2B8A" w:rsidRDefault="008F2B8A" w:rsidP="0048001B">
                            <w:pPr>
                              <w:rPr>
                                <w:rFonts w:cs="Arial"/>
                              </w:rPr>
                            </w:pPr>
                          </w:p>
                          <w:p w14:paraId="299C0540" w14:textId="77777777" w:rsidR="008F2B8A" w:rsidRDefault="008F2B8A" w:rsidP="0048001B">
                            <w:pPr>
                              <w:rPr>
                                <w:rFonts w:cs="Arial"/>
                              </w:rPr>
                            </w:pPr>
                          </w:p>
                          <w:p w14:paraId="61823AF8" w14:textId="77777777" w:rsidR="008F2B8A" w:rsidRDefault="008F2B8A" w:rsidP="0048001B">
                            <w:pPr>
                              <w:rPr>
                                <w:rFonts w:cs="Arial"/>
                              </w:rPr>
                            </w:pPr>
                          </w:p>
                          <w:p w14:paraId="5C1D2A50" w14:textId="77777777" w:rsidR="008F2B8A" w:rsidRDefault="008F2B8A" w:rsidP="0048001B">
                            <w:pPr>
                              <w:rPr>
                                <w:rFonts w:cs="Arial"/>
                              </w:rPr>
                            </w:pPr>
                          </w:p>
                          <w:p w14:paraId="65ED2051" w14:textId="77777777" w:rsidR="008F2B8A" w:rsidRDefault="008F2B8A" w:rsidP="0048001B">
                            <w:pPr>
                              <w:rPr>
                                <w:rFonts w:cs="Arial"/>
                              </w:rPr>
                            </w:pPr>
                          </w:p>
                          <w:p w14:paraId="54FDBAC9" w14:textId="77777777" w:rsidR="008F2B8A" w:rsidRDefault="008F2B8A" w:rsidP="0048001B">
                            <w:pPr>
                              <w:rPr>
                                <w:rFonts w:cs="Arial"/>
                              </w:rPr>
                            </w:pPr>
                          </w:p>
                          <w:p w14:paraId="24F3986C" w14:textId="77777777" w:rsidR="008F2B8A" w:rsidRDefault="008F2B8A" w:rsidP="0048001B">
                            <w:pPr>
                              <w:rPr>
                                <w:rFonts w:cs="Arial"/>
                              </w:rPr>
                            </w:pPr>
                          </w:p>
                          <w:p w14:paraId="302B3430" w14:textId="77777777" w:rsidR="008F2B8A" w:rsidRDefault="008F2B8A" w:rsidP="0048001B">
                            <w:pPr>
                              <w:rPr>
                                <w:rFonts w:cs="Arial"/>
                              </w:rPr>
                            </w:pPr>
                          </w:p>
                          <w:p w14:paraId="047DDDD2" w14:textId="77777777" w:rsidR="008F2B8A" w:rsidRDefault="008F2B8A" w:rsidP="0048001B">
                            <w:pPr>
                              <w:rPr>
                                <w:rFonts w:cs="Arial"/>
                              </w:rPr>
                            </w:pPr>
                          </w:p>
                          <w:p w14:paraId="6BB38698" w14:textId="77777777" w:rsidR="008F2B8A" w:rsidRDefault="008F2B8A" w:rsidP="0048001B">
                            <w:pPr>
                              <w:rPr>
                                <w:rFonts w:cs="Arial"/>
                              </w:rPr>
                            </w:pPr>
                          </w:p>
                          <w:p w14:paraId="613F7618" w14:textId="77777777" w:rsidR="008F2B8A" w:rsidRDefault="008F2B8A" w:rsidP="0048001B">
                            <w:pPr>
                              <w:rPr>
                                <w:rFonts w:cs="Arial"/>
                              </w:rPr>
                            </w:pPr>
                          </w:p>
                          <w:p w14:paraId="5AA260BE" w14:textId="77777777" w:rsidR="008F2B8A" w:rsidRDefault="008F2B8A" w:rsidP="0048001B">
                            <w:pPr>
                              <w:rPr>
                                <w:rFonts w:cs="Arial"/>
                              </w:rPr>
                            </w:pPr>
                          </w:p>
                          <w:p w14:paraId="226633B0" w14:textId="77777777" w:rsidR="008F2B8A" w:rsidRDefault="008F2B8A" w:rsidP="0048001B">
                            <w:pPr>
                              <w:rPr>
                                <w:rFonts w:cs="Arial"/>
                              </w:rPr>
                            </w:pPr>
                          </w:p>
                          <w:p w14:paraId="45D9B889" w14:textId="77777777" w:rsidR="008F2B8A" w:rsidRDefault="008F2B8A" w:rsidP="0048001B">
                            <w:pPr>
                              <w:rPr>
                                <w:rFonts w:cs="Arial"/>
                              </w:rPr>
                            </w:pPr>
                          </w:p>
                          <w:p w14:paraId="4C893231" w14:textId="77777777" w:rsidR="008F2B8A" w:rsidRDefault="008F2B8A" w:rsidP="0048001B">
                            <w:pPr>
                              <w:rPr>
                                <w:rFonts w:cs="Arial"/>
                              </w:rPr>
                            </w:pPr>
                          </w:p>
                          <w:p w14:paraId="46575426" w14:textId="77777777" w:rsidR="008F2B8A" w:rsidRDefault="008F2B8A" w:rsidP="0048001B">
                            <w:pPr>
                              <w:rPr>
                                <w:rFonts w:cs="Arial"/>
                              </w:rPr>
                            </w:pPr>
                          </w:p>
                          <w:p w14:paraId="1F44012F" w14:textId="77777777" w:rsidR="008F2B8A" w:rsidRDefault="008F2B8A" w:rsidP="0048001B">
                            <w:pPr>
                              <w:rPr>
                                <w:rFonts w:cs="Arial"/>
                              </w:rPr>
                            </w:pPr>
                          </w:p>
                          <w:p w14:paraId="0EEE3794" w14:textId="77777777" w:rsidR="008F2B8A" w:rsidRDefault="008F2B8A" w:rsidP="0048001B">
                            <w:pPr>
                              <w:rPr>
                                <w:rFonts w:cs="Arial"/>
                              </w:rPr>
                            </w:pPr>
                          </w:p>
                          <w:p w14:paraId="63D6D186" w14:textId="77777777" w:rsidR="008F2B8A" w:rsidRDefault="008F2B8A" w:rsidP="0048001B">
                            <w:pPr>
                              <w:rPr>
                                <w:rFonts w:cs="Arial"/>
                              </w:rPr>
                            </w:pPr>
                          </w:p>
                          <w:p w14:paraId="4330FAB0" w14:textId="77777777" w:rsidR="008F2B8A" w:rsidRDefault="008F2B8A" w:rsidP="0048001B">
                            <w:pPr>
                              <w:rPr>
                                <w:rFonts w:cs="Arial"/>
                              </w:rPr>
                            </w:pPr>
                          </w:p>
                          <w:p w14:paraId="490E1930" w14:textId="77777777" w:rsidR="008F2B8A" w:rsidRDefault="008F2B8A" w:rsidP="0048001B">
                            <w:pPr>
                              <w:rPr>
                                <w:rFonts w:cs="Arial"/>
                              </w:rPr>
                            </w:pPr>
                          </w:p>
                          <w:p w14:paraId="3CE92BD1" w14:textId="77777777" w:rsidR="008F2B8A" w:rsidRDefault="008F2B8A" w:rsidP="0048001B">
                            <w:pPr>
                              <w:rPr>
                                <w:rFonts w:cs="Arial"/>
                              </w:rPr>
                            </w:pPr>
                          </w:p>
                          <w:p w14:paraId="5842C18C" w14:textId="77777777" w:rsidR="008F2B8A" w:rsidRDefault="008F2B8A" w:rsidP="0048001B">
                            <w:pPr>
                              <w:rPr>
                                <w:rFonts w:cs="Arial"/>
                              </w:rPr>
                            </w:pPr>
                          </w:p>
                          <w:p w14:paraId="140802C9" w14:textId="77777777" w:rsidR="008F2B8A" w:rsidRDefault="008F2B8A" w:rsidP="0048001B">
                            <w:pPr>
                              <w:rPr>
                                <w:rFonts w:cs="Arial"/>
                              </w:rPr>
                            </w:pPr>
                          </w:p>
                          <w:p w14:paraId="125F9437" w14:textId="77777777" w:rsidR="008F2B8A" w:rsidRDefault="008F2B8A" w:rsidP="0048001B">
                            <w:pPr>
                              <w:rPr>
                                <w:rFonts w:cs="Arial"/>
                              </w:rPr>
                            </w:pPr>
                          </w:p>
                          <w:p w14:paraId="77C5C87C" w14:textId="77777777" w:rsidR="008F2B8A" w:rsidRDefault="008F2B8A" w:rsidP="0048001B">
                            <w:pPr>
                              <w:rPr>
                                <w:rFonts w:cs="Arial"/>
                              </w:rPr>
                            </w:pPr>
                          </w:p>
                          <w:p w14:paraId="79A93A53" w14:textId="77777777" w:rsidR="008F2B8A" w:rsidRDefault="008F2B8A" w:rsidP="0048001B">
                            <w:pPr>
                              <w:rPr>
                                <w:rFonts w:cs="Arial"/>
                              </w:rPr>
                            </w:pPr>
                          </w:p>
                          <w:p w14:paraId="6C2F76F7" w14:textId="77777777" w:rsidR="008F2B8A" w:rsidRDefault="008F2B8A" w:rsidP="0048001B">
                            <w:pPr>
                              <w:rPr>
                                <w:rFonts w:cs="Arial"/>
                              </w:rPr>
                            </w:pPr>
                          </w:p>
                          <w:p w14:paraId="73F3C276" w14:textId="77777777" w:rsidR="008F2B8A" w:rsidRDefault="008F2B8A" w:rsidP="0048001B">
                            <w:pPr>
                              <w:rPr>
                                <w:rFonts w:cs="Arial"/>
                              </w:rPr>
                            </w:pPr>
                          </w:p>
                          <w:p w14:paraId="697815E3" w14:textId="77777777" w:rsidR="008F2B8A" w:rsidRDefault="008F2B8A" w:rsidP="0048001B">
                            <w:pPr>
                              <w:rPr>
                                <w:rFonts w:cs="Arial"/>
                              </w:rPr>
                            </w:pPr>
                          </w:p>
                          <w:p w14:paraId="3EEC8A65" w14:textId="77777777" w:rsidR="008F2B8A" w:rsidRDefault="008F2B8A" w:rsidP="0048001B">
                            <w:pPr>
                              <w:rPr>
                                <w:rFonts w:cs="Arial"/>
                              </w:rPr>
                            </w:pPr>
                          </w:p>
                          <w:p w14:paraId="138611DF" w14:textId="77777777" w:rsidR="008F2B8A" w:rsidRDefault="008F2B8A" w:rsidP="0048001B">
                            <w:pPr>
                              <w:rPr>
                                <w:rFonts w:cs="Arial"/>
                              </w:rPr>
                            </w:pPr>
                          </w:p>
                          <w:p w14:paraId="19684EF0" w14:textId="77777777" w:rsidR="008F2B8A" w:rsidRDefault="008F2B8A" w:rsidP="0048001B">
                            <w:pPr>
                              <w:rPr>
                                <w:rFonts w:cs="Arial"/>
                              </w:rPr>
                            </w:pPr>
                          </w:p>
                          <w:p w14:paraId="51A90622" w14:textId="77777777" w:rsidR="008F2B8A" w:rsidRDefault="008F2B8A" w:rsidP="0048001B">
                            <w:pPr>
                              <w:rPr>
                                <w:rFonts w:cs="Arial"/>
                              </w:rPr>
                            </w:pPr>
                          </w:p>
                          <w:p w14:paraId="5C5D21FD" w14:textId="77777777" w:rsidR="008F2B8A" w:rsidRDefault="008F2B8A" w:rsidP="0048001B">
                            <w:pPr>
                              <w:rPr>
                                <w:rFonts w:cs="Arial"/>
                              </w:rPr>
                            </w:pPr>
                          </w:p>
                          <w:p w14:paraId="7BEDC65E" w14:textId="77777777" w:rsidR="008F2B8A" w:rsidRDefault="008F2B8A" w:rsidP="0048001B">
                            <w:pPr>
                              <w:rPr>
                                <w:rFonts w:cs="Arial"/>
                              </w:rPr>
                            </w:pPr>
                          </w:p>
                          <w:p w14:paraId="6BDFEDB8" w14:textId="77777777" w:rsidR="008F2B8A" w:rsidRDefault="008F2B8A" w:rsidP="0048001B">
                            <w:pPr>
                              <w:rPr>
                                <w:rFonts w:cs="Arial"/>
                              </w:rPr>
                            </w:pPr>
                          </w:p>
                          <w:p w14:paraId="08AFA981" w14:textId="77777777" w:rsidR="008F2B8A" w:rsidRDefault="008F2B8A" w:rsidP="0048001B">
                            <w:pPr>
                              <w:rPr>
                                <w:rFonts w:cs="Arial"/>
                              </w:rPr>
                            </w:pPr>
                          </w:p>
                          <w:p w14:paraId="56065E81" w14:textId="77777777" w:rsidR="008F2B8A" w:rsidRDefault="008F2B8A" w:rsidP="0048001B">
                            <w:pPr>
                              <w:rPr>
                                <w:rFonts w:cs="Arial"/>
                              </w:rPr>
                            </w:pPr>
                          </w:p>
                          <w:p w14:paraId="4D644DE2" w14:textId="77777777" w:rsidR="008F2B8A" w:rsidRDefault="008F2B8A" w:rsidP="0048001B">
                            <w:pPr>
                              <w:rPr>
                                <w:rFonts w:cs="Arial"/>
                              </w:rPr>
                            </w:pPr>
                          </w:p>
                          <w:p w14:paraId="1C0CBAD5" w14:textId="77777777" w:rsidR="008F2B8A" w:rsidRDefault="008F2B8A" w:rsidP="0048001B">
                            <w:pPr>
                              <w:rPr>
                                <w:rFonts w:cs="Arial"/>
                              </w:rPr>
                            </w:pPr>
                          </w:p>
                          <w:p w14:paraId="2F684E27" w14:textId="77777777" w:rsidR="008F2B8A" w:rsidRDefault="008F2B8A" w:rsidP="0048001B">
                            <w:pPr>
                              <w:rPr>
                                <w:rFonts w:cs="Arial"/>
                              </w:rPr>
                            </w:pPr>
                          </w:p>
                          <w:p w14:paraId="4F8B00AA" w14:textId="77777777" w:rsidR="008F2B8A" w:rsidRDefault="008F2B8A" w:rsidP="0048001B">
                            <w:pPr>
                              <w:rPr>
                                <w:rFonts w:cs="Arial"/>
                              </w:rPr>
                            </w:pPr>
                          </w:p>
                          <w:p w14:paraId="22A55313" w14:textId="77777777" w:rsidR="008F2B8A" w:rsidRDefault="008F2B8A" w:rsidP="0048001B">
                            <w:pPr>
                              <w:rPr>
                                <w:rFonts w:cs="Arial"/>
                              </w:rPr>
                            </w:pPr>
                          </w:p>
                          <w:p w14:paraId="3B70C729" w14:textId="77777777" w:rsidR="008F2B8A" w:rsidRDefault="008F2B8A" w:rsidP="0048001B">
                            <w:pPr>
                              <w:rPr>
                                <w:rFonts w:cs="Arial"/>
                              </w:rPr>
                            </w:pPr>
                          </w:p>
                          <w:p w14:paraId="70953FC4" w14:textId="77777777" w:rsidR="008F2B8A" w:rsidRDefault="008F2B8A" w:rsidP="0048001B">
                            <w:pPr>
                              <w:rPr>
                                <w:rFonts w:cs="Arial"/>
                              </w:rPr>
                            </w:pPr>
                          </w:p>
                          <w:p w14:paraId="28BC342C" w14:textId="77777777" w:rsidR="008F2B8A" w:rsidRDefault="008F2B8A" w:rsidP="0048001B">
                            <w:pPr>
                              <w:rPr>
                                <w:rFonts w:cs="Arial"/>
                              </w:rPr>
                            </w:pPr>
                          </w:p>
                          <w:p w14:paraId="572A3A19" w14:textId="77777777" w:rsidR="008F2B8A" w:rsidRDefault="008F2B8A" w:rsidP="0048001B">
                            <w:pPr>
                              <w:rPr>
                                <w:rFonts w:cs="Arial"/>
                              </w:rPr>
                            </w:pPr>
                          </w:p>
                          <w:p w14:paraId="0A03C12E" w14:textId="77777777" w:rsidR="008F2B8A" w:rsidRDefault="008F2B8A" w:rsidP="0048001B">
                            <w:pPr>
                              <w:rPr>
                                <w:rFonts w:cs="Arial"/>
                              </w:rPr>
                            </w:pPr>
                          </w:p>
                          <w:p w14:paraId="4D16AAFF" w14:textId="77777777" w:rsidR="008F2B8A" w:rsidRDefault="008F2B8A" w:rsidP="0048001B">
                            <w:pPr>
                              <w:rPr>
                                <w:rFonts w:cs="Arial"/>
                              </w:rPr>
                            </w:pPr>
                          </w:p>
                          <w:p w14:paraId="79AAD5B2" w14:textId="77777777" w:rsidR="008F2B8A" w:rsidRDefault="008F2B8A" w:rsidP="0048001B">
                            <w:pPr>
                              <w:rPr>
                                <w:rFonts w:cs="Arial"/>
                              </w:rPr>
                            </w:pPr>
                          </w:p>
                          <w:p w14:paraId="29D4FE6F" w14:textId="77777777" w:rsidR="008F2B8A" w:rsidRDefault="008F2B8A" w:rsidP="0048001B">
                            <w:pPr>
                              <w:rPr>
                                <w:rFonts w:cs="Arial"/>
                              </w:rPr>
                            </w:pPr>
                          </w:p>
                          <w:p w14:paraId="6B31AA09" w14:textId="77777777" w:rsidR="008F2B8A" w:rsidRDefault="008F2B8A" w:rsidP="0048001B">
                            <w:pPr>
                              <w:rPr>
                                <w:rFonts w:cs="Arial"/>
                              </w:rPr>
                            </w:pPr>
                          </w:p>
                          <w:p w14:paraId="6B550092" w14:textId="77777777" w:rsidR="008F2B8A" w:rsidRDefault="008F2B8A" w:rsidP="0048001B">
                            <w:pPr>
                              <w:rPr>
                                <w:rFonts w:cs="Arial"/>
                              </w:rPr>
                            </w:pPr>
                          </w:p>
                          <w:p w14:paraId="3703D10F" w14:textId="77777777" w:rsidR="008F2B8A" w:rsidRDefault="008F2B8A" w:rsidP="0048001B">
                            <w:pPr>
                              <w:rPr>
                                <w:rFonts w:cs="Arial"/>
                              </w:rPr>
                            </w:pPr>
                          </w:p>
                          <w:p w14:paraId="2877F535" w14:textId="77777777" w:rsidR="008F2B8A" w:rsidRDefault="008F2B8A" w:rsidP="0048001B">
                            <w:pPr>
                              <w:rPr>
                                <w:rFonts w:cs="Arial"/>
                              </w:rPr>
                            </w:pPr>
                          </w:p>
                          <w:p w14:paraId="1D06B40B" w14:textId="77777777" w:rsidR="008F2B8A" w:rsidRDefault="008F2B8A" w:rsidP="0048001B">
                            <w:pPr>
                              <w:rPr>
                                <w:rFonts w:cs="Arial"/>
                              </w:rPr>
                            </w:pPr>
                          </w:p>
                          <w:p w14:paraId="2535CFE8" w14:textId="77777777" w:rsidR="008F2B8A" w:rsidRDefault="008F2B8A" w:rsidP="0048001B">
                            <w:pPr>
                              <w:rPr>
                                <w:rFonts w:cs="Arial"/>
                              </w:rPr>
                            </w:pPr>
                          </w:p>
                          <w:p w14:paraId="1C75BCD1" w14:textId="77777777" w:rsidR="008F2B8A" w:rsidRDefault="008F2B8A" w:rsidP="0048001B">
                            <w:pPr>
                              <w:rPr>
                                <w:rFonts w:cs="Arial"/>
                              </w:rPr>
                            </w:pPr>
                          </w:p>
                          <w:p w14:paraId="6BD966FB" w14:textId="77777777" w:rsidR="008F2B8A" w:rsidRDefault="008F2B8A" w:rsidP="0048001B">
                            <w:pPr>
                              <w:rPr>
                                <w:rFonts w:cs="Arial"/>
                              </w:rPr>
                            </w:pPr>
                          </w:p>
                          <w:p w14:paraId="0E5088D9" w14:textId="77777777" w:rsidR="008F2B8A" w:rsidRDefault="008F2B8A" w:rsidP="0048001B">
                            <w:pPr>
                              <w:rPr>
                                <w:rFonts w:cs="Arial"/>
                              </w:rPr>
                            </w:pPr>
                          </w:p>
                          <w:p w14:paraId="429EA268" w14:textId="77777777" w:rsidR="008F2B8A" w:rsidRDefault="008F2B8A" w:rsidP="0048001B">
                            <w:pPr>
                              <w:rPr>
                                <w:rFonts w:cs="Arial"/>
                              </w:rPr>
                            </w:pPr>
                          </w:p>
                          <w:p w14:paraId="5AC944C0" w14:textId="77777777" w:rsidR="008F2B8A" w:rsidRDefault="008F2B8A" w:rsidP="0048001B">
                            <w:pPr>
                              <w:rPr>
                                <w:rFonts w:cs="Arial"/>
                              </w:rPr>
                            </w:pPr>
                          </w:p>
                          <w:p w14:paraId="765F52D6" w14:textId="77777777" w:rsidR="008F2B8A" w:rsidRDefault="008F2B8A" w:rsidP="0048001B">
                            <w:pPr>
                              <w:rPr>
                                <w:rFonts w:cs="Arial"/>
                              </w:rPr>
                            </w:pPr>
                          </w:p>
                          <w:p w14:paraId="41F9DAD2" w14:textId="77777777" w:rsidR="008F2B8A" w:rsidRDefault="008F2B8A" w:rsidP="0048001B">
                            <w:pPr>
                              <w:rPr>
                                <w:rFonts w:cs="Arial"/>
                              </w:rPr>
                            </w:pPr>
                          </w:p>
                          <w:p w14:paraId="294C8687" w14:textId="77777777" w:rsidR="008F2B8A" w:rsidRDefault="008F2B8A" w:rsidP="0048001B">
                            <w:pPr>
                              <w:rPr>
                                <w:rFonts w:cs="Arial"/>
                              </w:rPr>
                            </w:pPr>
                          </w:p>
                          <w:p w14:paraId="77D1B385" w14:textId="77777777" w:rsidR="008F2B8A" w:rsidRDefault="008F2B8A" w:rsidP="0048001B">
                            <w:pPr>
                              <w:rPr>
                                <w:rFonts w:cs="Arial"/>
                              </w:rPr>
                            </w:pPr>
                          </w:p>
                          <w:p w14:paraId="42E0E449" w14:textId="77777777" w:rsidR="008F2B8A" w:rsidRDefault="008F2B8A" w:rsidP="0048001B">
                            <w:pPr>
                              <w:rPr>
                                <w:rFonts w:cs="Arial"/>
                              </w:rPr>
                            </w:pPr>
                          </w:p>
                          <w:p w14:paraId="48A29ECF" w14:textId="77777777" w:rsidR="008F2B8A" w:rsidRDefault="008F2B8A" w:rsidP="0048001B">
                            <w:pPr>
                              <w:rPr>
                                <w:rFonts w:cs="Arial"/>
                              </w:rPr>
                            </w:pPr>
                          </w:p>
                          <w:p w14:paraId="21B34052" w14:textId="77777777" w:rsidR="008F2B8A" w:rsidRDefault="008F2B8A" w:rsidP="0048001B">
                            <w:pPr>
                              <w:rPr>
                                <w:rFonts w:cs="Arial"/>
                              </w:rPr>
                            </w:pPr>
                          </w:p>
                          <w:p w14:paraId="74B74A73" w14:textId="77777777" w:rsidR="008F2B8A" w:rsidRDefault="008F2B8A" w:rsidP="0048001B">
                            <w:pPr>
                              <w:rPr>
                                <w:rFonts w:cs="Arial"/>
                              </w:rPr>
                            </w:pPr>
                          </w:p>
                          <w:p w14:paraId="36B0149D" w14:textId="77777777" w:rsidR="008F2B8A" w:rsidRDefault="008F2B8A" w:rsidP="0048001B">
                            <w:pPr>
                              <w:rPr>
                                <w:rFonts w:cs="Arial"/>
                              </w:rPr>
                            </w:pPr>
                          </w:p>
                          <w:p w14:paraId="1C13A82C" w14:textId="77777777" w:rsidR="008F2B8A" w:rsidRDefault="008F2B8A" w:rsidP="0048001B">
                            <w:pPr>
                              <w:rPr>
                                <w:rFonts w:cs="Arial"/>
                              </w:rPr>
                            </w:pPr>
                          </w:p>
                          <w:p w14:paraId="3927715B" w14:textId="77777777" w:rsidR="008F2B8A" w:rsidRDefault="008F2B8A" w:rsidP="0048001B">
                            <w:pPr>
                              <w:rPr>
                                <w:rFonts w:cs="Arial"/>
                              </w:rPr>
                            </w:pPr>
                          </w:p>
                          <w:p w14:paraId="393493F0" w14:textId="77777777" w:rsidR="008F2B8A" w:rsidRDefault="008F2B8A" w:rsidP="0048001B">
                            <w:pPr>
                              <w:rPr>
                                <w:rFonts w:cs="Arial"/>
                              </w:rPr>
                            </w:pPr>
                          </w:p>
                          <w:p w14:paraId="311C3CE6" w14:textId="77777777" w:rsidR="008F2B8A" w:rsidRDefault="008F2B8A" w:rsidP="0048001B">
                            <w:pPr>
                              <w:rPr>
                                <w:rFonts w:cs="Arial"/>
                              </w:rPr>
                            </w:pPr>
                          </w:p>
                          <w:p w14:paraId="23590DD0" w14:textId="77777777" w:rsidR="008F2B8A" w:rsidRDefault="008F2B8A" w:rsidP="0048001B">
                            <w:pPr>
                              <w:rPr>
                                <w:rFonts w:cs="Arial"/>
                              </w:rPr>
                            </w:pPr>
                          </w:p>
                          <w:p w14:paraId="2A739844" w14:textId="77777777" w:rsidR="008F2B8A" w:rsidRDefault="008F2B8A" w:rsidP="0048001B">
                            <w:pPr>
                              <w:rPr>
                                <w:rFonts w:cs="Arial"/>
                              </w:rPr>
                            </w:pPr>
                          </w:p>
                          <w:p w14:paraId="2FA528EB" w14:textId="77777777" w:rsidR="008F2B8A" w:rsidRDefault="008F2B8A" w:rsidP="0048001B">
                            <w:pPr>
                              <w:rPr>
                                <w:rFonts w:cs="Arial"/>
                              </w:rPr>
                            </w:pPr>
                          </w:p>
                          <w:p w14:paraId="6E1F8C65" w14:textId="77777777" w:rsidR="008F2B8A" w:rsidRDefault="008F2B8A" w:rsidP="0048001B">
                            <w:pPr>
                              <w:rPr>
                                <w:rFonts w:cs="Arial"/>
                              </w:rPr>
                            </w:pPr>
                          </w:p>
                          <w:p w14:paraId="4B59F467" w14:textId="77777777" w:rsidR="008F2B8A" w:rsidRDefault="008F2B8A" w:rsidP="0048001B">
                            <w:pPr>
                              <w:rPr>
                                <w:rFonts w:cs="Arial"/>
                              </w:rPr>
                            </w:pPr>
                          </w:p>
                          <w:p w14:paraId="5501FB0B" w14:textId="77777777" w:rsidR="008F2B8A" w:rsidRDefault="008F2B8A" w:rsidP="0048001B">
                            <w:pPr>
                              <w:rPr>
                                <w:rFonts w:cs="Arial"/>
                              </w:rPr>
                            </w:pPr>
                          </w:p>
                          <w:p w14:paraId="4808B6DA" w14:textId="77777777" w:rsidR="008F2B8A" w:rsidRDefault="008F2B8A" w:rsidP="0048001B">
                            <w:pPr>
                              <w:rPr>
                                <w:rFonts w:cs="Arial"/>
                              </w:rPr>
                            </w:pPr>
                          </w:p>
                          <w:p w14:paraId="115BAB94" w14:textId="77777777" w:rsidR="008F2B8A" w:rsidRDefault="008F2B8A" w:rsidP="0048001B">
                            <w:pPr>
                              <w:rPr>
                                <w:rFonts w:cs="Arial"/>
                              </w:rPr>
                            </w:pPr>
                          </w:p>
                          <w:p w14:paraId="04D21334" w14:textId="77777777" w:rsidR="008F2B8A" w:rsidRDefault="008F2B8A" w:rsidP="0048001B">
                            <w:pPr>
                              <w:rPr>
                                <w:rFonts w:cs="Arial"/>
                              </w:rPr>
                            </w:pPr>
                          </w:p>
                          <w:p w14:paraId="0A375B7B" w14:textId="77777777" w:rsidR="008F2B8A" w:rsidRDefault="008F2B8A" w:rsidP="0048001B">
                            <w:pPr>
                              <w:rPr>
                                <w:rFonts w:cs="Arial"/>
                              </w:rPr>
                            </w:pPr>
                          </w:p>
                          <w:p w14:paraId="08BD29E5" w14:textId="77777777" w:rsidR="008F2B8A" w:rsidRDefault="008F2B8A" w:rsidP="0048001B">
                            <w:pPr>
                              <w:rPr>
                                <w:rFonts w:cs="Arial"/>
                              </w:rPr>
                            </w:pPr>
                          </w:p>
                          <w:p w14:paraId="5BFCF01C" w14:textId="77777777" w:rsidR="008F2B8A" w:rsidRDefault="008F2B8A" w:rsidP="0048001B">
                            <w:pPr>
                              <w:rPr>
                                <w:rFonts w:cs="Arial"/>
                              </w:rPr>
                            </w:pPr>
                          </w:p>
                          <w:p w14:paraId="11944BAD" w14:textId="77777777" w:rsidR="008F2B8A" w:rsidRDefault="008F2B8A" w:rsidP="0048001B">
                            <w:pPr>
                              <w:rPr>
                                <w:rFonts w:cs="Arial"/>
                              </w:rPr>
                            </w:pPr>
                          </w:p>
                          <w:p w14:paraId="0127D5BD" w14:textId="77777777" w:rsidR="008F2B8A" w:rsidRDefault="008F2B8A" w:rsidP="0048001B">
                            <w:pPr>
                              <w:rPr>
                                <w:rFonts w:cs="Arial"/>
                              </w:rPr>
                            </w:pPr>
                          </w:p>
                          <w:p w14:paraId="703F5560" w14:textId="77777777" w:rsidR="008F2B8A" w:rsidRDefault="008F2B8A" w:rsidP="0048001B">
                            <w:pPr>
                              <w:rPr>
                                <w:rFonts w:cs="Arial"/>
                              </w:rPr>
                            </w:pPr>
                          </w:p>
                          <w:p w14:paraId="48BB3A0A" w14:textId="77777777" w:rsidR="008F2B8A" w:rsidRDefault="008F2B8A" w:rsidP="0048001B">
                            <w:pPr>
                              <w:rPr>
                                <w:rFonts w:cs="Arial"/>
                              </w:rPr>
                            </w:pPr>
                          </w:p>
                          <w:p w14:paraId="51AE61E1" w14:textId="77777777" w:rsidR="008F2B8A" w:rsidRDefault="008F2B8A" w:rsidP="0048001B">
                            <w:pPr>
                              <w:rPr>
                                <w:rFonts w:cs="Arial"/>
                              </w:rPr>
                            </w:pPr>
                          </w:p>
                          <w:p w14:paraId="29EDE32F" w14:textId="77777777" w:rsidR="008F2B8A" w:rsidRDefault="008F2B8A" w:rsidP="0048001B">
                            <w:pPr>
                              <w:rPr>
                                <w:rFonts w:cs="Arial"/>
                              </w:rPr>
                            </w:pPr>
                          </w:p>
                          <w:p w14:paraId="263151E0" w14:textId="77777777" w:rsidR="008F2B8A" w:rsidRDefault="008F2B8A" w:rsidP="0048001B">
                            <w:pPr>
                              <w:rPr>
                                <w:rFonts w:cs="Arial"/>
                              </w:rPr>
                            </w:pPr>
                          </w:p>
                          <w:p w14:paraId="4D1EC302" w14:textId="77777777" w:rsidR="008F2B8A" w:rsidRDefault="008F2B8A" w:rsidP="0048001B">
                            <w:pPr>
                              <w:rPr>
                                <w:rFonts w:cs="Arial"/>
                              </w:rPr>
                            </w:pPr>
                          </w:p>
                          <w:p w14:paraId="302C0C41" w14:textId="77777777" w:rsidR="008F2B8A" w:rsidRDefault="008F2B8A" w:rsidP="0048001B">
                            <w:pPr>
                              <w:rPr>
                                <w:rFonts w:cs="Arial"/>
                              </w:rPr>
                            </w:pPr>
                          </w:p>
                          <w:p w14:paraId="24DEDC00" w14:textId="77777777" w:rsidR="008F2B8A" w:rsidRDefault="008F2B8A" w:rsidP="0048001B">
                            <w:pPr>
                              <w:rPr>
                                <w:rFonts w:cs="Arial"/>
                              </w:rPr>
                            </w:pPr>
                          </w:p>
                          <w:p w14:paraId="14AAC34B" w14:textId="77777777" w:rsidR="008F2B8A" w:rsidRDefault="008F2B8A" w:rsidP="0048001B">
                            <w:pPr>
                              <w:rPr>
                                <w:rFonts w:cs="Arial"/>
                              </w:rPr>
                            </w:pPr>
                          </w:p>
                          <w:p w14:paraId="7612DF2C" w14:textId="77777777" w:rsidR="008F2B8A" w:rsidRDefault="008F2B8A" w:rsidP="0048001B">
                            <w:pPr>
                              <w:rPr>
                                <w:rFonts w:cs="Arial"/>
                              </w:rPr>
                            </w:pPr>
                          </w:p>
                          <w:p w14:paraId="4D088D66" w14:textId="77777777" w:rsidR="008F2B8A" w:rsidRDefault="008F2B8A" w:rsidP="0048001B">
                            <w:pPr>
                              <w:rPr>
                                <w:rFonts w:cs="Arial"/>
                              </w:rPr>
                            </w:pPr>
                          </w:p>
                          <w:p w14:paraId="5C2569FB" w14:textId="77777777" w:rsidR="008F2B8A" w:rsidRDefault="008F2B8A" w:rsidP="0048001B">
                            <w:pPr>
                              <w:rPr>
                                <w:rFonts w:cs="Arial"/>
                              </w:rPr>
                            </w:pPr>
                          </w:p>
                          <w:p w14:paraId="225F998D" w14:textId="77777777" w:rsidR="008F2B8A" w:rsidRDefault="008F2B8A" w:rsidP="0048001B">
                            <w:pPr>
                              <w:rPr>
                                <w:rFonts w:cs="Arial"/>
                              </w:rPr>
                            </w:pPr>
                          </w:p>
                          <w:p w14:paraId="4892881E" w14:textId="77777777" w:rsidR="008F2B8A" w:rsidRDefault="008F2B8A" w:rsidP="0048001B">
                            <w:pPr>
                              <w:rPr>
                                <w:rFonts w:cs="Arial"/>
                              </w:rPr>
                            </w:pPr>
                          </w:p>
                          <w:p w14:paraId="387CD532" w14:textId="77777777" w:rsidR="008F2B8A" w:rsidRDefault="008F2B8A" w:rsidP="0048001B">
                            <w:pPr>
                              <w:rPr>
                                <w:rFonts w:cs="Arial"/>
                              </w:rPr>
                            </w:pPr>
                          </w:p>
                          <w:p w14:paraId="280BA107" w14:textId="77777777" w:rsidR="008F2B8A" w:rsidRDefault="008F2B8A" w:rsidP="0048001B">
                            <w:pPr>
                              <w:rPr>
                                <w:rFonts w:cs="Arial"/>
                              </w:rPr>
                            </w:pPr>
                          </w:p>
                          <w:p w14:paraId="612D566B" w14:textId="77777777" w:rsidR="008F2B8A" w:rsidRDefault="008F2B8A" w:rsidP="0048001B">
                            <w:pPr>
                              <w:rPr>
                                <w:rFonts w:cs="Arial"/>
                              </w:rPr>
                            </w:pPr>
                          </w:p>
                          <w:p w14:paraId="23592EA6" w14:textId="77777777" w:rsidR="008F2B8A" w:rsidRDefault="008F2B8A" w:rsidP="0048001B">
                            <w:pPr>
                              <w:rPr>
                                <w:rFonts w:cs="Arial"/>
                              </w:rPr>
                            </w:pPr>
                          </w:p>
                          <w:p w14:paraId="2F5F5FBC" w14:textId="77777777" w:rsidR="008F2B8A" w:rsidRDefault="008F2B8A" w:rsidP="0048001B">
                            <w:pPr>
                              <w:rPr>
                                <w:rFonts w:cs="Arial"/>
                              </w:rPr>
                            </w:pPr>
                          </w:p>
                          <w:p w14:paraId="78E8896F" w14:textId="77777777" w:rsidR="008F2B8A" w:rsidRDefault="008F2B8A" w:rsidP="0048001B">
                            <w:pPr>
                              <w:rPr>
                                <w:rFonts w:cs="Arial"/>
                              </w:rPr>
                            </w:pPr>
                          </w:p>
                          <w:p w14:paraId="0BED54DF" w14:textId="77777777" w:rsidR="008F2B8A" w:rsidRDefault="008F2B8A" w:rsidP="0048001B">
                            <w:pPr>
                              <w:rPr>
                                <w:rFonts w:cs="Arial"/>
                              </w:rPr>
                            </w:pPr>
                          </w:p>
                          <w:p w14:paraId="2ADDB812" w14:textId="77777777" w:rsidR="008F2B8A" w:rsidRDefault="008F2B8A" w:rsidP="0048001B">
                            <w:pPr>
                              <w:rPr>
                                <w:rFonts w:cs="Arial"/>
                              </w:rPr>
                            </w:pPr>
                          </w:p>
                          <w:p w14:paraId="16EB41D7" w14:textId="77777777" w:rsidR="008F2B8A" w:rsidRDefault="008F2B8A" w:rsidP="0048001B">
                            <w:pPr>
                              <w:rPr>
                                <w:rFonts w:cs="Arial"/>
                              </w:rPr>
                            </w:pPr>
                          </w:p>
                          <w:p w14:paraId="5A498A87" w14:textId="77777777" w:rsidR="008F2B8A" w:rsidRDefault="008F2B8A" w:rsidP="0048001B">
                            <w:pPr>
                              <w:rPr>
                                <w:rFonts w:cs="Arial"/>
                              </w:rPr>
                            </w:pPr>
                          </w:p>
                          <w:p w14:paraId="52544A70" w14:textId="77777777" w:rsidR="008F2B8A" w:rsidRDefault="008F2B8A" w:rsidP="0048001B">
                            <w:pPr>
                              <w:rPr>
                                <w:rFonts w:cs="Arial"/>
                              </w:rPr>
                            </w:pPr>
                          </w:p>
                          <w:p w14:paraId="06B88C06" w14:textId="77777777" w:rsidR="008F2B8A" w:rsidRDefault="008F2B8A" w:rsidP="0048001B">
                            <w:pPr>
                              <w:rPr>
                                <w:rFonts w:cs="Arial"/>
                              </w:rPr>
                            </w:pPr>
                          </w:p>
                          <w:p w14:paraId="70E073C8" w14:textId="77777777" w:rsidR="008F2B8A" w:rsidRDefault="008F2B8A" w:rsidP="0048001B">
                            <w:pPr>
                              <w:rPr>
                                <w:rFonts w:cs="Arial"/>
                              </w:rPr>
                            </w:pPr>
                          </w:p>
                          <w:p w14:paraId="6DC6A2EF" w14:textId="77777777" w:rsidR="008F2B8A" w:rsidRDefault="008F2B8A" w:rsidP="0048001B">
                            <w:pPr>
                              <w:rPr>
                                <w:rFonts w:cs="Arial"/>
                              </w:rPr>
                            </w:pPr>
                          </w:p>
                          <w:p w14:paraId="78659E96" w14:textId="77777777" w:rsidR="008F2B8A" w:rsidRDefault="008F2B8A" w:rsidP="0048001B">
                            <w:pPr>
                              <w:rPr>
                                <w:rFonts w:cs="Arial"/>
                              </w:rPr>
                            </w:pPr>
                          </w:p>
                          <w:p w14:paraId="6D81D2C1" w14:textId="77777777" w:rsidR="008F2B8A" w:rsidRDefault="008F2B8A" w:rsidP="0048001B">
                            <w:pPr>
                              <w:rPr>
                                <w:rFonts w:cs="Arial"/>
                              </w:rPr>
                            </w:pPr>
                          </w:p>
                          <w:p w14:paraId="287F3678" w14:textId="77777777" w:rsidR="008F2B8A" w:rsidRDefault="008F2B8A" w:rsidP="0048001B">
                            <w:pPr>
                              <w:rPr>
                                <w:rFonts w:cs="Arial"/>
                              </w:rPr>
                            </w:pPr>
                          </w:p>
                          <w:p w14:paraId="335952EA" w14:textId="77777777" w:rsidR="008F2B8A" w:rsidRDefault="008F2B8A" w:rsidP="0048001B">
                            <w:pPr>
                              <w:rPr>
                                <w:rFonts w:cs="Arial"/>
                              </w:rPr>
                            </w:pPr>
                          </w:p>
                          <w:p w14:paraId="04CEB321" w14:textId="77777777" w:rsidR="008F2B8A" w:rsidRDefault="008F2B8A" w:rsidP="0048001B">
                            <w:pPr>
                              <w:rPr>
                                <w:rFonts w:cs="Arial"/>
                              </w:rPr>
                            </w:pPr>
                          </w:p>
                          <w:p w14:paraId="08BA9D7B" w14:textId="77777777" w:rsidR="008F2B8A" w:rsidRDefault="008F2B8A" w:rsidP="0048001B">
                            <w:pPr>
                              <w:rPr>
                                <w:rFonts w:cs="Arial"/>
                              </w:rPr>
                            </w:pPr>
                          </w:p>
                          <w:p w14:paraId="7A383CC4" w14:textId="77777777" w:rsidR="008F2B8A" w:rsidRDefault="008F2B8A" w:rsidP="0048001B">
                            <w:pPr>
                              <w:rPr>
                                <w:rFonts w:cs="Arial"/>
                              </w:rPr>
                            </w:pPr>
                          </w:p>
                          <w:p w14:paraId="5A80172C" w14:textId="77777777" w:rsidR="008F2B8A" w:rsidRDefault="008F2B8A" w:rsidP="0048001B">
                            <w:pPr>
                              <w:rPr>
                                <w:rFonts w:cs="Arial"/>
                              </w:rPr>
                            </w:pPr>
                          </w:p>
                          <w:p w14:paraId="7F05E971" w14:textId="77777777" w:rsidR="008F2B8A" w:rsidRDefault="008F2B8A" w:rsidP="0048001B">
                            <w:pPr>
                              <w:rPr>
                                <w:rFonts w:cs="Arial"/>
                              </w:rPr>
                            </w:pPr>
                          </w:p>
                          <w:p w14:paraId="20D99AED" w14:textId="77777777" w:rsidR="008F2B8A" w:rsidRDefault="008F2B8A" w:rsidP="0048001B">
                            <w:pPr>
                              <w:rPr>
                                <w:rFonts w:cs="Arial"/>
                              </w:rPr>
                            </w:pPr>
                          </w:p>
                          <w:p w14:paraId="571927C6" w14:textId="77777777" w:rsidR="008F2B8A" w:rsidRDefault="008F2B8A" w:rsidP="0048001B">
                            <w:pPr>
                              <w:rPr>
                                <w:rFonts w:cs="Arial"/>
                              </w:rPr>
                            </w:pPr>
                          </w:p>
                          <w:p w14:paraId="7B17C12D" w14:textId="77777777" w:rsidR="008F2B8A" w:rsidRDefault="008F2B8A" w:rsidP="0048001B">
                            <w:pPr>
                              <w:rPr>
                                <w:rFonts w:cs="Arial"/>
                              </w:rPr>
                            </w:pPr>
                          </w:p>
                          <w:p w14:paraId="595ACAEA" w14:textId="77777777" w:rsidR="008F2B8A" w:rsidRDefault="008F2B8A" w:rsidP="0048001B">
                            <w:pPr>
                              <w:rPr>
                                <w:rFonts w:cs="Arial"/>
                              </w:rPr>
                            </w:pPr>
                          </w:p>
                          <w:p w14:paraId="0B275EAF" w14:textId="77777777" w:rsidR="008F2B8A" w:rsidRDefault="008F2B8A" w:rsidP="0048001B">
                            <w:pPr>
                              <w:rPr>
                                <w:rFonts w:cs="Arial"/>
                              </w:rPr>
                            </w:pPr>
                          </w:p>
                          <w:p w14:paraId="006813BB" w14:textId="77777777" w:rsidR="008F2B8A" w:rsidRDefault="008F2B8A" w:rsidP="0048001B">
                            <w:pPr>
                              <w:rPr>
                                <w:rFonts w:cs="Arial"/>
                              </w:rPr>
                            </w:pPr>
                          </w:p>
                          <w:p w14:paraId="33C98A3B" w14:textId="77777777" w:rsidR="008F2B8A" w:rsidRDefault="008F2B8A" w:rsidP="0048001B">
                            <w:pPr>
                              <w:rPr>
                                <w:rFonts w:cs="Arial"/>
                              </w:rPr>
                            </w:pPr>
                          </w:p>
                          <w:p w14:paraId="55C8D419" w14:textId="77777777" w:rsidR="008F2B8A" w:rsidRDefault="008F2B8A" w:rsidP="0048001B">
                            <w:pPr>
                              <w:rPr>
                                <w:rFonts w:cs="Arial"/>
                              </w:rPr>
                            </w:pPr>
                          </w:p>
                          <w:p w14:paraId="147DA311" w14:textId="77777777" w:rsidR="008F2B8A" w:rsidRDefault="008F2B8A" w:rsidP="0048001B">
                            <w:pPr>
                              <w:rPr>
                                <w:rFonts w:cs="Arial"/>
                              </w:rPr>
                            </w:pPr>
                          </w:p>
                          <w:p w14:paraId="32E590CD" w14:textId="77777777" w:rsidR="008F2B8A" w:rsidRDefault="008F2B8A" w:rsidP="0048001B">
                            <w:pPr>
                              <w:rPr>
                                <w:rFonts w:cs="Arial"/>
                              </w:rPr>
                            </w:pPr>
                          </w:p>
                          <w:p w14:paraId="2BF0E935" w14:textId="77777777" w:rsidR="008F2B8A" w:rsidRDefault="008F2B8A" w:rsidP="0048001B">
                            <w:pPr>
                              <w:rPr>
                                <w:rFonts w:cs="Arial"/>
                              </w:rPr>
                            </w:pPr>
                          </w:p>
                          <w:p w14:paraId="542F5CD6" w14:textId="77777777" w:rsidR="008F2B8A" w:rsidRDefault="008F2B8A" w:rsidP="0048001B">
                            <w:pPr>
                              <w:rPr>
                                <w:rFonts w:cs="Arial"/>
                              </w:rPr>
                            </w:pPr>
                          </w:p>
                          <w:p w14:paraId="38095BA1" w14:textId="77777777" w:rsidR="008F2B8A" w:rsidRDefault="008F2B8A" w:rsidP="0048001B">
                            <w:pPr>
                              <w:rPr>
                                <w:rFonts w:cs="Arial"/>
                              </w:rPr>
                            </w:pPr>
                          </w:p>
                          <w:p w14:paraId="5A0CF9D1" w14:textId="77777777" w:rsidR="008F2B8A" w:rsidRDefault="008F2B8A" w:rsidP="0048001B">
                            <w:pPr>
                              <w:rPr>
                                <w:rFonts w:cs="Arial"/>
                              </w:rPr>
                            </w:pPr>
                          </w:p>
                          <w:p w14:paraId="3ED8A7F5" w14:textId="77777777" w:rsidR="008F2B8A" w:rsidRDefault="008F2B8A" w:rsidP="0048001B">
                            <w:pPr>
                              <w:rPr>
                                <w:rFonts w:cs="Arial"/>
                              </w:rPr>
                            </w:pPr>
                          </w:p>
                          <w:p w14:paraId="18B04476" w14:textId="77777777" w:rsidR="008F2B8A" w:rsidRDefault="008F2B8A" w:rsidP="0048001B">
                            <w:pPr>
                              <w:rPr>
                                <w:rFonts w:cs="Arial"/>
                              </w:rPr>
                            </w:pPr>
                          </w:p>
                          <w:p w14:paraId="3D3F3045" w14:textId="77777777" w:rsidR="008F2B8A" w:rsidRDefault="008F2B8A" w:rsidP="0048001B">
                            <w:pPr>
                              <w:rPr>
                                <w:rFonts w:cs="Arial"/>
                              </w:rPr>
                            </w:pPr>
                          </w:p>
                          <w:p w14:paraId="3C2B92E5" w14:textId="77777777" w:rsidR="008F2B8A" w:rsidRDefault="008F2B8A" w:rsidP="0048001B">
                            <w:pPr>
                              <w:rPr>
                                <w:rFonts w:cs="Arial"/>
                              </w:rPr>
                            </w:pPr>
                          </w:p>
                          <w:p w14:paraId="6EAF2E22" w14:textId="77777777" w:rsidR="008F2B8A" w:rsidRDefault="008F2B8A" w:rsidP="0048001B">
                            <w:pPr>
                              <w:rPr>
                                <w:rFonts w:cs="Arial"/>
                              </w:rPr>
                            </w:pPr>
                          </w:p>
                          <w:p w14:paraId="5189D17A" w14:textId="77777777" w:rsidR="008F2B8A" w:rsidRDefault="008F2B8A" w:rsidP="0048001B">
                            <w:pPr>
                              <w:rPr>
                                <w:rFonts w:cs="Arial"/>
                              </w:rPr>
                            </w:pPr>
                          </w:p>
                          <w:p w14:paraId="2F360A5E" w14:textId="77777777" w:rsidR="008F2B8A" w:rsidRDefault="008F2B8A" w:rsidP="0048001B">
                            <w:pPr>
                              <w:rPr>
                                <w:rFonts w:cs="Arial"/>
                              </w:rPr>
                            </w:pPr>
                          </w:p>
                          <w:p w14:paraId="473871D8" w14:textId="77777777" w:rsidR="008F2B8A" w:rsidRDefault="008F2B8A" w:rsidP="0048001B">
                            <w:pPr>
                              <w:rPr>
                                <w:rFonts w:cs="Arial"/>
                              </w:rPr>
                            </w:pPr>
                          </w:p>
                          <w:p w14:paraId="5B744010" w14:textId="77777777" w:rsidR="008F2B8A" w:rsidRDefault="008F2B8A" w:rsidP="0048001B">
                            <w:pPr>
                              <w:rPr>
                                <w:rFonts w:cs="Arial"/>
                              </w:rPr>
                            </w:pPr>
                          </w:p>
                          <w:p w14:paraId="15CA826D" w14:textId="77777777" w:rsidR="008F2B8A" w:rsidRDefault="008F2B8A" w:rsidP="0048001B">
                            <w:pPr>
                              <w:rPr>
                                <w:rFonts w:cs="Arial"/>
                              </w:rPr>
                            </w:pPr>
                          </w:p>
                          <w:p w14:paraId="14FA568F" w14:textId="77777777" w:rsidR="008F2B8A" w:rsidRDefault="008F2B8A" w:rsidP="0048001B">
                            <w:pPr>
                              <w:rPr>
                                <w:rFonts w:cs="Arial"/>
                              </w:rPr>
                            </w:pPr>
                          </w:p>
                          <w:p w14:paraId="62D75FF3" w14:textId="77777777" w:rsidR="008F2B8A" w:rsidRDefault="008F2B8A" w:rsidP="0048001B">
                            <w:pPr>
                              <w:rPr>
                                <w:rFonts w:cs="Arial"/>
                              </w:rPr>
                            </w:pPr>
                          </w:p>
                          <w:p w14:paraId="7B88C95C" w14:textId="77777777" w:rsidR="008F2B8A" w:rsidRDefault="008F2B8A" w:rsidP="0048001B">
                            <w:pPr>
                              <w:rPr>
                                <w:rFonts w:cs="Arial"/>
                              </w:rPr>
                            </w:pPr>
                          </w:p>
                          <w:p w14:paraId="49A1D7B1" w14:textId="77777777" w:rsidR="008F2B8A" w:rsidRDefault="008F2B8A" w:rsidP="0048001B">
                            <w:pPr>
                              <w:rPr>
                                <w:rFonts w:cs="Arial"/>
                              </w:rPr>
                            </w:pPr>
                          </w:p>
                          <w:p w14:paraId="60DC7226" w14:textId="77777777" w:rsidR="008F2B8A" w:rsidRDefault="008F2B8A" w:rsidP="0048001B">
                            <w:pPr>
                              <w:rPr>
                                <w:rFonts w:cs="Arial"/>
                              </w:rPr>
                            </w:pPr>
                          </w:p>
                          <w:p w14:paraId="0413F546" w14:textId="77777777" w:rsidR="008F2B8A" w:rsidRDefault="008F2B8A" w:rsidP="0048001B">
                            <w:pPr>
                              <w:rPr>
                                <w:rFonts w:cs="Arial"/>
                              </w:rPr>
                            </w:pPr>
                          </w:p>
                          <w:p w14:paraId="0CB52D43" w14:textId="77777777" w:rsidR="008F2B8A" w:rsidRDefault="008F2B8A" w:rsidP="0048001B">
                            <w:pPr>
                              <w:rPr>
                                <w:rFonts w:cs="Arial"/>
                              </w:rPr>
                            </w:pPr>
                          </w:p>
                          <w:p w14:paraId="1D962AF9" w14:textId="77777777" w:rsidR="008F2B8A" w:rsidRDefault="008F2B8A" w:rsidP="0048001B">
                            <w:pPr>
                              <w:rPr>
                                <w:rFonts w:cs="Arial"/>
                              </w:rPr>
                            </w:pPr>
                          </w:p>
                          <w:p w14:paraId="24FB5ED0" w14:textId="77777777" w:rsidR="008F2B8A" w:rsidRDefault="008F2B8A" w:rsidP="0048001B">
                            <w:pPr>
                              <w:rPr>
                                <w:rFonts w:cs="Arial"/>
                              </w:rPr>
                            </w:pPr>
                          </w:p>
                          <w:p w14:paraId="5A71088F" w14:textId="77777777" w:rsidR="008F2B8A" w:rsidRDefault="008F2B8A" w:rsidP="0048001B">
                            <w:pPr>
                              <w:rPr>
                                <w:rFonts w:cs="Arial"/>
                              </w:rPr>
                            </w:pPr>
                          </w:p>
                          <w:p w14:paraId="3D623C3A" w14:textId="77777777" w:rsidR="008F2B8A" w:rsidRDefault="008F2B8A" w:rsidP="0048001B">
                            <w:pPr>
                              <w:rPr>
                                <w:rFonts w:cs="Arial"/>
                              </w:rPr>
                            </w:pPr>
                          </w:p>
                          <w:p w14:paraId="7CAD5495" w14:textId="77777777" w:rsidR="008F2B8A" w:rsidRDefault="008F2B8A" w:rsidP="0048001B">
                            <w:pPr>
                              <w:rPr>
                                <w:rFonts w:cs="Arial"/>
                              </w:rPr>
                            </w:pPr>
                          </w:p>
                          <w:p w14:paraId="2092DE54" w14:textId="77777777" w:rsidR="008F2B8A" w:rsidRDefault="008F2B8A" w:rsidP="0048001B">
                            <w:pPr>
                              <w:rPr>
                                <w:rFonts w:cs="Arial"/>
                              </w:rPr>
                            </w:pPr>
                          </w:p>
                          <w:p w14:paraId="3D67FC48" w14:textId="77777777" w:rsidR="008F2B8A" w:rsidRDefault="008F2B8A" w:rsidP="0048001B">
                            <w:pPr>
                              <w:rPr>
                                <w:rFonts w:cs="Arial"/>
                              </w:rPr>
                            </w:pPr>
                          </w:p>
                          <w:p w14:paraId="59461FBC" w14:textId="77777777" w:rsidR="008F2B8A" w:rsidRDefault="008F2B8A" w:rsidP="0048001B">
                            <w:pPr>
                              <w:rPr>
                                <w:rFonts w:cs="Arial"/>
                              </w:rPr>
                            </w:pPr>
                          </w:p>
                          <w:p w14:paraId="723C575F" w14:textId="77777777" w:rsidR="008F2B8A" w:rsidRDefault="008F2B8A" w:rsidP="0048001B">
                            <w:pPr>
                              <w:rPr>
                                <w:rFonts w:cs="Arial"/>
                              </w:rPr>
                            </w:pPr>
                          </w:p>
                          <w:p w14:paraId="0FF0BCD1" w14:textId="77777777" w:rsidR="008F2B8A" w:rsidRDefault="008F2B8A" w:rsidP="0048001B">
                            <w:pPr>
                              <w:rPr>
                                <w:rFonts w:cs="Arial"/>
                              </w:rPr>
                            </w:pPr>
                          </w:p>
                          <w:p w14:paraId="21886795" w14:textId="77777777" w:rsidR="008F2B8A" w:rsidRDefault="008F2B8A" w:rsidP="0048001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CA8DFFF" id="Text Box 57" o:spid="_x0000_s1027" type="#_x0000_t202" style="position:absolute;left:0;text-align:left;margin-left:-1in;margin-top:-742.75pt;width:1in;height:1in;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At46/UJwIAAFgEAAAOAAAAAAAAAAAAAAAAACwCAABkcnMvZTJv&#10;RG9jLnhtbFBLAQItABQABgAIAAAAIQAlQxdJ4QAAAA0BAAAPAAAAAAAAAAAAAAAAAH8EAABkcnMv&#10;ZG93bnJldi54bWxQSwUGAAAAAAQABADzAAAAjQUAAAAA&#10;">
                <v:textbox>
                  <w:txbxContent>
                    <w:p w14:paraId="41A5355F" w14:textId="77777777" w:rsidR="008F2B8A" w:rsidRDefault="008F2B8A" w:rsidP="0048001B">
                      <w:pPr>
                        <w:rPr>
                          <w:rFonts w:cs="Arial"/>
                        </w:rPr>
                      </w:pPr>
                      <w:r>
                        <w:rPr>
                          <w:rFonts w:cs="Arial"/>
                        </w:rPr>
                        <w:t>International Association of Marine Aids to Navigation and Lighthouse Authorities</w:t>
                      </w:r>
                    </w:p>
                    <w:p w14:paraId="79FD4B49" w14:textId="77777777" w:rsidR="008F2B8A" w:rsidRDefault="008F2B8A" w:rsidP="0048001B">
                      <w:pPr>
                        <w:rPr>
                          <w:rFonts w:cs="Arial"/>
                        </w:rPr>
                      </w:pPr>
                    </w:p>
                    <w:p w14:paraId="053E1E31" w14:textId="77777777" w:rsidR="008F2B8A" w:rsidRDefault="008F2B8A" w:rsidP="0048001B">
                      <w:pPr>
                        <w:rPr>
                          <w:rFonts w:cs="Arial"/>
                        </w:rPr>
                      </w:pPr>
                    </w:p>
                    <w:p w14:paraId="3B18FC37" w14:textId="77777777" w:rsidR="008F2B8A" w:rsidRDefault="008F2B8A" w:rsidP="0048001B">
                      <w:pPr>
                        <w:rPr>
                          <w:rFonts w:cs="Arial"/>
                        </w:rPr>
                      </w:pPr>
                    </w:p>
                    <w:p w14:paraId="4890AF95" w14:textId="77777777" w:rsidR="008F2B8A" w:rsidRDefault="008F2B8A" w:rsidP="0048001B">
                      <w:pPr>
                        <w:rPr>
                          <w:rFonts w:cs="Arial"/>
                        </w:rPr>
                      </w:pPr>
                    </w:p>
                    <w:p w14:paraId="71ACCCA7" w14:textId="77777777" w:rsidR="008F2B8A" w:rsidRDefault="008F2B8A" w:rsidP="0048001B">
                      <w:pPr>
                        <w:rPr>
                          <w:rFonts w:cs="Arial"/>
                        </w:rPr>
                      </w:pPr>
                    </w:p>
                    <w:p w14:paraId="0D342798" w14:textId="77777777" w:rsidR="008F2B8A" w:rsidRDefault="008F2B8A" w:rsidP="0048001B">
                      <w:pPr>
                        <w:rPr>
                          <w:rFonts w:cs="Arial"/>
                        </w:rPr>
                      </w:pPr>
                    </w:p>
                    <w:p w14:paraId="24DFAEB0" w14:textId="77777777" w:rsidR="008F2B8A" w:rsidRDefault="008F2B8A" w:rsidP="0048001B">
                      <w:pPr>
                        <w:rPr>
                          <w:rFonts w:cs="Arial"/>
                        </w:rPr>
                      </w:pPr>
                    </w:p>
                    <w:p w14:paraId="343D5FD1" w14:textId="77777777" w:rsidR="008F2B8A" w:rsidRDefault="008F2B8A" w:rsidP="0048001B">
                      <w:pPr>
                        <w:rPr>
                          <w:rFonts w:cs="Arial"/>
                        </w:rPr>
                      </w:pPr>
                    </w:p>
                    <w:p w14:paraId="3191B283" w14:textId="77777777" w:rsidR="008F2B8A" w:rsidRDefault="008F2B8A" w:rsidP="0048001B">
                      <w:pPr>
                        <w:rPr>
                          <w:rFonts w:cs="Arial"/>
                        </w:rPr>
                      </w:pPr>
                    </w:p>
                    <w:p w14:paraId="3D7A2069" w14:textId="77777777" w:rsidR="008F2B8A" w:rsidRDefault="008F2B8A" w:rsidP="0048001B">
                      <w:pPr>
                        <w:rPr>
                          <w:rFonts w:cs="Arial"/>
                        </w:rPr>
                      </w:pPr>
                    </w:p>
                    <w:p w14:paraId="113A274D" w14:textId="77777777" w:rsidR="008F2B8A" w:rsidRDefault="008F2B8A" w:rsidP="0048001B">
                      <w:pPr>
                        <w:rPr>
                          <w:rFonts w:cs="Arial"/>
                        </w:rPr>
                      </w:pPr>
                    </w:p>
                    <w:p w14:paraId="7F026F90" w14:textId="77777777" w:rsidR="008F2B8A" w:rsidRDefault="008F2B8A" w:rsidP="0048001B">
                      <w:pPr>
                        <w:rPr>
                          <w:rFonts w:cs="Arial"/>
                        </w:rPr>
                      </w:pPr>
                    </w:p>
                    <w:p w14:paraId="1B7EE92A" w14:textId="77777777" w:rsidR="008F2B8A" w:rsidRDefault="008F2B8A" w:rsidP="0048001B">
                      <w:pPr>
                        <w:rPr>
                          <w:rFonts w:cs="Arial"/>
                        </w:rPr>
                      </w:pPr>
                    </w:p>
                    <w:p w14:paraId="6EC3C1DA" w14:textId="77777777" w:rsidR="008F2B8A" w:rsidRDefault="008F2B8A" w:rsidP="0048001B">
                      <w:pPr>
                        <w:rPr>
                          <w:rFonts w:cs="Arial"/>
                        </w:rPr>
                      </w:pPr>
                    </w:p>
                    <w:p w14:paraId="66F0C0FA" w14:textId="77777777" w:rsidR="008F2B8A" w:rsidRDefault="008F2B8A" w:rsidP="0048001B">
                      <w:pPr>
                        <w:rPr>
                          <w:rFonts w:cs="Arial"/>
                        </w:rPr>
                      </w:pPr>
                    </w:p>
                    <w:p w14:paraId="3D282F88" w14:textId="77777777" w:rsidR="008F2B8A" w:rsidRDefault="008F2B8A" w:rsidP="0048001B">
                      <w:pPr>
                        <w:rPr>
                          <w:rFonts w:cs="Arial"/>
                        </w:rPr>
                      </w:pPr>
                    </w:p>
                    <w:p w14:paraId="49B43FC9" w14:textId="77777777" w:rsidR="008F2B8A" w:rsidRDefault="008F2B8A" w:rsidP="0048001B">
                      <w:pPr>
                        <w:rPr>
                          <w:rFonts w:cs="Arial"/>
                        </w:rPr>
                      </w:pPr>
                    </w:p>
                    <w:p w14:paraId="22FFD185" w14:textId="77777777" w:rsidR="008F2B8A" w:rsidRDefault="008F2B8A" w:rsidP="0048001B">
                      <w:pPr>
                        <w:rPr>
                          <w:rFonts w:cs="Arial"/>
                        </w:rPr>
                      </w:pPr>
                    </w:p>
                    <w:p w14:paraId="4B15AA71" w14:textId="77777777" w:rsidR="008F2B8A" w:rsidRDefault="008F2B8A" w:rsidP="0048001B">
                      <w:pPr>
                        <w:rPr>
                          <w:rFonts w:cs="Arial"/>
                        </w:rPr>
                      </w:pPr>
                    </w:p>
                    <w:p w14:paraId="193883B3" w14:textId="77777777" w:rsidR="008F2B8A" w:rsidRDefault="008F2B8A" w:rsidP="0048001B">
                      <w:pPr>
                        <w:rPr>
                          <w:rFonts w:cs="Arial"/>
                        </w:rPr>
                      </w:pPr>
                    </w:p>
                    <w:p w14:paraId="28212AEB" w14:textId="77777777" w:rsidR="008F2B8A" w:rsidRDefault="008F2B8A" w:rsidP="0048001B">
                      <w:pPr>
                        <w:rPr>
                          <w:rFonts w:cs="Arial"/>
                        </w:rPr>
                      </w:pPr>
                    </w:p>
                    <w:p w14:paraId="1B783863" w14:textId="77777777" w:rsidR="008F2B8A" w:rsidRDefault="008F2B8A" w:rsidP="0048001B">
                      <w:pPr>
                        <w:rPr>
                          <w:rFonts w:cs="Arial"/>
                        </w:rPr>
                      </w:pPr>
                    </w:p>
                    <w:p w14:paraId="6E17FE96" w14:textId="77777777" w:rsidR="008F2B8A" w:rsidRDefault="008F2B8A" w:rsidP="0048001B">
                      <w:pPr>
                        <w:rPr>
                          <w:rFonts w:cs="Arial"/>
                        </w:rPr>
                      </w:pPr>
                    </w:p>
                    <w:p w14:paraId="298EAB6B" w14:textId="77777777" w:rsidR="008F2B8A" w:rsidRDefault="008F2B8A" w:rsidP="0048001B">
                      <w:pPr>
                        <w:rPr>
                          <w:rFonts w:cs="Arial"/>
                        </w:rPr>
                      </w:pPr>
                    </w:p>
                    <w:p w14:paraId="6152E323" w14:textId="77777777" w:rsidR="008F2B8A" w:rsidRDefault="008F2B8A" w:rsidP="0048001B">
                      <w:pPr>
                        <w:rPr>
                          <w:rFonts w:cs="Arial"/>
                        </w:rPr>
                      </w:pPr>
                    </w:p>
                    <w:p w14:paraId="43E0A98E" w14:textId="77777777" w:rsidR="008F2B8A" w:rsidRDefault="008F2B8A" w:rsidP="0048001B">
                      <w:pPr>
                        <w:rPr>
                          <w:rFonts w:cs="Arial"/>
                        </w:rPr>
                      </w:pPr>
                    </w:p>
                    <w:p w14:paraId="1CD57F62" w14:textId="77777777" w:rsidR="008F2B8A" w:rsidRDefault="008F2B8A" w:rsidP="0048001B">
                      <w:pPr>
                        <w:rPr>
                          <w:rFonts w:cs="Arial"/>
                        </w:rPr>
                      </w:pPr>
                    </w:p>
                    <w:p w14:paraId="4584A16D" w14:textId="77777777" w:rsidR="008F2B8A" w:rsidRDefault="008F2B8A" w:rsidP="0048001B">
                      <w:pPr>
                        <w:rPr>
                          <w:rFonts w:cs="Arial"/>
                        </w:rPr>
                      </w:pPr>
                    </w:p>
                    <w:p w14:paraId="0C31AFBD" w14:textId="77777777" w:rsidR="008F2B8A" w:rsidRDefault="008F2B8A" w:rsidP="0048001B">
                      <w:pPr>
                        <w:rPr>
                          <w:rFonts w:cs="Arial"/>
                        </w:rPr>
                      </w:pPr>
                    </w:p>
                    <w:p w14:paraId="692F90AB" w14:textId="77777777" w:rsidR="008F2B8A" w:rsidRDefault="008F2B8A" w:rsidP="0048001B">
                      <w:pPr>
                        <w:rPr>
                          <w:rFonts w:cs="Arial"/>
                        </w:rPr>
                      </w:pPr>
                    </w:p>
                    <w:p w14:paraId="60CDD400" w14:textId="77777777" w:rsidR="008F2B8A" w:rsidRDefault="008F2B8A" w:rsidP="0048001B">
                      <w:pPr>
                        <w:rPr>
                          <w:rFonts w:cs="Arial"/>
                        </w:rPr>
                      </w:pPr>
                    </w:p>
                    <w:p w14:paraId="534AE2B5" w14:textId="77777777" w:rsidR="008F2B8A" w:rsidRDefault="008F2B8A" w:rsidP="0048001B">
                      <w:pPr>
                        <w:rPr>
                          <w:rFonts w:cs="Arial"/>
                        </w:rPr>
                      </w:pPr>
                    </w:p>
                    <w:p w14:paraId="7AE82A5E" w14:textId="77777777" w:rsidR="008F2B8A" w:rsidRDefault="008F2B8A" w:rsidP="0048001B">
                      <w:pPr>
                        <w:rPr>
                          <w:rFonts w:cs="Arial"/>
                        </w:rPr>
                      </w:pPr>
                    </w:p>
                    <w:p w14:paraId="37AE5894" w14:textId="77777777" w:rsidR="008F2B8A" w:rsidRDefault="008F2B8A" w:rsidP="0048001B">
                      <w:pPr>
                        <w:rPr>
                          <w:rFonts w:cs="Arial"/>
                        </w:rPr>
                      </w:pPr>
                    </w:p>
                    <w:p w14:paraId="3688E621" w14:textId="77777777" w:rsidR="008F2B8A" w:rsidRDefault="008F2B8A" w:rsidP="0048001B">
                      <w:pPr>
                        <w:rPr>
                          <w:rFonts w:cs="Arial"/>
                        </w:rPr>
                      </w:pPr>
                    </w:p>
                    <w:p w14:paraId="3CF15AF4" w14:textId="77777777" w:rsidR="008F2B8A" w:rsidRDefault="008F2B8A" w:rsidP="0048001B">
                      <w:pPr>
                        <w:rPr>
                          <w:rFonts w:cs="Arial"/>
                        </w:rPr>
                      </w:pPr>
                    </w:p>
                    <w:p w14:paraId="123B09C0" w14:textId="77777777" w:rsidR="008F2B8A" w:rsidRDefault="008F2B8A" w:rsidP="0048001B">
                      <w:pPr>
                        <w:rPr>
                          <w:rFonts w:cs="Arial"/>
                        </w:rPr>
                      </w:pPr>
                    </w:p>
                    <w:p w14:paraId="7DF1CCAF" w14:textId="77777777" w:rsidR="008F2B8A" w:rsidRDefault="008F2B8A" w:rsidP="0048001B">
                      <w:pPr>
                        <w:rPr>
                          <w:rFonts w:cs="Arial"/>
                        </w:rPr>
                      </w:pPr>
                    </w:p>
                    <w:p w14:paraId="40464FC8" w14:textId="77777777" w:rsidR="008F2B8A" w:rsidRDefault="008F2B8A" w:rsidP="0048001B">
                      <w:pPr>
                        <w:rPr>
                          <w:rFonts w:cs="Arial"/>
                        </w:rPr>
                      </w:pPr>
                    </w:p>
                    <w:p w14:paraId="646F8F62" w14:textId="77777777" w:rsidR="008F2B8A" w:rsidRDefault="008F2B8A" w:rsidP="0048001B">
                      <w:pPr>
                        <w:rPr>
                          <w:rFonts w:cs="Arial"/>
                        </w:rPr>
                      </w:pPr>
                    </w:p>
                    <w:p w14:paraId="26DC99BD" w14:textId="77777777" w:rsidR="008F2B8A" w:rsidRDefault="008F2B8A" w:rsidP="0048001B">
                      <w:pPr>
                        <w:rPr>
                          <w:rFonts w:cs="Arial"/>
                        </w:rPr>
                      </w:pPr>
                    </w:p>
                    <w:p w14:paraId="7802BA27" w14:textId="77777777" w:rsidR="008F2B8A" w:rsidRDefault="008F2B8A" w:rsidP="0048001B">
                      <w:pPr>
                        <w:rPr>
                          <w:rFonts w:cs="Arial"/>
                        </w:rPr>
                      </w:pPr>
                    </w:p>
                    <w:p w14:paraId="1BAC69D9" w14:textId="77777777" w:rsidR="008F2B8A" w:rsidRDefault="008F2B8A" w:rsidP="0048001B">
                      <w:pPr>
                        <w:rPr>
                          <w:rFonts w:cs="Arial"/>
                        </w:rPr>
                      </w:pPr>
                    </w:p>
                    <w:p w14:paraId="40657117" w14:textId="77777777" w:rsidR="008F2B8A" w:rsidRDefault="008F2B8A" w:rsidP="0048001B">
                      <w:pPr>
                        <w:rPr>
                          <w:rFonts w:cs="Arial"/>
                        </w:rPr>
                      </w:pPr>
                    </w:p>
                    <w:p w14:paraId="0EB04F3B" w14:textId="77777777" w:rsidR="008F2B8A" w:rsidRDefault="008F2B8A" w:rsidP="0048001B">
                      <w:pPr>
                        <w:rPr>
                          <w:rFonts w:cs="Arial"/>
                        </w:rPr>
                      </w:pPr>
                    </w:p>
                    <w:p w14:paraId="1CDC560A" w14:textId="77777777" w:rsidR="008F2B8A" w:rsidRDefault="008F2B8A" w:rsidP="0048001B">
                      <w:pPr>
                        <w:rPr>
                          <w:rFonts w:cs="Arial"/>
                        </w:rPr>
                      </w:pPr>
                    </w:p>
                    <w:p w14:paraId="4BDD7BAC" w14:textId="77777777" w:rsidR="008F2B8A" w:rsidRDefault="008F2B8A" w:rsidP="0048001B">
                      <w:pPr>
                        <w:rPr>
                          <w:rFonts w:cs="Arial"/>
                        </w:rPr>
                      </w:pPr>
                    </w:p>
                    <w:p w14:paraId="0ADE5E9D" w14:textId="77777777" w:rsidR="008F2B8A" w:rsidRDefault="008F2B8A" w:rsidP="0048001B">
                      <w:pPr>
                        <w:rPr>
                          <w:rFonts w:cs="Arial"/>
                        </w:rPr>
                      </w:pPr>
                    </w:p>
                    <w:p w14:paraId="0FE05A72" w14:textId="77777777" w:rsidR="008F2B8A" w:rsidRDefault="008F2B8A" w:rsidP="0048001B">
                      <w:pPr>
                        <w:rPr>
                          <w:rFonts w:cs="Arial"/>
                        </w:rPr>
                      </w:pPr>
                    </w:p>
                    <w:p w14:paraId="2CFA7DBD" w14:textId="77777777" w:rsidR="008F2B8A" w:rsidRDefault="008F2B8A" w:rsidP="0048001B">
                      <w:pPr>
                        <w:rPr>
                          <w:rFonts w:cs="Arial"/>
                        </w:rPr>
                      </w:pPr>
                    </w:p>
                    <w:p w14:paraId="20B68996" w14:textId="77777777" w:rsidR="008F2B8A" w:rsidRDefault="008F2B8A" w:rsidP="0048001B">
                      <w:pPr>
                        <w:rPr>
                          <w:rFonts w:cs="Arial"/>
                        </w:rPr>
                      </w:pPr>
                    </w:p>
                    <w:p w14:paraId="15C915BD" w14:textId="77777777" w:rsidR="008F2B8A" w:rsidRDefault="008F2B8A" w:rsidP="0048001B">
                      <w:pPr>
                        <w:rPr>
                          <w:rFonts w:cs="Arial"/>
                        </w:rPr>
                      </w:pPr>
                    </w:p>
                    <w:p w14:paraId="5E53A9C2" w14:textId="77777777" w:rsidR="008F2B8A" w:rsidRDefault="008F2B8A" w:rsidP="0048001B">
                      <w:pPr>
                        <w:rPr>
                          <w:rFonts w:cs="Arial"/>
                        </w:rPr>
                      </w:pPr>
                    </w:p>
                    <w:p w14:paraId="4AA456DC" w14:textId="77777777" w:rsidR="008F2B8A" w:rsidRDefault="008F2B8A" w:rsidP="0048001B">
                      <w:pPr>
                        <w:rPr>
                          <w:rFonts w:cs="Arial"/>
                        </w:rPr>
                      </w:pPr>
                    </w:p>
                    <w:p w14:paraId="1DA51888" w14:textId="77777777" w:rsidR="008F2B8A" w:rsidRDefault="008F2B8A" w:rsidP="0048001B">
                      <w:pPr>
                        <w:rPr>
                          <w:rFonts w:cs="Arial"/>
                        </w:rPr>
                      </w:pPr>
                    </w:p>
                    <w:p w14:paraId="61AACE61" w14:textId="77777777" w:rsidR="008F2B8A" w:rsidRDefault="008F2B8A" w:rsidP="0048001B">
                      <w:pPr>
                        <w:rPr>
                          <w:rFonts w:cs="Arial"/>
                        </w:rPr>
                      </w:pPr>
                    </w:p>
                    <w:p w14:paraId="70BC492F" w14:textId="77777777" w:rsidR="008F2B8A" w:rsidRDefault="008F2B8A" w:rsidP="0048001B">
                      <w:pPr>
                        <w:rPr>
                          <w:rFonts w:cs="Arial"/>
                        </w:rPr>
                      </w:pPr>
                    </w:p>
                    <w:p w14:paraId="02508A23" w14:textId="77777777" w:rsidR="008F2B8A" w:rsidRDefault="008F2B8A" w:rsidP="0048001B">
                      <w:pPr>
                        <w:rPr>
                          <w:rFonts w:cs="Arial"/>
                        </w:rPr>
                      </w:pPr>
                    </w:p>
                    <w:p w14:paraId="66D01024" w14:textId="77777777" w:rsidR="008F2B8A" w:rsidRDefault="008F2B8A" w:rsidP="0048001B">
                      <w:pPr>
                        <w:rPr>
                          <w:rFonts w:cs="Arial"/>
                        </w:rPr>
                      </w:pPr>
                    </w:p>
                    <w:p w14:paraId="57083475" w14:textId="77777777" w:rsidR="008F2B8A" w:rsidRDefault="008F2B8A" w:rsidP="0048001B">
                      <w:pPr>
                        <w:rPr>
                          <w:rFonts w:cs="Arial"/>
                        </w:rPr>
                      </w:pPr>
                    </w:p>
                    <w:p w14:paraId="70D15540" w14:textId="77777777" w:rsidR="008F2B8A" w:rsidRDefault="008F2B8A" w:rsidP="0048001B">
                      <w:pPr>
                        <w:rPr>
                          <w:rFonts w:cs="Arial"/>
                        </w:rPr>
                      </w:pPr>
                    </w:p>
                    <w:p w14:paraId="29C075E8" w14:textId="77777777" w:rsidR="008F2B8A" w:rsidRDefault="008F2B8A" w:rsidP="0048001B">
                      <w:pPr>
                        <w:rPr>
                          <w:rFonts w:cs="Arial"/>
                        </w:rPr>
                      </w:pPr>
                    </w:p>
                    <w:p w14:paraId="57781049" w14:textId="77777777" w:rsidR="008F2B8A" w:rsidRDefault="008F2B8A" w:rsidP="0048001B">
                      <w:pPr>
                        <w:rPr>
                          <w:rFonts w:cs="Arial"/>
                        </w:rPr>
                      </w:pPr>
                    </w:p>
                    <w:p w14:paraId="3415938B" w14:textId="77777777" w:rsidR="008F2B8A" w:rsidRDefault="008F2B8A" w:rsidP="0048001B">
                      <w:pPr>
                        <w:rPr>
                          <w:rFonts w:cs="Arial"/>
                        </w:rPr>
                      </w:pPr>
                    </w:p>
                    <w:p w14:paraId="3AC9F8DD" w14:textId="77777777" w:rsidR="008F2B8A" w:rsidRDefault="008F2B8A" w:rsidP="0048001B">
                      <w:pPr>
                        <w:rPr>
                          <w:rFonts w:cs="Arial"/>
                        </w:rPr>
                      </w:pPr>
                    </w:p>
                    <w:p w14:paraId="715D070E" w14:textId="77777777" w:rsidR="008F2B8A" w:rsidRDefault="008F2B8A" w:rsidP="0048001B">
                      <w:pPr>
                        <w:rPr>
                          <w:rFonts w:cs="Arial"/>
                        </w:rPr>
                      </w:pPr>
                    </w:p>
                    <w:p w14:paraId="18E49CF3" w14:textId="77777777" w:rsidR="008F2B8A" w:rsidRDefault="008F2B8A" w:rsidP="0048001B">
                      <w:pPr>
                        <w:rPr>
                          <w:rFonts w:cs="Arial"/>
                        </w:rPr>
                      </w:pPr>
                    </w:p>
                    <w:p w14:paraId="1565C94E" w14:textId="77777777" w:rsidR="008F2B8A" w:rsidRDefault="008F2B8A" w:rsidP="0048001B">
                      <w:pPr>
                        <w:rPr>
                          <w:rFonts w:cs="Arial"/>
                        </w:rPr>
                      </w:pPr>
                    </w:p>
                    <w:p w14:paraId="7CE8838F" w14:textId="77777777" w:rsidR="008F2B8A" w:rsidRDefault="008F2B8A" w:rsidP="0048001B">
                      <w:pPr>
                        <w:rPr>
                          <w:rFonts w:cs="Arial"/>
                        </w:rPr>
                      </w:pPr>
                    </w:p>
                    <w:p w14:paraId="7F0BF710" w14:textId="77777777" w:rsidR="008F2B8A" w:rsidRDefault="008F2B8A" w:rsidP="0048001B">
                      <w:pPr>
                        <w:rPr>
                          <w:rFonts w:cs="Arial"/>
                        </w:rPr>
                      </w:pPr>
                    </w:p>
                    <w:p w14:paraId="0912133B" w14:textId="77777777" w:rsidR="008F2B8A" w:rsidRDefault="008F2B8A" w:rsidP="0048001B">
                      <w:pPr>
                        <w:rPr>
                          <w:rFonts w:cs="Arial"/>
                        </w:rPr>
                      </w:pPr>
                    </w:p>
                    <w:p w14:paraId="15788000" w14:textId="77777777" w:rsidR="008F2B8A" w:rsidRDefault="008F2B8A" w:rsidP="0048001B">
                      <w:pPr>
                        <w:rPr>
                          <w:rFonts w:cs="Arial"/>
                        </w:rPr>
                      </w:pPr>
                    </w:p>
                    <w:p w14:paraId="4AD33101" w14:textId="77777777" w:rsidR="008F2B8A" w:rsidRDefault="008F2B8A" w:rsidP="0048001B">
                      <w:pPr>
                        <w:rPr>
                          <w:rFonts w:cs="Arial"/>
                        </w:rPr>
                      </w:pPr>
                    </w:p>
                    <w:p w14:paraId="230BC543" w14:textId="77777777" w:rsidR="008F2B8A" w:rsidRDefault="008F2B8A" w:rsidP="0048001B">
                      <w:pPr>
                        <w:rPr>
                          <w:rFonts w:cs="Arial"/>
                        </w:rPr>
                      </w:pPr>
                    </w:p>
                    <w:p w14:paraId="159B6346" w14:textId="77777777" w:rsidR="008F2B8A" w:rsidRDefault="008F2B8A" w:rsidP="0048001B">
                      <w:pPr>
                        <w:rPr>
                          <w:rFonts w:cs="Arial"/>
                        </w:rPr>
                      </w:pPr>
                    </w:p>
                    <w:p w14:paraId="053C364C" w14:textId="77777777" w:rsidR="008F2B8A" w:rsidRDefault="008F2B8A" w:rsidP="0048001B">
                      <w:pPr>
                        <w:rPr>
                          <w:rFonts w:cs="Arial"/>
                        </w:rPr>
                      </w:pPr>
                    </w:p>
                    <w:p w14:paraId="71FBA81F" w14:textId="77777777" w:rsidR="008F2B8A" w:rsidRDefault="008F2B8A" w:rsidP="0048001B">
                      <w:pPr>
                        <w:rPr>
                          <w:rFonts w:cs="Arial"/>
                        </w:rPr>
                      </w:pPr>
                    </w:p>
                    <w:p w14:paraId="5E6D9509" w14:textId="77777777" w:rsidR="008F2B8A" w:rsidRDefault="008F2B8A" w:rsidP="0048001B">
                      <w:pPr>
                        <w:rPr>
                          <w:rFonts w:cs="Arial"/>
                        </w:rPr>
                      </w:pPr>
                    </w:p>
                    <w:p w14:paraId="2CFB6A24" w14:textId="77777777" w:rsidR="008F2B8A" w:rsidRDefault="008F2B8A" w:rsidP="0048001B">
                      <w:pPr>
                        <w:rPr>
                          <w:rFonts w:cs="Arial"/>
                        </w:rPr>
                      </w:pPr>
                    </w:p>
                    <w:p w14:paraId="4423A1D2" w14:textId="77777777" w:rsidR="008F2B8A" w:rsidRDefault="008F2B8A" w:rsidP="0048001B">
                      <w:pPr>
                        <w:rPr>
                          <w:rFonts w:cs="Arial"/>
                        </w:rPr>
                      </w:pPr>
                    </w:p>
                    <w:p w14:paraId="2603DEB7" w14:textId="77777777" w:rsidR="008F2B8A" w:rsidRDefault="008F2B8A" w:rsidP="0048001B">
                      <w:pPr>
                        <w:rPr>
                          <w:rFonts w:cs="Arial"/>
                        </w:rPr>
                      </w:pPr>
                    </w:p>
                    <w:p w14:paraId="7D83DBC2" w14:textId="77777777" w:rsidR="008F2B8A" w:rsidRDefault="008F2B8A" w:rsidP="0048001B">
                      <w:pPr>
                        <w:rPr>
                          <w:rFonts w:cs="Arial"/>
                        </w:rPr>
                      </w:pPr>
                    </w:p>
                    <w:p w14:paraId="4692940B" w14:textId="77777777" w:rsidR="008F2B8A" w:rsidRDefault="008F2B8A" w:rsidP="0048001B">
                      <w:pPr>
                        <w:rPr>
                          <w:rFonts w:cs="Arial"/>
                        </w:rPr>
                      </w:pPr>
                    </w:p>
                    <w:p w14:paraId="00463980" w14:textId="77777777" w:rsidR="008F2B8A" w:rsidRDefault="008F2B8A" w:rsidP="0048001B">
                      <w:pPr>
                        <w:rPr>
                          <w:rFonts w:cs="Arial"/>
                        </w:rPr>
                      </w:pPr>
                    </w:p>
                    <w:p w14:paraId="21188C43" w14:textId="77777777" w:rsidR="008F2B8A" w:rsidRDefault="008F2B8A" w:rsidP="0048001B">
                      <w:pPr>
                        <w:rPr>
                          <w:rFonts w:cs="Arial"/>
                        </w:rPr>
                      </w:pPr>
                    </w:p>
                    <w:p w14:paraId="45C9B8FD" w14:textId="77777777" w:rsidR="008F2B8A" w:rsidRDefault="008F2B8A" w:rsidP="0048001B">
                      <w:pPr>
                        <w:rPr>
                          <w:rFonts w:cs="Arial"/>
                        </w:rPr>
                      </w:pPr>
                    </w:p>
                    <w:p w14:paraId="66CA912F" w14:textId="77777777" w:rsidR="008F2B8A" w:rsidRDefault="008F2B8A" w:rsidP="0048001B">
                      <w:pPr>
                        <w:rPr>
                          <w:rFonts w:cs="Arial"/>
                        </w:rPr>
                      </w:pPr>
                    </w:p>
                    <w:p w14:paraId="043098A9" w14:textId="77777777" w:rsidR="008F2B8A" w:rsidRDefault="008F2B8A" w:rsidP="0048001B">
                      <w:pPr>
                        <w:rPr>
                          <w:rFonts w:cs="Arial"/>
                        </w:rPr>
                      </w:pPr>
                    </w:p>
                    <w:p w14:paraId="575D440A" w14:textId="77777777" w:rsidR="008F2B8A" w:rsidRDefault="008F2B8A" w:rsidP="0048001B">
                      <w:pPr>
                        <w:rPr>
                          <w:rFonts w:cs="Arial"/>
                        </w:rPr>
                      </w:pPr>
                    </w:p>
                    <w:p w14:paraId="300819C3" w14:textId="77777777" w:rsidR="008F2B8A" w:rsidRDefault="008F2B8A" w:rsidP="0048001B">
                      <w:pPr>
                        <w:rPr>
                          <w:rFonts w:cs="Arial"/>
                        </w:rPr>
                      </w:pPr>
                    </w:p>
                    <w:p w14:paraId="41D1176B" w14:textId="77777777" w:rsidR="008F2B8A" w:rsidRDefault="008F2B8A" w:rsidP="0048001B">
                      <w:pPr>
                        <w:rPr>
                          <w:rFonts w:cs="Arial"/>
                        </w:rPr>
                      </w:pPr>
                    </w:p>
                    <w:p w14:paraId="0D7C4BF3" w14:textId="77777777" w:rsidR="008F2B8A" w:rsidRDefault="008F2B8A" w:rsidP="0048001B">
                      <w:pPr>
                        <w:rPr>
                          <w:rFonts w:cs="Arial"/>
                        </w:rPr>
                      </w:pPr>
                    </w:p>
                    <w:p w14:paraId="747A6837" w14:textId="77777777" w:rsidR="008F2B8A" w:rsidRDefault="008F2B8A" w:rsidP="0048001B">
                      <w:pPr>
                        <w:rPr>
                          <w:rFonts w:cs="Arial"/>
                        </w:rPr>
                      </w:pPr>
                    </w:p>
                    <w:p w14:paraId="16FCF600" w14:textId="77777777" w:rsidR="008F2B8A" w:rsidRDefault="008F2B8A" w:rsidP="0048001B">
                      <w:pPr>
                        <w:rPr>
                          <w:rFonts w:cs="Arial"/>
                        </w:rPr>
                      </w:pPr>
                    </w:p>
                    <w:p w14:paraId="017626C2" w14:textId="77777777" w:rsidR="008F2B8A" w:rsidRDefault="008F2B8A" w:rsidP="0048001B">
                      <w:pPr>
                        <w:rPr>
                          <w:rFonts w:cs="Arial"/>
                        </w:rPr>
                      </w:pPr>
                    </w:p>
                    <w:p w14:paraId="2CB9A244" w14:textId="77777777" w:rsidR="008F2B8A" w:rsidRDefault="008F2B8A" w:rsidP="0048001B">
                      <w:pPr>
                        <w:rPr>
                          <w:rFonts w:cs="Arial"/>
                        </w:rPr>
                      </w:pPr>
                    </w:p>
                    <w:p w14:paraId="6892D09C" w14:textId="77777777" w:rsidR="008F2B8A" w:rsidRDefault="008F2B8A" w:rsidP="0048001B">
                      <w:pPr>
                        <w:rPr>
                          <w:rFonts w:cs="Arial"/>
                        </w:rPr>
                      </w:pPr>
                    </w:p>
                    <w:p w14:paraId="6359E811" w14:textId="77777777" w:rsidR="008F2B8A" w:rsidRDefault="008F2B8A" w:rsidP="0048001B">
                      <w:pPr>
                        <w:rPr>
                          <w:rFonts w:cs="Arial"/>
                        </w:rPr>
                      </w:pPr>
                    </w:p>
                    <w:p w14:paraId="0B28D235" w14:textId="77777777" w:rsidR="008F2B8A" w:rsidRDefault="008F2B8A" w:rsidP="0048001B">
                      <w:pPr>
                        <w:rPr>
                          <w:rFonts w:cs="Arial"/>
                        </w:rPr>
                      </w:pPr>
                    </w:p>
                    <w:p w14:paraId="381502A9" w14:textId="77777777" w:rsidR="008F2B8A" w:rsidRDefault="008F2B8A" w:rsidP="0048001B">
                      <w:pPr>
                        <w:rPr>
                          <w:rFonts w:cs="Arial"/>
                        </w:rPr>
                      </w:pPr>
                    </w:p>
                    <w:p w14:paraId="1913EB35" w14:textId="77777777" w:rsidR="008F2B8A" w:rsidRDefault="008F2B8A" w:rsidP="0048001B">
                      <w:pPr>
                        <w:rPr>
                          <w:rFonts w:cs="Arial"/>
                        </w:rPr>
                      </w:pPr>
                    </w:p>
                    <w:p w14:paraId="2C33139E" w14:textId="77777777" w:rsidR="008F2B8A" w:rsidRDefault="008F2B8A" w:rsidP="0048001B">
                      <w:pPr>
                        <w:rPr>
                          <w:rFonts w:cs="Arial"/>
                        </w:rPr>
                      </w:pPr>
                    </w:p>
                    <w:p w14:paraId="3E845330" w14:textId="77777777" w:rsidR="008F2B8A" w:rsidRDefault="008F2B8A" w:rsidP="0048001B">
                      <w:pPr>
                        <w:rPr>
                          <w:rFonts w:cs="Arial"/>
                        </w:rPr>
                      </w:pPr>
                    </w:p>
                    <w:p w14:paraId="75783A84" w14:textId="77777777" w:rsidR="008F2B8A" w:rsidRDefault="008F2B8A" w:rsidP="0048001B">
                      <w:pPr>
                        <w:rPr>
                          <w:rFonts w:cs="Arial"/>
                        </w:rPr>
                      </w:pPr>
                    </w:p>
                    <w:p w14:paraId="2069D13E" w14:textId="77777777" w:rsidR="008F2B8A" w:rsidRDefault="008F2B8A" w:rsidP="0048001B">
                      <w:pPr>
                        <w:rPr>
                          <w:rFonts w:cs="Arial"/>
                        </w:rPr>
                      </w:pPr>
                    </w:p>
                    <w:p w14:paraId="168CF199" w14:textId="77777777" w:rsidR="008F2B8A" w:rsidRDefault="008F2B8A" w:rsidP="0048001B">
                      <w:pPr>
                        <w:rPr>
                          <w:rFonts w:cs="Arial"/>
                        </w:rPr>
                      </w:pPr>
                    </w:p>
                    <w:p w14:paraId="381D254B" w14:textId="77777777" w:rsidR="008F2B8A" w:rsidRDefault="008F2B8A" w:rsidP="0048001B">
                      <w:pPr>
                        <w:rPr>
                          <w:rFonts w:cs="Arial"/>
                        </w:rPr>
                      </w:pPr>
                    </w:p>
                    <w:p w14:paraId="512C7640" w14:textId="77777777" w:rsidR="008F2B8A" w:rsidRDefault="008F2B8A" w:rsidP="0048001B">
                      <w:pPr>
                        <w:rPr>
                          <w:rFonts w:cs="Arial"/>
                        </w:rPr>
                      </w:pPr>
                    </w:p>
                    <w:p w14:paraId="31C16472" w14:textId="77777777" w:rsidR="008F2B8A" w:rsidRDefault="008F2B8A" w:rsidP="0048001B">
                      <w:pPr>
                        <w:rPr>
                          <w:rFonts w:cs="Arial"/>
                        </w:rPr>
                      </w:pPr>
                    </w:p>
                    <w:p w14:paraId="6337322B" w14:textId="77777777" w:rsidR="008F2B8A" w:rsidRDefault="008F2B8A" w:rsidP="0048001B">
                      <w:pPr>
                        <w:rPr>
                          <w:rFonts w:cs="Arial"/>
                        </w:rPr>
                      </w:pPr>
                    </w:p>
                    <w:p w14:paraId="578C83C5" w14:textId="77777777" w:rsidR="008F2B8A" w:rsidRDefault="008F2B8A" w:rsidP="0048001B">
                      <w:pPr>
                        <w:rPr>
                          <w:rFonts w:cs="Arial"/>
                        </w:rPr>
                      </w:pPr>
                    </w:p>
                    <w:p w14:paraId="44A808D6" w14:textId="77777777" w:rsidR="008F2B8A" w:rsidRDefault="008F2B8A" w:rsidP="0048001B">
                      <w:pPr>
                        <w:rPr>
                          <w:rFonts w:cs="Arial"/>
                        </w:rPr>
                      </w:pPr>
                    </w:p>
                    <w:p w14:paraId="7D67E5A3" w14:textId="77777777" w:rsidR="008F2B8A" w:rsidRDefault="008F2B8A" w:rsidP="0048001B">
                      <w:pPr>
                        <w:rPr>
                          <w:rFonts w:cs="Arial"/>
                        </w:rPr>
                      </w:pPr>
                    </w:p>
                    <w:p w14:paraId="15E18DA3" w14:textId="77777777" w:rsidR="008F2B8A" w:rsidRDefault="008F2B8A" w:rsidP="0048001B">
                      <w:pPr>
                        <w:rPr>
                          <w:rFonts w:cs="Arial"/>
                        </w:rPr>
                      </w:pPr>
                    </w:p>
                    <w:p w14:paraId="09035D97" w14:textId="77777777" w:rsidR="008F2B8A" w:rsidRDefault="008F2B8A" w:rsidP="0048001B">
                      <w:pPr>
                        <w:rPr>
                          <w:rFonts w:cs="Arial"/>
                        </w:rPr>
                      </w:pPr>
                    </w:p>
                    <w:p w14:paraId="612A263F" w14:textId="77777777" w:rsidR="008F2B8A" w:rsidRDefault="008F2B8A" w:rsidP="0048001B">
                      <w:pPr>
                        <w:rPr>
                          <w:rFonts w:cs="Arial"/>
                        </w:rPr>
                      </w:pPr>
                    </w:p>
                    <w:p w14:paraId="290A282A" w14:textId="77777777" w:rsidR="008F2B8A" w:rsidRDefault="008F2B8A" w:rsidP="0048001B">
                      <w:pPr>
                        <w:rPr>
                          <w:rFonts w:cs="Arial"/>
                        </w:rPr>
                      </w:pPr>
                    </w:p>
                    <w:p w14:paraId="05B38E9B" w14:textId="77777777" w:rsidR="008F2B8A" w:rsidRDefault="008F2B8A" w:rsidP="0048001B">
                      <w:pPr>
                        <w:rPr>
                          <w:rFonts w:cs="Arial"/>
                        </w:rPr>
                      </w:pPr>
                    </w:p>
                    <w:p w14:paraId="54727E63" w14:textId="77777777" w:rsidR="008F2B8A" w:rsidRDefault="008F2B8A" w:rsidP="0048001B">
                      <w:pPr>
                        <w:rPr>
                          <w:rFonts w:cs="Arial"/>
                        </w:rPr>
                      </w:pPr>
                    </w:p>
                    <w:p w14:paraId="47679101" w14:textId="77777777" w:rsidR="008F2B8A" w:rsidRDefault="008F2B8A" w:rsidP="0048001B">
                      <w:pPr>
                        <w:rPr>
                          <w:rFonts w:cs="Arial"/>
                        </w:rPr>
                      </w:pPr>
                    </w:p>
                    <w:p w14:paraId="6B32A28F" w14:textId="77777777" w:rsidR="008F2B8A" w:rsidRDefault="008F2B8A" w:rsidP="0048001B">
                      <w:pPr>
                        <w:rPr>
                          <w:rFonts w:cs="Arial"/>
                        </w:rPr>
                      </w:pPr>
                    </w:p>
                    <w:p w14:paraId="109347EE" w14:textId="77777777" w:rsidR="008F2B8A" w:rsidRDefault="008F2B8A" w:rsidP="0048001B">
                      <w:pPr>
                        <w:rPr>
                          <w:rFonts w:cs="Arial"/>
                        </w:rPr>
                      </w:pPr>
                    </w:p>
                    <w:p w14:paraId="7D3B3239" w14:textId="77777777" w:rsidR="008F2B8A" w:rsidRDefault="008F2B8A" w:rsidP="0048001B">
                      <w:pPr>
                        <w:rPr>
                          <w:rFonts w:cs="Arial"/>
                        </w:rPr>
                      </w:pPr>
                    </w:p>
                    <w:p w14:paraId="6302C0D2" w14:textId="77777777" w:rsidR="008F2B8A" w:rsidRDefault="008F2B8A" w:rsidP="0048001B">
                      <w:pPr>
                        <w:rPr>
                          <w:rFonts w:cs="Arial"/>
                        </w:rPr>
                      </w:pPr>
                    </w:p>
                    <w:p w14:paraId="7BAC2BE6" w14:textId="77777777" w:rsidR="008F2B8A" w:rsidRDefault="008F2B8A" w:rsidP="0048001B">
                      <w:pPr>
                        <w:rPr>
                          <w:rFonts w:cs="Arial"/>
                        </w:rPr>
                      </w:pPr>
                    </w:p>
                    <w:p w14:paraId="171D212D" w14:textId="77777777" w:rsidR="008F2B8A" w:rsidRDefault="008F2B8A" w:rsidP="0048001B">
                      <w:pPr>
                        <w:rPr>
                          <w:rFonts w:cs="Arial"/>
                        </w:rPr>
                      </w:pPr>
                    </w:p>
                    <w:p w14:paraId="538E7052" w14:textId="77777777" w:rsidR="008F2B8A" w:rsidRDefault="008F2B8A" w:rsidP="0048001B">
                      <w:pPr>
                        <w:rPr>
                          <w:rFonts w:cs="Arial"/>
                        </w:rPr>
                      </w:pPr>
                    </w:p>
                    <w:p w14:paraId="1A77E3BE" w14:textId="77777777" w:rsidR="008F2B8A" w:rsidRDefault="008F2B8A" w:rsidP="0048001B">
                      <w:pPr>
                        <w:rPr>
                          <w:rFonts w:cs="Arial"/>
                        </w:rPr>
                      </w:pPr>
                    </w:p>
                    <w:p w14:paraId="04689D5C" w14:textId="77777777" w:rsidR="008F2B8A" w:rsidRDefault="008F2B8A" w:rsidP="0048001B">
                      <w:pPr>
                        <w:rPr>
                          <w:rFonts w:cs="Arial"/>
                        </w:rPr>
                      </w:pPr>
                    </w:p>
                    <w:p w14:paraId="3C6981C7" w14:textId="77777777" w:rsidR="008F2B8A" w:rsidRDefault="008F2B8A" w:rsidP="0048001B">
                      <w:pPr>
                        <w:rPr>
                          <w:rFonts w:cs="Arial"/>
                        </w:rPr>
                      </w:pPr>
                    </w:p>
                    <w:p w14:paraId="36A48157" w14:textId="77777777" w:rsidR="008F2B8A" w:rsidRDefault="008F2B8A" w:rsidP="0048001B">
                      <w:pPr>
                        <w:rPr>
                          <w:rFonts w:cs="Arial"/>
                        </w:rPr>
                      </w:pPr>
                    </w:p>
                    <w:p w14:paraId="6002BC79" w14:textId="77777777" w:rsidR="008F2B8A" w:rsidRDefault="008F2B8A" w:rsidP="0048001B">
                      <w:pPr>
                        <w:rPr>
                          <w:rFonts w:cs="Arial"/>
                        </w:rPr>
                      </w:pPr>
                    </w:p>
                    <w:p w14:paraId="64054DF0" w14:textId="77777777" w:rsidR="008F2B8A" w:rsidRDefault="008F2B8A" w:rsidP="0048001B">
                      <w:pPr>
                        <w:rPr>
                          <w:rFonts w:cs="Arial"/>
                        </w:rPr>
                      </w:pPr>
                    </w:p>
                    <w:p w14:paraId="3A8BE42D" w14:textId="77777777" w:rsidR="008F2B8A" w:rsidRDefault="008F2B8A" w:rsidP="0048001B">
                      <w:pPr>
                        <w:rPr>
                          <w:rFonts w:cs="Arial"/>
                        </w:rPr>
                      </w:pPr>
                    </w:p>
                    <w:p w14:paraId="23BD7315" w14:textId="77777777" w:rsidR="008F2B8A" w:rsidRDefault="008F2B8A" w:rsidP="0048001B">
                      <w:pPr>
                        <w:rPr>
                          <w:rFonts w:cs="Arial"/>
                        </w:rPr>
                      </w:pPr>
                    </w:p>
                    <w:p w14:paraId="35F4B336" w14:textId="77777777" w:rsidR="008F2B8A" w:rsidRDefault="008F2B8A" w:rsidP="0048001B">
                      <w:pPr>
                        <w:rPr>
                          <w:rFonts w:cs="Arial"/>
                        </w:rPr>
                      </w:pPr>
                    </w:p>
                    <w:p w14:paraId="078BFC82" w14:textId="77777777" w:rsidR="008F2B8A" w:rsidRDefault="008F2B8A" w:rsidP="0048001B">
                      <w:pPr>
                        <w:rPr>
                          <w:rFonts w:cs="Arial"/>
                        </w:rPr>
                      </w:pPr>
                    </w:p>
                    <w:p w14:paraId="2062AB32" w14:textId="77777777" w:rsidR="008F2B8A" w:rsidRDefault="008F2B8A" w:rsidP="0048001B">
                      <w:pPr>
                        <w:rPr>
                          <w:rFonts w:cs="Arial"/>
                        </w:rPr>
                      </w:pPr>
                    </w:p>
                    <w:p w14:paraId="044E57D6" w14:textId="77777777" w:rsidR="008F2B8A" w:rsidRDefault="008F2B8A" w:rsidP="0048001B">
                      <w:pPr>
                        <w:rPr>
                          <w:rFonts w:cs="Arial"/>
                        </w:rPr>
                      </w:pPr>
                    </w:p>
                    <w:p w14:paraId="4C8C68D6" w14:textId="77777777" w:rsidR="008F2B8A" w:rsidRDefault="008F2B8A" w:rsidP="0048001B">
                      <w:pPr>
                        <w:rPr>
                          <w:rFonts w:cs="Arial"/>
                        </w:rPr>
                      </w:pPr>
                    </w:p>
                    <w:p w14:paraId="419EA725" w14:textId="77777777" w:rsidR="008F2B8A" w:rsidRDefault="008F2B8A" w:rsidP="0048001B">
                      <w:pPr>
                        <w:rPr>
                          <w:rFonts w:cs="Arial"/>
                        </w:rPr>
                      </w:pPr>
                    </w:p>
                    <w:p w14:paraId="7E7F0244" w14:textId="77777777" w:rsidR="008F2B8A" w:rsidRDefault="008F2B8A" w:rsidP="0048001B">
                      <w:pPr>
                        <w:rPr>
                          <w:rFonts w:cs="Arial"/>
                        </w:rPr>
                      </w:pPr>
                    </w:p>
                    <w:p w14:paraId="6986E403" w14:textId="77777777" w:rsidR="008F2B8A" w:rsidRDefault="008F2B8A" w:rsidP="0048001B">
                      <w:pPr>
                        <w:rPr>
                          <w:rFonts w:cs="Arial"/>
                        </w:rPr>
                      </w:pPr>
                    </w:p>
                    <w:p w14:paraId="76E623EC" w14:textId="77777777" w:rsidR="008F2B8A" w:rsidRDefault="008F2B8A" w:rsidP="0048001B">
                      <w:pPr>
                        <w:rPr>
                          <w:rFonts w:cs="Arial"/>
                        </w:rPr>
                      </w:pPr>
                    </w:p>
                    <w:p w14:paraId="75FD16F5" w14:textId="77777777" w:rsidR="008F2B8A" w:rsidRDefault="008F2B8A" w:rsidP="0048001B">
                      <w:pPr>
                        <w:rPr>
                          <w:rFonts w:cs="Arial"/>
                        </w:rPr>
                      </w:pPr>
                    </w:p>
                    <w:p w14:paraId="0966A985" w14:textId="77777777" w:rsidR="008F2B8A" w:rsidRDefault="008F2B8A" w:rsidP="0048001B">
                      <w:pPr>
                        <w:rPr>
                          <w:rFonts w:cs="Arial"/>
                        </w:rPr>
                      </w:pPr>
                    </w:p>
                    <w:p w14:paraId="4282182D" w14:textId="77777777" w:rsidR="008F2B8A" w:rsidRDefault="008F2B8A" w:rsidP="0048001B">
                      <w:pPr>
                        <w:rPr>
                          <w:rFonts w:cs="Arial"/>
                        </w:rPr>
                      </w:pPr>
                    </w:p>
                    <w:p w14:paraId="13E64D6B" w14:textId="77777777" w:rsidR="008F2B8A" w:rsidRDefault="008F2B8A" w:rsidP="0048001B">
                      <w:pPr>
                        <w:rPr>
                          <w:rFonts w:cs="Arial"/>
                        </w:rPr>
                      </w:pPr>
                    </w:p>
                    <w:p w14:paraId="0534B7E6" w14:textId="77777777" w:rsidR="008F2B8A" w:rsidRDefault="008F2B8A" w:rsidP="0048001B">
                      <w:pPr>
                        <w:rPr>
                          <w:rFonts w:cs="Arial"/>
                        </w:rPr>
                      </w:pPr>
                    </w:p>
                    <w:p w14:paraId="527FA49B" w14:textId="77777777" w:rsidR="008F2B8A" w:rsidRDefault="008F2B8A" w:rsidP="0048001B">
                      <w:pPr>
                        <w:rPr>
                          <w:rFonts w:cs="Arial"/>
                        </w:rPr>
                      </w:pPr>
                    </w:p>
                    <w:p w14:paraId="05DAB50A" w14:textId="77777777" w:rsidR="008F2B8A" w:rsidRDefault="008F2B8A" w:rsidP="0048001B">
                      <w:pPr>
                        <w:rPr>
                          <w:rFonts w:cs="Arial"/>
                        </w:rPr>
                      </w:pPr>
                    </w:p>
                    <w:p w14:paraId="325FF53C" w14:textId="77777777" w:rsidR="008F2B8A" w:rsidRDefault="008F2B8A" w:rsidP="0048001B">
                      <w:pPr>
                        <w:rPr>
                          <w:rFonts w:cs="Arial"/>
                        </w:rPr>
                      </w:pPr>
                    </w:p>
                    <w:p w14:paraId="264FC5E8" w14:textId="77777777" w:rsidR="008F2B8A" w:rsidRDefault="008F2B8A" w:rsidP="0048001B">
                      <w:pPr>
                        <w:rPr>
                          <w:rFonts w:cs="Arial"/>
                        </w:rPr>
                      </w:pPr>
                    </w:p>
                    <w:p w14:paraId="5D681737" w14:textId="77777777" w:rsidR="008F2B8A" w:rsidRDefault="008F2B8A" w:rsidP="0048001B">
                      <w:pPr>
                        <w:rPr>
                          <w:rFonts w:cs="Arial"/>
                        </w:rPr>
                      </w:pPr>
                    </w:p>
                    <w:p w14:paraId="7D4F932F" w14:textId="77777777" w:rsidR="008F2B8A" w:rsidRDefault="008F2B8A" w:rsidP="0048001B">
                      <w:pPr>
                        <w:rPr>
                          <w:rFonts w:cs="Arial"/>
                        </w:rPr>
                      </w:pPr>
                    </w:p>
                    <w:p w14:paraId="70CE7C17" w14:textId="77777777" w:rsidR="008F2B8A" w:rsidRDefault="008F2B8A" w:rsidP="0048001B">
                      <w:pPr>
                        <w:rPr>
                          <w:rFonts w:cs="Arial"/>
                        </w:rPr>
                      </w:pPr>
                    </w:p>
                    <w:p w14:paraId="3C7B6EAC" w14:textId="77777777" w:rsidR="008F2B8A" w:rsidRDefault="008F2B8A" w:rsidP="0048001B">
                      <w:pPr>
                        <w:rPr>
                          <w:rFonts w:cs="Arial"/>
                        </w:rPr>
                      </w:pPr>
                    </w:p>
                    <w:p w14:paraId="6651A11C" w14:textId="77777777" w:rsidR="008F2B8A" w:rsidRDefault="008F2B8A" w:rsidP="0048001B">
                      <w:pPr>
                        <w:rPr>
                          <w:rFonts w:cs="Arial"/>
                        </w:rPr>
                      </w:pPr>
                    </w:p>
                    <w:p w14:paraId="649EAD33" w14:textId="77777777" w:rsidR="008F2B8A" w:rsidRDefault="008F2B8A" w:rsidP="0048001B">
                      <w:pPr>
                        <w:rPr>
                          <w:rFonts w:cs="Arial"/>
                        </w:rPr>
                      </w:pPr>
                    </w:p>
                    <w:p w14:paraId="36676B4C" w14:textId="77777777" w:rsidR="008F2B8A" w:rsidRDefault="008F2B8A" w:rsidP="0048001B">
                      <w:pPr>
                        <w:rPr>
                          <w:rFonts w:cs="Arial"/>
                        </w:rPr>
                      </w:pPr>
                    </w:p>
                    <w:p w14:paraId="388C206C" w14:textId="77777777" w:rsidR="008F2B8A" w:rsidRDefault="008F2B8A" w:rsidP="0048001B">
                      <w:pPr>
                        <w:rPr>
                          <w:rFonts w:cs="Arial"/>
                        </w:rPr>
                      </w:pPr>
                    </w:p>
                    <w:p w14:paraId="72C49298" w14:textId="77777777" w:rsidR="008F2B8A" w:rsidRDefault="008F2B8A" w:rsidP="0048001B">
                      <w:pPr>
                        <w:rPr>
                          <w:rFonts w:cs="Arial"/>
                        </w:rPr>
                      </w:pPr>
                    </w:p>
                    <w:p w14:paraId="7A38B65E" w14:textId="77777777" w:rsidR="008F2B8A" w:rsidRDefault="008F2B8A" w:rsidP="0048001B">
                      <w:pPr>
                        <w:rPr>
                          <w:rFonts w:cs="Arial"/>
                        </w:rPr>
                      </w:pPr>
                    </w:p>
                    <w:p w14:paraId="6CB93CBE" w14:textId="77777777" w:rsidR="008F2B8A" w:rsidRDefault="008F2B8A" w:rsidP="0048001B">
                      <w:pPr>
                        <w:rPr>
                          <w:rFonts w:cs="Arial"/>
                        </w:rPr>
                      </w:pPr>
                    </w:p>
                    <w:p w14:paraId="195C23F6" w14:textId="77777777" w:rsidR="008F2B8A" w:rsidRDefault="008F2B8A" w:rsidP="0048001B">
                      <w:pPr>
                        <w:rPr>
                          <w:rFonts w:cs="Arial"/>
                        </w:rPr>
                      </w:pPr>
                    </w:p>
                    <w:p w14:paraId="7EDC4D3C" w14:textId="77777777" w:rsidR="008F2B8A" w:rsidRDefault="008F2B8A" w:rsidP="0048001B">
                      <w:pPr>
                        <w:rPr>
                          <w:rFonts w:cs="Arial"/>
                        </w:rPr>
                      </w:pPr>
                    </w:p>
                    <w:p w14:paraId="648BF1D4" w14:textId="77777777" w:rsidR="008F2B8A" w:rsidRDefault="008F2B8A" w:rsidP="0048001B">
                      <w:pPr>
                        <w:rPr>
                          <w:rFonts w:cs="Arial"/>
                        </w:rPr>
                      </w:pPr>
                    </w:p>
                    <w:p w14:paraId="67C935BE" w14:textId="77777777" w:rsidR="008F2B8A" w:rsidRDefault="008F2B8A" w:rsidP="0048001B">
                      <w:pPr>
                        <w:rPr>
                          <w:rFonts w:cs="Arial"/>
                        </w:rPr>
                      </w:pPr>
                    </w:p>
                    <w:p w14:paraId="2D1FB129" w14:textId="77777777" w:rsidR="008F2B8A" w:rsidRDefault="008F2B8A" w:rsidP="0048001B">
                      <w:pPr>
                        <w:rPr>
                          <w:rFonts w:cs="Arial"/>
                        </w:rPr>
                      </w:pPr>
                    </w:p>
                    <w:p w14:paraId="33DC4464" w14:textId="77777777" w:rsidR="008F2B8A" w:rsidRDefault="008F2B8A" w:rsidP="0048001B">
                      <w:pPr>
                        <w:rPr>
                          <w:rFonts w:cs="Arial"/>
                        </w:rPr>
                      </w:pPr>
                    </w:p>
                    <w:p w14:paraId="243889A5" w14:textId="77777777" w:rsidR="008F2B8A" w:rsidRDefault="008F2B8A" w:rsidP="0048001B">
                      <w:pPr>
                        <w:rPr>
                          <w:rFonts w:cs="Arial"/>
                        </w:rPr>
                      </w:pPr>
                    </w:p>
                    <w:p w14:paraId="28054633" w14:textId="77777777" w:rsidR="008F2B8A" w:rsidRDefault="008F2B8A" w:rsidP="0048001B">
                      <w:pPr>
                        <w:rPr>
                          <w:rFonts w:cs="Arial"/>
                        </w:rPr>
                      </w:pPr>
                    </w:p>
                    <w:p w14:paraId="6D62E266" w14:textId="77777777" w:rsidR="008F2B8A" w:rsidRDefault="008F2B8A" w:rsidP="0048001B">
                      <w:pPr>
                        <w:rPr>
                          <w:rFonts w:cs="Arial"/>
                        </w:rPr>
                      </w:pPr>
                    </w:p>
                    <w:p w14:paraId="05945506" w14:textId="77777777" w:rsidR="008F2B8A" w:rsidRDefault="008F2B8A" w:rsidP="0048001B">
                      <w:pPr>
                        <w:rPr>
                          <w:rFonts w:cs="Arial"/>
                        </w:rPr>
                      </w:pPr>
                    </w:p>
                    <w:p w14:paraId="268E854C" w14:textId="77777777" w:rsidR="008F2B8A" w:rsidRDefault="008F2B8A" w:rsidP="0048001B">
                      <w:pPr>
                        <w:rPr>
                          <w:rFonts w:cs="Arial"/>
                        </w:rPr>
                      </w:pPr>
                    </w:p>
                    <w:p w14:paraId="449C7E57" w14:textId="77777777" w:rsidR="008F2B8A" w:rsidRDefault="008F2B8A" w:rsidP="0048001B">
                      <w:pPr>
                        <w:rPr>
                          <w:rFonts w:cs="Arial"/>
                        </w:rPr>
                      </w:pPr>
                    </w:p>
                    <w:p w14:paraId="42A79F41" w14:textId="77777777" w:rsidR="008F2B8A" w:rsidRDefault="008F2B8A" w:rsidP="0048001B">
                      <w:pPr>
                        <w:rPr>
                          <w:rFonts w:cs="Arial"/>
                        </w:rPr>
                      </w:pPr>
                    </w:p>
                    <w:p w14:paraId="33955DAD" w14:textId="77777777" w:rsidR="008F2B8A" w:rsidRDefault="008F2B8A" w:rsidP="0048001B">
                      <w:pPr>
                        <w:rPr>
                          <w:rFonts w:cs="Arial"/>
                        </w:rPr>
                      </w:pPr>
                    </w:p>
                    <w:p w14:paraId="04378041" w14:textId="77777777" w:rsidR="008F2B8A" w:rsidRDefault="008F2B8A" w:rsidP="0048001B">
                      <w:pPr>
                        <w:rPr>
                          <w:rFonts w:cs="Arial"/>
                        </w:rPr>
                      </w:pPr>
                    </w:p>
                    <w:p w14:paraId="603FFF40" w14:textId="77777777" w:rsidR="008F2B8A" w:rsidRDefault="008F2B8A" w:rsidP="0048001B">
                      <w:pPr>
                        <w:rPr>
                          <w:rFonts w:cs="Arial"/>
                        </w:rPr>
                      </w:pPr>
                    </w:p>
                    <w:p w14:paraId="12301896" w14:textId="77777777" w:rsidR="008F2B8A" w:rsidRDefault="008F2B8A" w:rsidP="0048001B">
                      <w:pPr>
                        <w:rPr>
                          <w:rFonts w:cs="Arial"/>
                        </w:rPr>
                      </w:pPr>
                    </w:p>
                    <w:p w14:paraId="5A2C0044" w14:textId="77777777" w:rsidR="008F2B8A" w:rsidRDefault="008F2B8A" w:rsidP="0048001B">
                      <w:pPr>
                        <w:rPr>
                          <w:rFonts w:cs="Arial"/>
                        </w:rPr>
                      </w:pPr>
                    </w:p>
                    <w:p w14:paraId="65131F5F" w14:textId="77777777" w:rsidR="008F2B8A" w:rsidRDefault="008F2B8A" w:rsidP="0048001B">
                      <w:pPr>
                        <w:rPr>
                          <w:rFonts w:cs="Arial"/>
                        </w:rPr>
                      </w:pPr>
                    </w:p>
                    <w:p w14:paraId="29A76438" w14:textId="77777777" w:rsidR="008F2B8A" w:rsidRDefault="008F2B8A" w:rsidP="0048001B">
                      <w:pPr>
                        <w:rPr>
                          <w:rFonts w:cs="Arial"/>
                        </w:rPr>
                      </w:pPr>
                    </w:p>
                    <w:p w14:paraId="15BC709E" w14:textId="77777777" w:rsidR="008F2B8A" w:rsidRDefault="008F2B8A" w:rsidP="0048001B">
                      <w:pPr>
                        <w:rPr>
                          <w:rFonts w:cs="Arial"/>
                        </w:rPr>
                      </w:pPr>
                    </w:p>
                    <w:p w14:paraId="793920AE" w14:textId="77777777" w:rsidR="008F2B8A" w:rsidRDefault="008F2B8A" w:rsidP="0048001B">
                      <w:pPr>
                        <w:rPr>
                          <w:rFonts w:cs="Arial"/>
                        </w:rPr>
                      </w:pPr>
                    </w:p>
                    <w:p w14:paraId="1FA7B7C3" w14:textId="77777777" w:rsidR="008F2B8A" w:rsidRDefault="008F2B8A" w:rsidP="0048001B">
                      <w:pPr>
                        <w:rPr>
                          <w:rFonts w:cs="Arial"/>
                        </w:rPr>
                      </w:pPr>
                    </w:p>
                    <w:p w14:paraId="004173C2" w14:textId="77777777" w:rsidR="008F2B8A" w:rsidRDefault="008F2B8A" w:rsidP="0048001B">
                      <w:pPr>
                        <w:rPr>
                          <w:rFonts w:cs="Arial"/>
                        </w:rPr>
                      </w:pPr>
                    </w:p>
                    <w:p w14:paraId="6A028AA1" w14:textId="77777777" w:rsidR="008F2B8A" w:rsidRDefault="008F2B8A" w:rsidP="0048001B">
                      <w:pPr>
                        <w:rPr>
                          <w:rFonts w:cs="Arial"/>
                        </w:rPr>
                      </w:pPr>
                    </w:p>
                    <w:p w14:paraId="7E8D2252" w14:textId="77777777" w:rsidR="008F2B8A" w:rsidRDefault="008F2B8A" w:rsidP="0048001B">
                      <w:pPr>
                        <w:rPr>
                          <w:rFonts w:cs="Arial"/>
                        </w:rPr>
                      </w:pPr>
                    </w:p>
                    <w:p w14:paraId="076A983B" w14:textId="77777777" w:rsidR="008F2B8A" w:rsidRDefault="008F2B8A" w:rsidP="0048001B">
                      <w:pPr>
                        <w:rPr>
                          <w:rFonts w:cs="Arial"/>
                        </w:rPr>
                      </w:pPr>
                    </w:p>
                    <w:p w14:paraId="1F5ECD67" w14:textId="77777777" w:rsidR="008F2B8A" w:rsidRDefault="008F2B8A" w:rsidP="0048001B">
                      <w:pPr>
                        <w:rPr>
                          <w:rFonts w:cs="Arial"/>
                        </w:rPr>
                      </w:pPr>
                    </w:p>
                    <w:p w14:paraId="12FAA437" w14:textId="77777777" w:rsidR="008F2B8A" w:rsidRDefault="008F2B8A" w:rsidP="0048001B">
                      <w:pPr>
                        <w:rPr>
                          <w:rFonts w:cs="Arial"/>
                        </w:rPr>
                      </w:pPr>
                    </w:p>
                    <w:p w14:paraId="347A8382" w14:textId="77777777" w:rsidR="008F2B8A" w:rsidRDefault="008F2B8A" w:rsidP="0048001B">
                      <w:pPr>
                        <w:rPr>
                          <w:rFonts w:cs="Arial"/>
                        </w:rPr>
                      </w:pPr>
                    </w:p>
                    <w:p w14:paraId="5B13EE89" w14:textId="77777777" w:rsidR="008F2B8A" w:rsidRDefault="008F2B8A" w:rsidP="0048001B">
                      <w:pPr>
                        <w:rPr>
                          <w:rFonts w:cs="Arial"/>
                        </w:rPr>
                      </w:pPr>
                    </w:p>
                    <w:p w14:paraId="26B2F595" w14:textId="77777777" w:rsidR="008F2B8A" w:rsidRDefault="008F2B8A" w:rsidP="0048001B">
                      <w:pPr>
                        <w:rPr>
                          <w:rFonts w:cs="Arial"/>
                        </w:rPr>
                      </w:pPr>
                    </w:p>
                    <w:p w14:paraId="3A84199D" w14:textId="77777777" w:rsidR="008F2B8A" w:rsidRDefault="008F2B8A" w:rsidP="0048001B">
                      <w:pPr>
                        <w:rPr>
                          <w:rFonts w:cs="Arial"/>
                        </w:rPr>
                      </w:pPr>
                    </w:p>
                    <w:p w14:paraId="78D7769F" w14:textId="77777777" w:rsidR="008F2B8A" w:rsidRDefault="008F2B8A" w:rsidP="0048001B">
                      <w:pPr>
                        <w:rPr>
                          <w:rFonts w:cs="Arial"/>
                        </w:rPr>
                      </w:pPr>
                    </w:p>
                    <w:p w14:paraId="7CEEA2C0" w14:textId="77777777" w:rsidR="008F2B8A" w:rsidRDefault="008F2B8A" w:rsidP="0048001B">
                      <w:pPr>
                        <w:rPr>
                          <w:rFonts w:cs="Arial"/>
                        </w:rPr>
                      </w:pPr>
                    </w:p>
                    <w:p w14:paraId="69E69CA7" w14:textId="77777777" w:rsidR="008F2B8A" w:rsidRDefault="008F2B8A" w:rsidP="0048001B">
                      <w:pPr>
                        <w:rPr>
                          <w:rFonts w:cs="Arial"/>
                        </w:rPr>
                      </w:pPr>
                    </w:p>
                    <w:p w14:paraId="4F14AB14" w14:textId="77777777" w:rsidR="008F2B8A" w:rsidRDefault="008F2B8A" w:rsidP="0048001B">
                      <w:pPr>
                        <w:rPr>
                          <w:rFonts w:cs="Arial"/>
                        </w:rPr>
                      </w:pPr>
                    </w:p>
                    <w:p w14:paraId="66F3F422" w14:textId="77777777" w:rsidR="008F2B8A" w:rsidRDefault="008F2B8A" w:rsidP="0048001B">
                      <w:pPr>
                        <w:rPr>
                          <w:rFonts w:cs="Arial"/>
                        </w:rPr>
                      </w:pPr>
                    </w:p>
                    <w:p w14:paraId="37E99C56" w14:textId="77777777" w:rsidR="008F2B8A" w:rsidRDefault="008F2B8A" w:rsidP="0048001B">
                      <w:pPr>
                        <w:rPr>
                          <w:rFonts w:cs="Arial"/>
                        </w:rPr>
                      </w:pPr>
                    </w:p>
                    <w:p w14:paraId="181F5CDF" w14:textId="77777777" w:rsidR="008F2B8A" w:rsidRDefault="008F2B8A" w:rsidP="0048001B">
                      <w:pPr>
                        <w:rPr>
                          <w:rFonts w:cs="Arial"/>
                        </w:rPr>
                      </w:pPr>
                    </w:p>
                    <w:p w14:paraId="063A9162" w14:textId="77777777" w:rsidR="008F2B8A" w:rsidRDefault="008F2B8A" w:rsidP="0048001B">
                      <w:pPr>
                        <w:rPr>
                          <w:rFonts w:cs="Arial"/>
                        </w:rPr>
                      </w:pPr>
                    </w:p>
                    <w:p w14:paraId="0FE82330" w14:textId="77777777" w:rsidR="008F2B8A" w:rsidRDefault="008F2B8A" w:rsidP="0048001B">
                      <w:pPr>
                        <w:rPr>
                          <w:rFonts w:cs="Arial"/>
                        </w:rPr>
                      </w:pPr>
                    </w:p>
                    <w:p w14:paraId="579A9FF5" w14:textId="77777777" w:rsidR="008F2B8A" w:rsidRDefault="008F2B8A" w:rsidP="0048001B">
                      <w:pPr>
                        <w:rPr>
                          <w:rFonts w:cs="Arial"/>
                        </w:rPr>
                      </w:pPr>
                    </w:p>
                    <w:p w14:paraId="61F76AB2" w14:textId="77777777" w:rsidR="008F2B8A" w:rsidRDefault="008F2B8A" w:rsidP="0048001B">
                      <w:pPr>
                        <w:rPr>
                          <w:rFonts w:cs="Arial"/>
                        </w:rPr>
                      </w:pPr>
                    </w:p>
                    <w:p w14:paraId="6BC50FB2" w14:textId="77777777" w:rsidR="008F2B8A" w:rsidRDefault="008F2B8A" w:rsidP="0048001B">
                      <w:pPr>
                        <w:rPr>
                          <w:rFonts w:cs="Arial"/>
                        </w:rPr>
                      </w:pPr>
                    </w:p>
                    <w:p w14:paraId="01F80220" w14:textId="77777777" w:rsidR="008F2B8A" w:rsidRDefault="008F2B8A" w:rsidP="0048001B">
                      <w:pPr>
                        <w:rPr>
                          <w:rFonts w:cs="Arial"/>
                        </w:rPr>
                      </w:pPr>
                    </w:p>
                    <w:p w14:paraId="22762CD1" w14:textId="77777777" w:rsidR="008F2B8A" w:rsidRDefault="008F2B8A" w:rsidP="0048001B">
                      <w:pPr>
                        <w:rPr>
                          <w:rFonts w:cs="Arial"/>
                        </w:rPr>
                      </w:pPr>
                    </w:p>
                    <w:p w14:paraId="2AA20155" w14:textId="77777777" w:rsidR="008F2B8A" w:rsidRDefault="008F2B8A" w:rsidP="0048001B">
                      <w:pPr>
                        <w:rPr>
                          <w:rFonts w:cs="Arial"/>
                        </w:rPr>
                      </w:pPr>
                    </w:p>
                    <w:p w14:paraId="2419D539" w14:textId="77777777" w:rsidR="008F2B8A" w:rsidRDefault="008F2B8A" w:rsidP="0048001B">
                      <w:pPr>
                        <w:rPr>
                          <w:rFonts w:cs="Arial"/>
                        </w:rPr>
                      </w:pPr>
                    </w:p>
                    <w:p w14:paraId="0E15C028" w14:textId="77777777" w:rsidR="008F2B8A" w:rsidRDefault="008F2B8A" w:rsidP="0048001B">
                      <w:pPr>
                        <w:rPr>
                          <w:rFonts w:cs="Arial"/>
                        </w:rPr>
                      </w:pPr>
                    </w:p>
                    <w:p w14:paraId="737966D7" w14:textId="77777777" w:rsidR="008F2B8A" w:rsidRDefault="008F2B8A" w:rsidP="0048001B">
                      <w:pPr>
                        <w:rPr>
                          <w:rFonts w:cs="Arial"/>
                        </w:rPr>
                      </w:pPr>
                    </w:p>
                    <w:p w14:paraId="136B3BAC" w14:textId="77777777" w:rsidR="008F2B8A" w:rsidRDefault="008F2B8A" w:rsidP="0048001B">
                      <w:pPr>
                        <w:rPr>
                          <w:rFonts w:cs="Arial"/>
                        </w:rPr>
                      </w:pPr>
                    </w:p>
                    <w:p w14:paraId="13DCE8D0" w14:textId="77777777" w:rsidR="008F2B8A" w:rsidRDefault="008F2B8A" w:rsidP="0048001B">
                      <w:pPr>
                        <w:rPr>
                          <w:rFonts w:cs="Arial"/>
                        </w:rPr>
                      </w:pPr>
                    </w:p>
                    <w:p w14:paraId="1CDC374D" w14:textId="77777777" w:rsidR="008F2B8A" w:rsidRDefault="008F2B8A" w:rsidP="0048001B">
                      <w:pPr>
                        <w:rPr>
                          <w:rFonts w:cs="Arial"/>
                        </w:rPr>
                      </w:pPr>
                    </w:p>
                    <w:p w14:paraId="4742403E" w14:textId="77777777" w:rsidR="008F2B8A" w:rsidRDefault="008F2B8A" w:rsidP="0048001B">
                      <w:pPr>
                        <w:rPr>
                          <w:rFonts w:cs="Arial"/>
                        </w:rPr>
                      </w:pPr>
                    </w:p>
                    <w:p w14:paraId="53A75800" w14:textId="77777777" w:rsidR="008F2B8A" w:rsidRDefault="008F2B8A" w:rsidP="0048001B">
                      <w:pPr>
                        <w:rPr>
                          <w:rFonts w:cs="Arial"/>
                        </w:rPr>
                      </w:pPr>
                    </w:p>
                    <w:p w14:paraId="55E7CACB" w14:textId="77777777" w:rsidR="008F2B8A" w:rsidRDefault="008F2B8A" w:rsidP="0048001B">
                      <w:pPr>
                        <w:rPr>
                          <w:rFonts w:cs="Arial"/>
                        </w:rPr>
                      </w:pPr>
                    </w:p>
                    <w:p w14:paraId="385BC2EF" w14:textId="77777777" w:rsidR="008F2B8A" w:rsidRDefault="008F2B8A" w:rsidP="0048001B">
                      <w:pPr>
                        <w:rPr>
                          <w:rFonts w:cs="Arial"/>
                        </w:rPr>
                      </w:pPr>
                    </w:p>
                    <w:p w14:paraId="335227F6" w14:textId="77777777" w:rsidR="008F2B8A" w:rsidRDefault="008F2B8A" w:rsidP="0048001B">
                      <w:pPr>
                        <w:rPr>
                          <w:rFonts w:cs="Arial"/>
                        </w:rPr>
                      </w:pPr>
                    </w:p>
                    <w:p w14:paraId="71D3D9BD" w14:textId="77777777" w:rsidR="008F2B8A" w:rsidRDefault="008F2B8A" w:rsidP="0048001B">
                      <w:pPr>
                        <w:rPr>
                          <w:rFonts w:cs="Arial"/>
                        </w:rPr>
                      </w:pPr>
                    </w:p>
                    <w:p w14:paraId="67550B8A" w14:textId="77777777" w:rsidR="008F2B8A" w:rsidRDefault="008F2B8A" w:rsidP="0048001B">
                      <w:pPr>
                        <w:rPr>
                          <w:rFonts w:cs="Arial"/>
                        </w:rPr>
                      </w:pPr>
                    </w:p>
                    <w:p w14:paraId="44A88BEB" w14:textId="77777777" w:rsidR="008F2B8A" w:rsidRDefault="008F2B8A" w:rsidP="0048001B">
                      <w:pPr>
                        <w:rPr>
                          <w:rFonts w:cs="Arial"/>
                        </w:rPr>
                      </w:pPr>
                    </w:p>
                    <w:p w14:paraId="110C8799" w14:textId="77777777" w:rsidR="008F2B8A" w:rsidRDefault="008F2B8A" w:rsidP="0048001B">
                      <w:pPr>
                        <w:rPr>
                          <w:rFonts w:cs="Arial"/>
                        </w:rPr>
                      </w:pPr>
                    </w:p>
                    <w:p w14:paraId="28BAA82A" w14:textId="77777777" w:rsidR="008F2B8A" w:rsidRDefault="008F2B8A" w:rsidP="0048001B">
                      <w:pPr>
                        <w:rPr>
                          <w:rFonts w:cs="Arial"/>
                        </w:rPr>
                      </w:pPr>
                    </w:p>
                    <w:p w14:paraId="1BD213D9" w14:textId="77777777" w:rsidR="008F2B8A" w:rsidRDefault="008F2B8A" w:rsidP="0048001B">
                      <w:pPr>
                        <w:rPr>
                          <w:rFonts w:cs="Arial"/>
                        </w:rPr>
                      </w:pPr>
                    </w:p>
                    <w:p w14:paraId="65503556" w14:textId="77777777" w:rsidR="008F2B8A" w:rsidRDefault="008F2B8A" w:rsidP="0048001B">
                      <w:pPr>
                        <w:rPr>
                          <w:rFonts w:cs="Arial"/>
                        </w:rPr>
                      </w:pPr>
                    </w:p>
                    <w:p w14:paraId="511B0559" w14:textId="77777777" w:rsidR="008F2B8A" w:rsidRDefault="008F2B8A" w:rsidP="0048001B">
                      <w:pPr>
                        <w:rPr>
                          <w:rFonts w:cs="Arial"/>
                        </w:rPr>
                      </w:pPr>
                    </w:p>
                    <w:p w14:paraId="14A910C2" w14:textId="77777777" w:rsidR="008F2B8A" w:rsidRDefault="008F2B8A" w:rsidP="0048001B">
                      <w:pPr>
                        <w:rPr>
                          <w:rFonts w:cs="Arial"/>
                        </w:rPr>
                      </w:pPr>
                    </w:p>
                    <w:p w14:paraId="34F4ABC2" w14:textId="77777777" w:rsidR="008F2B8A" w:rsidRDefault="008F2B8A" w:rsidP="0048001B">
                      <w:pPr>
                        <w:rPr>
                          <w:rFonts w:cs="Arial"/>
                        </w:rPr>
                      </w:pPr>
                    </w:p>
                    <w:p w14:paraId="296DFDAE" w14:textId="77777777" w:rsidR="008F2B8A" w:rsidRDefault="008F2B8A" w:rsidP="0048001B">
                      <w:pPr>
                        <w:rPr>
                          <w:rFonts w:cs="Arial"/>
                        </w:rPr>
                      </w:pPr>
                    </w:p>
                    <w:p w14:paraId="7BA9CBA2" w14:textId="77777777" w:rsidR="008F2B8A" w:rsidRDefault="008F2B8A" w:rsidP="0048001B">
                      <w:pPr>
                        <w:rPr>
                          <w:rFonts w:cs="Arial"/>
                        </w:rPr>
                      </w:pPr>
                    </w:p>
                    <w:p w14:paraId="3BF5F45F" w14:textId="77777777" w:rsidR="008F2B8A" w:rsidRDefault="008F2B8A" w:rsidP="0048001B">
                      <w:pPr>
                        <w:rPr>
                          <w:rFonts w:cs="Arial"/>
                        </w:rPr>
                      </w:pPr>
                    </w:p>
                    <w:p w14:paraId="65ACB75A" w14:textId="77777777" w:rsidR="008F2B8A" w:rsidRDefault="008F2B8A" w:rsidP="0048001B">
                      <w:pPr>
                        <w:rPr>
                          <w:rFonts w:cs="Arial"/>
                        </w:rPr>
                      </w:pPr>
                    </w:p>
                    <w:p w14:paraId="2E02E58B" w14:textId="77777777" w:rsidR="008F2B8A" w:rsidRDefault="008F2B8A" w:rsidP="0048001B">
                      <w:pPr>
                        <w:rPr>
                          <w:rFonts w:cs="Arial"/>
                        </w:rPr>
                      </w:pPr>
                    </w:p>
                    <w:p w14:paraId="402CC3E9" w14:textId="77777777" w:rsidR="008F2B8A" w:rsidRDefault="008F2B8A" w:rsidP="0048001B">
                      <w:pPr>
                        <w:rPr>
                          <w:rFonts w:cs="Arial"/>
                        </w:rPr>
                      </w:pPr>
                    </w:p>
                    <w:p w14:paraId="1064A740" w14:textId="77777777" w:rsidR="008F2B8A" w:rsidRDefault="008F2B8A" w:rsidP="0048001B">
                      <w:pPr>
                        <w:rPr>
                          <w:rFonts w:cs="Arial"/>
                        </w:rPr>
                      </w:pPr>
                    </w:p>
                    <w:p w14:paraId="0071016B" w14:textId="77777777" w:rsidR="008F2B8A" w:rsidRDefault="008F2B8A" w:rsidP="0048001B">
                      <w:pPr>
                        <w:rPr>
                          <w:rFonts w:cs="Arial"/>
                        </w:rPr>
                      </w:pPr>
                    </w:p>
                    <w:p w14:paraId="0A501E12" w14:textId="77777777" w:rsidR="008F2B8A" w:rsidRDefault="008F2B8A" w:rsidP="0048001B">
                      <w:pPr>
                        <w:rPr>
                          <w:rFonts w:cs="Arial"/>
                        </w:rPr>
                      </w:pPr>
                    </w:p>
                    <w:p w14:paraId="3E9E54DC" w14:textId="77777777" w:rsidR="008F2B8A" w:rsidRDefault="008F2B8A" w:rsidP="0048001B">
                      <w:pPr>
                        <w:rPr>
                          <w:rFonts w:cs="Arial"/>
                        </w:rPr>
                      </w:pPr>
                    </w:p>
                    <w:p w14:paraId="5B2A435D" w14:textId="77777777" w:rsidR="008F2B8A" w:rsidRDefault="008F2B8A" w:rsidP="0048001B">
                      <w:pPr>
                        <w:rPr>
                          <w:rFonts w:cs="Arial"/>
                        </w:rPr>
                      </w:pPr>
                    </w:p>
                    <w:p w14:paraId="7F673B38" w14:textId="77777777" w:rsidR="008F2B8A" w:rsidRDefault="008F2B8A" w:rsidP="0048001B">
                      <w:pPr>
                        <w:rPr>
                          <w:rFonts w:cs="Arial"/>
                        </w:rPr>
                      </w:pPr>
                    </w:p>
                    <w:p w14:paraId="3657DDE3" w14:textId="77777777" w:rsidR="008F2B8A" w:rsidRDefault="008F2B8A" w:rsidP="0048001B">
                      <w:pPr>
                        <w:rPr>
                          <w:rFonts w:cs="Arial"/>
                        </w:rPr>
                      </w:pPr>
                    </w:p>
                    <w:p w14:paraId="63E821C2" w14:textId="77777777" w:rsidR="008F2B8A" w:rsidRDefault="008F2B8A" w:rsidP="0048001B">
                      <w:pPr>
                        <w:rPr>
                          <w:rFonts w:cs="Arial"/>
                        </w:rPr>
                      </w:pPr>
                    </w:p>
                    <w:p w14:paraId="5B63F694" w14:textId="77777777" w:rsidR="008F2B8A" w:rsidRDefault="008F2B8A" w:rsidP="0048001B">
                      <w:pPr>
                        <w:rPr>
                          <w:rFonts w:cs="Arial"/>
                        </w:rPr>
                      </w:pPr>
                    </w:p>
                    <w:p w14:paraId="24F76335" w14:textId="77777777" w:rsidR="008F2B8A" w:rsidRDefault="008F2B8A" w:rsidP="0048001B">
                      <w:pPr>
                        <w:rPr>
                          <w:rFonts w:cs="Arial"/>
                        </w:rPr>
                      </w:pPr>
                    </w:p>
                    <w:p w14:paraId="41A5C11E" w14:textId="77777777" w:rsidR="008F2B8A" w:rsidRDefault="008F2B8A" w:rsidP="0048001B">
                      <w:pPr>
                        <w:rPr>
                          <w:rFonts w:cs="Arial"/>
                        </w:rPr>
                      </w:pPr>
                    </w:p>
                    <w:p w14:paraId="0EEE8613" w14:textId="77777777" w:rsidR="008F2B8A" w:rsidRDefault="008F2B8A" w:rsidP="0048001B">
                      <w:pPr>
                        <w:rPr>
                          <w:rFonts w:cs="Arial"/>
                        </w:rPr>
                      </w:pPr>
                    </w:p>
                    <w:p w14:paraId="6F9A4923" w14:textId="77777777" w:rsidR="008F2B8A" w:rsidRDefault="008F2B8A" w:rsidP="0048001B">
                      <w:pPr>
                        <w:rPr>
                          <w:rFonts w:cs="Arial"/>
                        </w:rPr>
                      </w:pPr>
                    </w:p>
                    <w:p w14:paraId="0CF4B370" w14:textId="77777777" w:rsidR="008F2B8A" w:rsidRDefault="008F2B8A" w:rsidP="0048001B">
                      <w:pPr>
                        <w:rPr>
                          <w:rFonts w:cs="Arial"/>
                        </w:rPr>
                      </w:pPr>
                    </w:p>
                    <w:p w14:paraId="22947C92" w14:textId="77777777" w:rsidR="008F2B8A" w:rsidRDefault="008F2B8A" w:rsidP="0048001B">
                      <w:pPr>
                        <w:rPr>
                          <w:rFonts w:cs="Arial"/>
                        </w:rPr>
                      </w:pPr>
                    </w:p>
                    <w:p w14:paraId="357BBF50" w14:textId="77777777" w:rsidR="008F2B8A" w:rsidRDefault="008F2B8A" w:rsidP="0048001B">
                      <w:pPr>
                        <w:rPr>
                          <w:rFonts w:cs="Arial"/>
                        </w:rPr>
                      </w:pPr>
                    </w:p>
                    <w:p w14:paraId="67672478" w14:textId="77777777" w:rsidR="008F2B8A" w:rsidRDefault="008F2B8A" w:rsidP="0048001B">
                      <w:pPr>
                        <w:rPr>
                          <w:rFonts w:cs="Arial"/>
                        </w:rPr>
                      </w:pPr>
                    </w:p>
                    <w:p w14:paraId="7AEF0993" w14:textId="77777777" w:rsidR="008F2B8A" w:rsidRDefault="008F2B8A" w:rsidP="0048001B">
                      <w:pPr>
                        <w:rPr>
                          <w:rFonts w:cs="Arial"/>
                        </w:rPr>
                      </w:pPr>
                    </w:p>
                    <w:p w14:paraId="3F4F4184" w14:textId="77777777" w:rsidR="008F2B8A" w:rsidRDefault="008F2B8A" w:rsidP="0048001B">
                      <w:pPr>
                        <w:rPr>
                          <w:rFonts w:cs="Arial"/>
                        </w:rPr>
                      </w:pPr>
                    </w:p>
                    <w:p w14:paraId="5E913B32" w14:textId="77777777" w:rsidR="008F2B8A" w:rsidRDefault="008F2B8A" w:rsidP="0048001B">
                      <w:pPr>
                        <w:rPr>
                          <w:rFonts w:cs="Arial"/>
                        </w:rPr>
                      </w:pPr>
                    </w:p>
                    <w:p w14:paraId="0498C9A1" w14:textId="77777777" w:rsidR="008F2B8A" w:rsidRDefault="008F2B8A" w:rsidP="0048001B">
                      <w:pPr>
                        <w:rPr>
                          <w:rFonts w:cs="Arial"/>
                        </w:rPr>
                      </w:pPr>
                    </w:p>
                    <w:p w14:paraId="747BDE81" w14:textId="77777777" w:rsidR="008F2B8A" w:rsidRDefault="008F2B8A" w:rsidP="0048001B">
                      <w:pPr>
                        <w:rPr>
                          <w:rFonts w:cs="Arial"/>
                        </w:rPr>
                      </w:pPr>
                    </w:p>
                    <w:p w14:paraId="4F1403D5" w14:textId="77777777" w:rsidR="008F2B8A" w:rsidRDefault="008F2B8A" w:rsidP="0048001B">
                      <w:pPr>
                        <w:rPr>
                          <w:rFonts w:cs="Arial"/>
                        </w:rPr>
                      </w:pPr>
                    </w:p>
                    <w:p w14:paraId="4DE3DDB7" w14:textId="77777777" w:rsidR="008F2B8A" w:rsidRDefault="008F2B8A" w:rsidP="0048001B">
                      <w:pPr>
                        <w:rPr>
                          <w:rFonts w:cs="Arial"/>
                        </w:rPr>
                      </w:pPr>
                    </w:p>
                    <w:p w14:paraId="39BD9F6E" w14:textId="77777777" w:rsidR="008F2B8A" w:rsidRDefault="008F2B8A" w:rsidP="0048001B">
                      <w:pPr>
                        <w:rPr>
                          <w:rFonts w:cs="Arial"/>
                        </w:rPr>
                      </w:pPr>
                    </w:p>
                    <w:p w14:paraId="3A9A12A8" w14:textId="77777777" w:rsidR="008F2B8A" w:rsidRDefault="008F2B8A" w:rsidP="0048001B">
                      <w:pPr>
                        <w:rPr>
                          <w:rFonts w:cs="Arial"/>
                        </w:rPr>
                      </w:pPr>
                    </w:p>
                    <w:p w14:paraId="43CA8CC0" w14:textId="77777777" w:rsidR="008F2B8A" w:rsidRDefault="008F2B8A" w:rsidP="0048001B">
                      <w:pPr>
                        <w:rPr>
                          <w:rFonts w:cs="Arial"/>
                        </w:rPr>
                      </w:pPr>
                    </w:p>
                    <w:p w14:paraId="4C8673CC" w14:textId="77777777" w:rsidR="008F2B8A" w:rsidRDefault="008F2B8A" w:rsidP="0048001B">
                      <w:pPr>
                        <w:rPr>
                          <w:rFonts w:cs="Arial"/>
                        </w:rPr>
                      </w:pPr>
                    </w:p>
                    <w:p w14:paraId="5D152EFA" w14:textId="77777777" w:rsidR="008F2B8A" w:rsidRDefault="008F2B8A" w:rsidP="0048001B">
                      <w:pPr>
                        <w:rPr>
                          <w:rFonts w:cs="Arial"/>
                        </w:rPr>
                      </w:pPr>
                    </w:p>
                    <w:p w14:paraId="10B80CCF" w14:textId="77777777" w:rsidR="008F2B8A" w:rsidRDefault="008F2B8A" w:rsidP="0048001B">
                      <w:pPr>
                        <w:rPr>
                          <w:rFonts w:cs="Arial"/>
                        </w:rPr>
                      </w:pPr>
                    </w:p>
                    <w:p w14:paraId="7FD00875" w14:textId="77777777" w:rsidR="008F2B8A" w:rsidRDefault="008F2B8A" w:rsidP="0048001B">
                      <w:pPr>
                        <w:rPr>
                          <w:rFonts w:cs="Arial"/>
                        </w:rPr>
                      </w:pPr>
                    </w:p>
                    <w:p w14:paraId="6AE17799" w14:textId="77777777" w:rsidR="008F2B8A" w:rsidRDefault="008F2B8A" w:rsidP="0048001B">
                      <w:pPr>
                        <w:rPr>
                          <w:rFonts w:cs="Arial"/>
                        </w:rPr>
                      </w:pPr>
                    </w:p>
                    <w:p w14:paraId="66B6159A" w14:textId="77777777" w:rsidR="008F2B8A" w:rsidRDefault="008F2B8A" w:rsidP="0048001B">
                      <w:pPr>
                        <w:rPr>
                          <w:rFonts w:cs="Arial"/>
                        </w:rPr>
                      </w:pPr>
                    </w:p>
                    <w:p w14:paraId="726799DF" w14:textId="77777777" w:rsidR="008F2B8A" w:rsidRDefault="008F2B8A" w:rsidP="0048001B">
                      <w:pPr>
                        <w:rPr>
                          <w:rFonts w:cs="Arial"/>
                        </w:rPr>
                      </w:pPr>
                    </w:p>
                    <w:p w14:paraId="0B86F38E" w14:textId="77777777" w:rsidR="008F2B8A" w:rsidRDefault="008F2B8A" w:rsidP="0048001B">
                      <w:pPr>
                        <w:rPr>
                          <w:rFonts w:cs="Arial"/>
                        </w:rPr>
                      </w:pPr>
                    </w:p>
                    <w:p w14:paraId="533A45A8" w14:textId="77777777" w:rsidR="008F2B8A" w:rsidRDefault="008F2B8A" w:rsidP="0048001B">
                      <w:pPr>
                        <w:rPr>
                          <w:rFonts w:cs="Arial"/>
                        </w:rPr>
                      </w:pPr>
                    </w:p>
                    <w:p w14:paraId="7D8F2B46" w14:textId="77777777" w:rsidR="008F2B8A" w:rsidRDefault="008F2B8A" w:rsidP="0048001B">
                      <w:pPr>
                        <w:rPr>
                          <w:rFonts w:cs="Arial"/>
                        </w:rPr>
                      </w:pPr>
                    </w:p>
                    <w:p w14:paraId="787C162F" w14:textId="77777777" w:rsidR="008F2B8A" w:rsidRDefault="008F2B8A" w:rsidP="0048001B">
                      <w:pPr>
                        <w:rPr>
                          <w:rFonts w:cs="Arial"/>
                        </w:rPr>
                      </w:pPr>
                    </w:p>
                    <w:p w14:paraId="4B6C0FB8" w14:textId="77777777" w:rsidR="008F2B8A" w:rsidRDefault="008F2B8A" w:rsidP="0048001B">
                      <w:pPr>
                        <w:rPr>
                          <w:rFonts w:cs="Arial"/>
                        </w:rPr>
                      </w:pPr>
                    </w:p>
                    <w:p w14:paraId="0BA3EF6C" w14:textId="77777777" w:rsidR="008F2B8A" w:rsidRDefault="008F2B8A" w:rsidP="0048001B">
                      <w:pPr>
                        <w:rPr>
                          <w:rFonts w:cs="Arial"/>
                        </w:rPr>
                      </w:pPr>
                    </w:p>
                    <w:p w14:paraId="2B24B317" w14:textId="77777777" w:rsidR="008F2B8A" w:rsidRDefault="008F2B8A" w:rsidP="0048001B">
                      <w:pPr>
                        <w:rPr>
                          <w:rFonts w:cs="Arial"/>
                        </w:rPr>
                      </w:pPr>
                    </w:p>
                    <w:p w14:paraId="39F73D51" w14:textId="77777777" w:rsidR="008F2B8A" w:rsidRDefault="008F2B8A" w:rsidP="0048001B">
                      <w:pPr>
                        <w:rPr>
                          <w:rFonts w:cs="Arial"/>
                        </w:rPr>
                      </w:pPr>
                    </w:p>
                    <w:p w14:paraId="5CF81C99" w14:textId="77777777" w:rsidR="008F2B8A" w:rsidRDefault="008F2B8A" w:rsidP="0048001B">
                      <w:pPr>
                        <w:rPr>
                          <w:rFonts w:cs="Arial"/>
                        </w:rPr>
                      </w:pPr>
                    </w:p>
                    <w:p w14:paraId="356E010F" w14:textId="77777777" w:rsidR="008F2B8A" w:rsidRDefault="008F2B8A" w:rsidP="0048001B">
                      <w:pPr>
                        <w:rPr>
                          <w:rFonts w:cs="Arial"/>
                        </w:rPr>
                      </w:pPr>
                    </w:p>
                    <w:p w14:paraId="582B705E" w14:textId="77777777" w:rsidR="008F2B8A" w:rsidRDefault="008F2B8A" w:rsidP="0048001B">
                      <w:pPr>
                        <w:rPr>
                          <w:rFonts w:cs="Arial"/>
                        </w:rPr>
                      </w:pPr>
                    </w:p>
                    <w:p w14:paraId="1582B0C6" w14:textId="77777777" w:rsidR="008F2B8A" w:rsidRDefault="008F2B8A" w:rsidP="0048001B">
                      <w:pPr>
                        <w:rPr>
                          <w:rFonts w:cs="Arial"/>
                        </w:rPr>
                      </w:pPr>
                    </w:p>
                    <w:p w14:paraId="51C4619D" w14:textId="77777777" w:rsidR="008F2B8A" w:rsidRDefault="008F2B8A" w:rsidP="0048001B">
                      <w:pPr>
                        <w:rPr>
                          <w:rFonts w:cs="Arial"/>
                        </w:rPr>
                      </w:pPr>
                    </w:p>
                    <w:p w14:paraId="75E19B06" w14:textId="77777777" w:rsidR="008F2B8A" w:rsidRDefault="008F2B8A" w:rsidP="0048001B">
                      <w:pPr>
                        <w:rPr>
                          <w:rFonts w:cs="Arial"/>
                        </w:rPr>
                      </w:pPr>
                    </w:p>
                    <w:p w14:paraId="6B0530F5" w14:textId="77777777" w:rsidR="008F2B8A" w:rsidRDefault="008F2B8A" w:rsidP="0048001B">
                      <w:pPr>
                        <w:rPr>
                          <w:rFonts w:cs="Arial"/>
                        </w:rPr>
                      </w:pPr>
                    </w:p>
                    <w:p w14:paraId="413429E7" w14:textId="77777777" w:rsidR="008F2B8A" w:rsidRDefault="008F2B8A" w:rsidP="0048001B">
                      <w:pPr>
                        <w:rPr>
                          <w:rFonts w:cs="Arial"/>
                        </w:rPr>
                      </w:pPr>
                    </w:p>
                    <w:p w14:paraId="09386959" w14:textId="77777777" w:rsidR="008F2B8A" w:rsidRDefault="008F2B8A" w:rsidP="0048001B">
                      <w:pPr>
                        <w:rPr>
                          <w:rFonts w:cs="Arial"/>
                        </w:rPr>
                      </w:pPr>
                    </w:p>
                    <w:p w14:paraId="542E3A6C" w14:textId="77777777" w:rsidR="008F2B8A" w:rsidRDefault="008F2B8A" w:rsidP="0048001B">
                      <w:pPr>
                        <w:rPr>
                          <w:rFonts w:cs="Arial"/>
                        </w:rPr>
                      </w:pPr>
                    </w:p>
                    <w:p w14:paraId="0C8418D4" w14:textId="77777777" w:rsidR="008F2B8A" w:rsidRDefault="008F2B8A" w:rsidP="0048001B">
                      <w:pPr>
                        <w:rPr>
                          <w:rFonts w:cs="Arial"/>
                        </w:rPr>
                      </w:pPr>
                    </w:p>
                    <w:p w14:paraId="42B93D74" w14:textId="77777777" w:rsidR="008F2B8A" w:rsidRDefault="008F2B8A" w:rsidP="0048001B">
                      <w:pPr>
                        <w:rPr>
                          <w:rFonts w:cs="Arial"/>
                        </w:rPr>
                      </w:pPr>
                    </w:p>
                    <w:p w14:paraId="57776D12" w14:textId="77777777" w:rsidR="008F2B8A" w:rsidRDefault="008F2B8A" w:rsidP="0048001B">
                      <w:pPr>
                        <w:rPr>
                          <w:rFonts w:cs="Arial"/>
                        </w:rPr>
                      </w:pPr>
                    </w:p>
                    <w:p w14:paraId="1BA034E4" w14:textId="77777777" w:rsidR="008F2B8A" w:rsidRDefault="008F2B8A" w:rsidP="0048001B">
                      <w:pPr>
                        <w:rPr>
                          <w:rFonts w:cs="Arial"/>
                        </w:rPr>
                      </w:pPr>
                    </w:p>
                    <w:p w14:paraId="6C19D123" w14:textId="77777777" w:rsidR="008F2B8A" w:rsidRDefault="008F2B8A" w:rsidP="0048001B">
                      <w:pPr>
                        <w:rPr>
                          <w:rFonts w:cs="Arial"/>
                        </w:rPr>
                      </w:pPr>
                    </w:p>
                    <w:p w14:paraId="35792267" w14:textId="77777777" w:rsidR="008F2B8A" w:rsidRDefault="008F2B8A" w:rsidP="0048001B">
                      <w:pPr>
                        <w:rPr>
                          <w:rFonts w:cs="Arial"/>
                        </w:rPr>
                      </w:pPr>
                    </w:p>
                    <w:p w14:paraId="03299879" w14:textId="77777777" w:rsidR="008F2B8A" w:rsidRDefault="008F2B8A" w:rsidP="0048001B">
                      <w:pPr>
                        <w:rPr>
                          <w:rFonts w:cs="Arial"/>
                        </w:rPr>
                      </w:pPr>
                    </w:p>
                    <w:p w14:paraId="6DCAFF45" w14:textId="77777777" w:rsidR="008F2B8A" w:rsidRDefault="008F2B8A" w:rsidP="0048001B">
                      <w:pPr>
                        <w:rPr>
                          <w:rFonts w:cs="Arial"/>
                        </w:rPr>
                      </w:pPr>
                    </w:p>
                    <w:p w14:paraId="1FAFE571" w14:textId="77777777" w:rsidR="008F2B8A" w:rsidRDefault="008F2B8A" w:rsidP="0048001B">
                      <w:pPr>
                        <w:rPr>
                          <w:rFonts w:cs="Arial"/>
                        </w:rPr>
                      </w:pPr>
                    </w:p>
                    <w:p w14:paraId="3A01F5B2" w14:textId="77777777" w:rsidR="008F2B8A" w:rsidRDefault="008F2B8A" w:rsidP="0048001B">
                      <w:pPr>
                        <w:rPr>
                          <w:rFonts w:cs="Arial"/>
                        </w:rPr>
                      </w:pPr>
                    </w:p>
                    <w:p w14:paraId="783B78BD" w14:textId="77777777" w:rsidR="008F2B8A" w:rsidRDefault="008F2B8A" w:rsidP="0048001B">
                      <w:pPr>
                        <w:rPr>
                          <w:rFonts w:cs="Arial"/>
                        </w:rPr>
                      </w:pPr>
                    </w:p>
                    <w:p w14:paraId="1C93EB04" w14:textId="77777777" w:rsidR="008F2B8A" w:rsidRDefault="008F2B8A" w:rsidP="0048001B">
                      <w:pPr>
                        <w:rPr>
                          <w:rFonts w:cs="Arial"/>
                        </w:rPr>
                      </w:pPr>
                    </w:p>
                    <w:p w14:paraId="71ABB1C5" w14:textId="77777777" w:rsidR="008F2B8A" w:rsidRDefault="008F2B8A" w:rsidP="0048001B">
                      <w:pPr>
                        <w:rPr>
                          <w:rFonts w:cs="Arial"/>
                        </w:rPr>
                      </w:pPr>
                    </w:p>
                    <w:p w14:paraId="62CFD10B" w14:textId="77777777" w:rsidR="008F2B8A" w:rsidRDefault="008F2B8A" w:rsidP="0048001B">
                      <w:pPr>
                        <w:rPr>
                          <w:rFonts w:cs="Arial"/>
                        </w:rPr>
                      </w:pPr>
                    </w:p>
                    <w:p w14:paraId="59938436" w14:textId="77777777" w:rsidR="008F2B8A" w:rsidRDefault="008F2B8A" w:rsidP="0048001B">
                      <w:pPr>
                        <w:rPr>
                          <w:rFonts w:cs="Arial"/>
                        </w:rPr>
                      </w:pPr>
                    </w:p>
                    <w:p w14:paraId="0B43F711" w14:textId="77777777" w:rsidR="008F2B8A" w:rsidRDefault="008F2B8A" w:rsidP="0048001B">
                      <w:pPr>
                        <w:rPr>
                          <w:rFonts w:cs="Arial"/>
                        </w:rPr>
                      </w:pPr>
                    </w:p>
                    <w:p w14:paraId="496A0CC9" w14:textId="77777777" w:rsidR="008F2B8A" w:rsidRDefault="008F2B8A" w:rsidP="0048001B">
                      <w:pPr>
                        <w:rPr>
                          <w:rFonts w:cs="Arial"/>
                        </w:rPr>
                      </w:pPr>
                    </w:p>
                    <w:p w14:paraId="04794B0C" w14:textId="77777777" w:rsidR="008F2B8A" w:rsidRDefault="008F2B8A" w:rsidP="0048001B">
                      <w:pPr>
                        <w:rPr>
                          <w:rFonts w:cs="Arial"/>
                        </w:rPr>
                      </w:pPr>
                    </w:p>
                    <w:p w14:paraId="3C40BE89" w14:textId="77777777" w:rsidR="008F2B8A" w:rsidRDefault="008F2B8A" w:rsidP="0048001B">
                      <w:pPr>
                        <w:rPr>
                          <w:rFonts w:cs="Arial"/>
                        </w:rPr>
                      </w:pPr>
                    </w:p>
                    <w:p w14:paraId="1ADA69EF" w14:textId="77777777" w:rsidR="008F2B8A" w:rsidRDefault="008F2B8A" w:rsidP="0048001B">
                      <w:pPr>
                        <w:rPr>
                          <w:rFonts w:cs="Arial"/>
                        </w:rPr>
                      </w:pPr>
                    </w:p>
                    <w:p w14:paraId="481EB956" w14:textId="77777777" w:rsidR="008F2B8A" w:rsidRDefault="008F2B8A" w:rsidP="0048001B">
                      <w:pPr>
                        <w:rPr>
                          <w:rFonts w:cs="Arial"/>
                        </w:rPr>
                      </w:pPr>
                    </w:p>
                    <w:p w14:paraId="5DB8E4F8" w14:textId="77777777" w:rsidR="008F2B8A" w:rsidRDefault="008F2B8A" w:rsidP="0048001B">
                      <w:pPr>
                        <w:rPr>
                          <w:rFonts w:cs="Arial"/>
                        </w:rPr>
                      </w:pPr>
                    </w:p>
                    <w:p w14:paraId="1934D7EF" w14:textId="77777777" w:rsidR="008F2B8A" w:rsidRDefault="008F2B8A" w:rsidP="0048001B">
                      <w:pPr>
                        <w:rPr>
                          <w:rFonts w:cs="Arial"/>
                        </w:rPr>
                      </w:pPr>
                    </w:p>
                    <w:p w14:paraId="1B4CBD80" w14:textId="77777777" w:rsidR="008F2B8A" w:rsidRDefault="008F2B8A" w:rsidP="0048001B">
                      <w:pPr>
                        <w:rPr>
                          <w:rFonts w:cs="Arial"/>
                        </w:rPr>
                      </w:pPr>
                    </w:p>
                    <w:p w14:paraId="6A0E8A86" w14:textId="77777777" w:rsidR="008F2B8A" w:rsidRDefault="008F2B8A" w:rsidP="0048001B">
                      <w:pPr>
                        <w:rPr>
                          <w:rFonts w:cs="Arial"/>
                        </w:rPr>
                      </w:pPr>
                    </w:p>
                    <w:p w14:paraId="4AE52B45" w14:textId="77777777" w:rsidR="008F2B8A" w:rsidRDefault="008F2B8A" w:rsidP="0048001B">
                      <w:pPr>
                        <w:rPr>
                          <w:rFonts w:cs="Arial"/>
                        </w:rPr>
                      </w:pPr>
                    </w:p>
                    <w:p w14:paraId="54B9C1D1" w14:textId="77777777" w:rsidR="008F2B8A" w:rsidRDefault="008F2B8A" w:rsidP="0048001B">
                      <w:pPr>
                        <w:rPr>
                          <w:rFonts w:cs="Arial"/>
                        </w:rPr>
                      </w:pPr>
                    </w:p>
                    <w:p w14:paraId="754D6143" w14:textId="77777777" w:rsidR="008F2B8A" w:rsidRDefault="008F2B8A" w:rsidP="0048001B">
                      <w:pPr>
                        <w:rPr>
                          <w:rFonts w:cs="Arial"/>
                        </w:rPr>
                      </w:pPr>
                    </w:p>
                    <w:p w14:paraId="34994E96" w14:textId="77777777" w:rsidR="008F2B8A" w:rsidRDefault="008F2B8A" w:rsidP="0048001B">
                      <w:pPr>
                        <w:rPr>
                          <w:rFonts w:cs="Arial"/>
                        </w:rPr>
                      </w:pPr>
                    </w:p>
                    <w:p w14:paraId="7868A515" w14:textId="77777777" w:rsidR="008F2B8A" w:rsidRDefault="008F2B8A" w:rsidP="0048001B">
                      <w:pPr>
                        <w:rPr>
                          <w:rFonts w:cs="Arial"/>
                        </w:rPr>
                      </w:pPr>
                    </w:p>
                    <w:p w14:paraId="6192199A" w14:textId="77777777" w:rsidR="008F2B8A" w:rsidRDefault="008F2B8A" w:rsidP="0048001B">
                      <w:pPr>
                        <w:rPr>
                          <w:rFonts w:cs="Arial"/>
                        </w:rPr>
                      </w:pPr>
                    </w:p>
                    <w:p w14:paraId="3CED1644" w14:textId="77777777" w:rsidR="008F2B8A" w:rsidRDefault="008F2B8A" w:rsidP="0048001B">
                      <w:pPr>
                        <w:rPr>
                          <w:rFonts w:cs="Arial"/>
                        </w:rPr>
                      </w:pPr>
                    </w:p>
                    <w:p w14:paraId="6E7C0910" w14:textId="77777777" w:rsidR="008F2B8A" w:rsidRDefault="008F2B8A" w:rsidP="0048001B">
                      <w:pPr>
                        <w:rPr>
                          <w:rFonts w:cs="Arial"/>
                        </w:rPr>
                      </w:pPr>
                    </w:p>
                    <w:p w14:paraId="2774AD44" w14:textId="77777777" w:rsidR="008F2B8A" w:rsidRDefault="008F2B8A" w:rsidP="0048001B">
                      <w:pPr>
                        <w:rPr>
                          <w:rFonts w:cs="Arial"/>
                        </w:rPr>
                      </w:pPr>
                    </w:p>
                    <w:p w14:paraId="4227C652" w14:textId="77777777" w:rsidR="008F2B8A" w:rsidRDefault="008F2B8A" w:rsidP="0048001B">
                      <w:pPr>
                        <w:rPr>
                          <w:rFonts w:cs="Arial"/>
                        </w:rPr>
                      </w:pPr>
                    </w:p>
                    <w:p w14:paraId="0AF00F9C" w14:textId="77777777" w:rsidR="008F2B8A" w:rsidRDefault="008F2B8A" w:rsidP="0048001B">
                      <w:pPr>
                        <w:rPr>
                          <w:rFonts w:cs="Arial"/>
                        </w:rPr>
                      </w:pPr>
                    </w:p>
                    <w:p w14:paraId="369382A7" w14:textId="77777777" w:rsidR="008F2B8A" w:rsidRDefault="008F2B8A" w:rsidP="0048001B">
                      <w:pPr>
                        <w:rPr>
                          <w:rFonts w:cs="Arial"/>
                        </w:rPr>
                      </w:pPr>
                    </w:p>
                    <w:p w14:paraId="5408163C" w14:textId="77777777" w:rsidR="008F2B8A" w:rsidRDefault="008F2B8A" w:rsidP="0048001B">
                      <w:pPr>
                        <w:rPr>
                          <w:rFonts w:cs="Arial"/>
                        </w:rPr>
                      </w:pPr>
                    </w:p>
                    <w:p w14:paraId="5549E645" w14:textId="77777777" w:rsidR="008F2B8A" w:rsidRDefault="008F2B8A" w:rsidP="0048001B">
                      <w:pPr>
                        <w:rPr>
                          <w:rFonts w:cs="Arial"/>
                        </w:rPr>
                      </w:pPr>
                    </w:p>
                    <w:p w14:paraId="0F13C32E" w14:textId="77777777" w:rsidR="008F2B8A" w:rsidRDefault="008F2B8A" w:rsidP="0048001B">
                      <w:pPr>
                        <w:rPr>
                          <w:rFonts w:cs="Arial"/>
                        </w:rPr>
                      </w:pPr>
                    </w:p>
                    <w:p w14:paraId="04337496" w14:textId="77777777" w:rsidR="008F2B8A" w:rsidRDefault="008F2B8A" w:rsidP="0048001B">
                      <w:pPr>
                        <w:rPr>
                          <w:rFonts w:cs="Arial"/>
                        </w:rPr>
                      </w:pPr>
                    </w:p>
                    <w:p w14:paraId="450C4CCC" w14:textId="77777777" w:rsidR="008F2B8A" w:rsidRDefault="008F2B8A" w:rsidP="0048001B">
                      <w:pPr>
                        <w:rPr>
                          <w:rFonts w:cs="Arial"/>
                        </w:rPr>
                      </w:pPr>
                    </w:p>
                    <w:p w14:paraId="03EB11B1" w14:textId="77777777" w:rsidR="008F2B8A" w:rsidRDefault="008F2B8A" w:rsidP="0048001B">
                      <w:pPr>
                        <w:rPr>
                          <w:rFonts w:cs="Arial"/>
                        </w:rPr>
                      </w:pPr>
                    </w:p>
                    <w:p w14:paraId="6C127622" w14:textId="77777777" w:rsidR="008F2B8A" w:rsidRDefault="008F2B8A" w:rsidP="0048001B">
                      <w:pPr>
                        <w:rPr>
                          <w:rFonts w:cs="Arial"/>
                        </w:rPr>
                      </w:pPr>
                    </w:p>
                    <w:p w14:paraId="1B4AF775" w14:textId="77777777" w:rsidR="008F2B8A" w:rsidRDefault="008F2B8A" w:rsidP="0048001B">
                      <w:pPr>
                        <w:rPr>
                          <w:rFonts w:cs="Arial"/>
                        </w:rPr>
                      </w:pPr>
                    </w:p>
                    <w:p w14:paraId="2603F5C8" w14:textId="77777777" w:rsidR="008F2B8A" w:rsidRDefault="008F2B8A" w:rsidP="0048001B">
                      <w:pPr>
                        <w:rPr>
                          <w:rFonts w:cs="Arial"/>
                        </w:rPr>
                      </w:pPr>
                    </w:p>
                    <w:p w14:paraId="00F8CEEE" w14:textId="77777777" w:rsidR="008F2B8A" w:rsidRDefault="008F2B8A" w:rsidP="0048001B">
                      <w:pPr>
                        <w:rPr>
                          <w:rFonts w:cs="Arial"/>
                        </w:rPr>
                      </w:pPr>
                    </w:p>
                    <w:p w14:paraId="642728B2" w14:textId="77777777" w:rsidR="008F2B8A" w:rsidRDefault="008F2B8A" w:rsidP="0048001B">
                      <w:pPr>
                        <w:rPr>
                          <w:rFonts w:cs="Arial"/>
                        </w:rPr>
                      </w:pPr>
                    </w:p>
                    <w:p w14:paraId="4D512342" w14:textId="77777777" w:rsidR="008F2B8A" w:rsidRDefault="008F2B8A" w:rsidP="0048001B">
                      <w:pPr>
                        <w:rPr>
                          <w:rFonts w:cs="Arial"/>
                        </w:rPr>
                      </w:pPr>
                    </w:p>
                    <w:p w14:paraId="3CC2842D" w14:textId="77777777" w:rsidR="008F2B8A" w:rsidRDefault="008F2B8A" w:rsidP="0048001B">
                      <w:pPr>
                        <w:rPr>
                          <w:rFonts w:cs="Arial"/>
                        </w:rPr>
                      </w:pPr>
                    </w:p>
                    <w:p w14:paraId="0D558D17" w14:textId="77777777" w:rsidR="008F2B8A" w:rsidRDefault="008F2B8A" w:rsidP="0048001B">
                      <w:pPr>
                        <w:rPr>
                          <w:rFonts w:cs="Arial"/>
                        </w:rPr>
                      </w:pPr>
                    </w:p>
                    <w:p w14:paraId="26125D8F" w14:textId="77777777" w:rsidR="008F2B8A" w:rsidRDefault="008F2B8A" w:rsidP="0048001B">
                      <w:pPr>
                        <w:rPr>
                          <w:rFonts w:cs="Arial"/>
                        </w:rPr>
                      </w:pPr>
                    </w:p>
                    <w:p w14:paraId="299C0540" w14:textId="77777777" w:rsidR="008F2B8A" w:rsidRDefault="008F2B8A" w:rsidP="0048001B">
                      <w:pPr>
                        <w:rPr>
                          <w:rFonts w:cs="Arial"/>
                        </w:rPr>
                      </w:pPr>
                    </w:p>
                    <w:p w14:paraId="61823AF8" w14:textId="77777777" w:rsidR="008F2B8A" w:rsidRDefault="008F2B8A" w:rsidP="0048001B">
                      <w:pPr>
                        <w:rPr>
                          <w:rFonts w:cs="Arial"/>
                        </w:rPr>
                      </w:pPr>
                    </w:p>
                    <w:p w14:paraId="5C1D2A50" w14:textId="77777777" w:rsidR="008F2B8A" w:rsidRDefault="008F2B8A" w:rsidP="0048001B">
                      <w:pPr>
                        <w:rPr>
                          <w:rFonts w:cs="Arial"/>
                        </w:rPr>
                      </w:pPr>
                    </w:p>
                    <w:p w14:paraId="65ED2051" w14:textId="77777777" w:rsidR="008F2B8A" w:rsidRDefault="008F2B8A" w:rsidP="0048001B">
                      <w:pPr>
                        <w:rPr>
                          <w:rFonts w:cs="Arial"/>
                        </w:rPr>
                      </w:pPr>
                    </w:p>
                    <w:p w14:paraId="54FDBAC9" w14:textId="77777777" w:rsidR="008F2B8A" w:rsidRDefault="008F2B8A" w:rsidP="0048001B">
                      <w:pPr>
                        <w:rPr>
                          <w:rFonts w:cs="Arial"/>
                        </w:rPr>
                      </w:pPr>
                    </w:p>
                    <w:p w14:paraId="24F3986C" w14:textId="77777777" w:rsidR="008F2B8A" w:rsidRDefault="008F2B8A" w:rsidP="0048001B">
                      <w:pPr>
                        <w:rPr>
                          <w:rFonts w:cs="Arial"/>
                        </w:rPr>
                      </w:pPr>
                    </w:p>
                    <w:p w14:paraId="302B3430" w14:textId="77777777" w:rsidR="008F2B8A" w:rsidRDefault="008F2B8A" w:rsidP="0048001B">
                      <w:pPr>
                        <w:rPr>
                          <w:rFonts w:cs="Arial"/>
                        </w:rPr>
                      </w:pPr>
                    </w:p>
                    <w:p w14:paraId="047DDDD2" w14:textId="77777777" w:rsidR="008F2B8A" w:rsidRDefault="008F2B8A" w:rsidP="0048001B">
                      <w:pPr>
                        <w:rPr>
                          <w:rFonts w:cs="Arial"/>
                        </w:rPr>
                      </w:pPr>
                    </w:p>
                    <w:p w14:paraId="6BB38698" w14:textId="77777777" w:rsidR="008F2B8A" w:rsidRDefault="008F2B8A" w:rsidP="0048001B">
                      <w:pPr>
                        <w:rPr>
                          <w:rFonts w:cs="Arial"/>
                        </w:rPr>
                      </w:pPr>
                    </w:p>
                    <w:p w14:paraId="613F7618" w14:textId="77777777" w:rsidR="008F2B8A" w:rsidRDefault="008F2B8A" w:rsidP="0048001B">
                      <w:pPr>
                        <w:rPr>
                          <w:rFonts w:cs="Arial"/>
                        </w:rPr>
                      </w:pPr>
                    </w:p>
                    <w:p w14:paraId="5AA260BE" w14:textId="77777777" w:rsidR="008F2B8A" w:rsidRDefault="008F2B8A" w:rsidP="0048001B">
                      <w:pPr>
                        <w:rPr>
                          <w:rFonts w:cs="Arial"/>
                        </w:rPr>
                      </w:pPr>
                    </w:p>
                    <w:p w14:paraId="226633B0" w14:textId="77777777" w:rsidR="008F2B8A" w:rsidRDefault="008F2B8A" w:rsidP="0048001B">
                      <w:pPr>
                        <w:rPr>
                          <w:rFonts w:cs="Arial"/>
                        </w:rPr>
                      </w:pPr>
                    </w:p>
                    <w:p w14:paraId="45D9B889" w14:textId="77777777" w:rsidR="008F2B8A" w:rsidRDefault="008F2B8A" w:rsidP="0048001B">
                      <w:pPr>
                        <w:rPr>
                          <w:rFonts w:cs="Arial"/>
                        </w:rPr>
                      </w:pPr>
                    </w:p>
                    <w:p w14:paraId="4C893231" w14:textId="77777777" w:rsidR="008F2B8A" w:rsidRDefault="008F2B8A" w:rsidP="0048001B">
                      <w:pPr>
                        <w:rPr>
                          <w:rFonts w:cs="Arial"/>
                        </w:rPr>
                      </w:pPr>
                    </w:p>
                    <w:p w14:paraId="46575426" w14:textId="77777777" w:rsidR="008F2B8A" w:rsidRDefault="008F2B8A" w:rsidP="0048001B">
                      <w:pPr>
                        <w:rPr>
                          <w:rFonts w:cs="Arial"/>
                        </w:rPr>
                      </w:pPr>
                    </w:p>
                    <w:p w14:paraId="1F44012F" w14:textId="77777777" w:rsidR="008F2B8A" w:rsidRDefault="008F2B8A" w:rsidP="0048001B">
                      <w:pPr>
                        <w:rPr>
                          <w:rFonts w:cs="Arial"/>
                        </w:rPr>
                      </w:pPr>
                    </w:p>
                    <w:p w14:paraId="0EEE3794" w14:textId="77777777" w:rsidR="008F2B8A" w:rsidRDefault="008F2B8A" w:rsidP="0048001B">
                      <w:pPr>
                        <w:rPr>
                          <w:rFonts w:cs="Arial"/>
                        </w:rPr>
                      </w:pPr>
                    </w:p>
                    <w:p w14:paraId="63D6D186" w14:textId="77777777" w:rsidR="008F2B8A" w:rsidRDefault="008F2B8A" w:rsidP="0048001B">
                      <w:pPr>
                        <w:rPr>
                          <w:rFonts w:cs="Arial"/>
                        </w:rPr>
                      </w:pPr>
                    </w:p>
                    <w:p w14:paraId="4330FAB0" w14:textId="77777777" w:rsidR="008F2B8A" w:rsidRDefault="008F2B8A" w:rsidP="0048001B">
                      <w:pPr>
                        <w:rPr>
                          <w:rFonts w:cs="Arial"/>
                        </w:rPr>
                      </w:pPr>
                    </w:p>
                    <w:p w14:paraId="490E1930" w14:textId="77777777" w:rsidR="008F2B8A" w:rsidRDefault="008F2B8A" w:rsidP="0048001B">
                      <w:pPr>
                        <w:rPr>
                          <w:rFonts w:cs="Arial"/>
                        </w:rPr>
                      </w:pPr>
                    </w:p>
                    <w:p w14:paraId="3CE92BD1" w14:textId="77777777" w:rsidR="008F2B8A" w:rsidRDefault="008F2B8A" w:rsidP="0048001B">
                      <w:pPr>
                        <w:rPr>
                          <w:rFonts w:cs="Arial"/>
                        </w:rPr>
                      </w:pPr>
                    </w:p>
                    <w:p w14:paraId="5842C18C" w14:textId="77777777" w:rsidR="008F2B8A" w:rsidRDefault="008F2B8A" w:rsidP="0048001B">
                      <w:pPr>
                        <w:rPr>
                          <w:rFonts w:cs="Arial"/>
                        </w:rPr>
                      </w:pPr>
                    </w:p>
                    <w:p w14:paraId="140802C9" w14:textId="77777777" w:rsidR="008F2B8A" w:rsidRDefault="008F2B8A" w:rsidP="0048001B">
                      <w:pPr>
                        <w:rPr>
                          <w:rFonts w:cs="Arial"/>
                        </w:rPr>
                      </w:pPr>
                    </w:p>
                    <w:p w14:paraId="125F9437" w14:textId="77777777" w:rsidR="008F2B8A" w:rsidRDefault="008F2B8A" w:rsidP="0048001B">
                      <w:pPr>
                        <w:rPr>
                          <w:rFonts w:cs="Arial"/>
                        </w:rPr>
                      </w:pPr>
                    </w:p>
                    <w:p w14:paraId="77C5C87C" w14:textId="77777777" w:rsidR="008F2B8A" w:rsidRDefault="008F2B8A" w:rsidP="0048001B">
                      <w:pPr>
                        <w:rPr>
                          <w:rFonts w:cs="Arial"/>
                        </w:rPr>
                      </w:pPr>
                    </w:p>
                    <w:p w14:paraId="79A93A53" w14:textId="77777777" w:rsidR="008F2B8A" w:rsidRDefault="008F2B8A" w:rsidP="0048001B">
                      <w:pPr>
                        <w:rPr>
                          <w:rFonts w:cs="Arial"/>
                        </w:rPr>
                      </w:pPr>
                    </w:p>
                    <w:p w14:paraId="6C2F76F7" w14:textId="77777777" w:rsidR="008F2B8A" w:rsidRDefault="008F2B8A" w:rsidP="0048001B">
                      <w:pPr>
                        <w:rPr>
                          <w:rFonts w:cs="Arial"/>
                        </w:rPr>
                      </w:pPr>
                    </w:p>
                    <w:p w14:paraId="73F3C276" w14:textId="77777777" w:rsidR="008F2B8A" w:rsidRDefault="008F2B8A" w:rsidP="0048001B">
                      <w:pPr>
                        <w:rPr>
                          <w:rFonts w:cs="Arial"/>
                        </w:rPr>
                      </w:pPr>
                    </w:p>
                    <w:p w14:paraId="697815E3" w14:textId="77777777" w:rsidR="008F2B8A" w:rsidRDefault="008F2B8A" w:rsidP="0048001B">
                      <w:pPr>
                        <w:rPr>
                          <w:rFonts w:cs="Arial"/>
                        </w:rPr>
                      </w:pPr>
                    </w:p>
                    <w:p w14:paraId="3EEC8A65" w14:textId="77777777" w:rsidR="008F2B8A" w:rsidRDefault="008F2B8A" w:rsidP="0048001B">
                      <w:pPr>
                        <w:rPr>
                          <w:rFonts w:cs="Arial"/>
                        </w:rPr>
                      </w:pPr>
                    </w:p>
                    <w:p w14:paraId="138611DF" w14:textId="77777777" w:rsidR="008F2B8A" w:rsidRDefault="008F2B8A" w:rsidP="0048001B">
                      <w:pPr>
                        <w:rPr>
                          <w:rFonts w:cs="Arial"/>
                        </w:rPr>
                      </w:pPr>
                    </w:p>
                    <w:p w14:paraId="19684EF0" w14:textId="77777777" w:rsidR="008F2B8A" w:rsidRDefault="008F2B8A" w:rsidP="0048001B">
                      <w:pPr>
                        <w:rPr>
                          <w:rFonts w:cs="Arial"/>
                        </w:rPr>
                      </w:pPr>
                    </w:p>
                    <w:p w14:paraId="51A90622" w14:textId="77777777" w:rsidR="008F2B8A" w:rsidRDefault="008F2B8A" w:rsidP="0048001B">
                      <w:pPr>
                        <w:rPr>
                          <w:rFonts w:cs="Arial"/>
                        </w:rPr>
                      </w:pPr>
                    </w:p>
                    <w:p w14:paraId="5C5D21FD" w14:textId="77777777" w:rsidR="008F2B8A" w:rsidRDefault="008F2B8A" w:rsidP="0048001B">
                      <w:pPr>
                        <w:rPr>
                          <w:rFonts w:cs="Arial"/>
                        </w:rPr>
                      </w:pPr>
                    </w:p>
                    <w:p w14:paraId="7BEDC65E" w14:textId="77777777" w:rsidR="008F2B8A" w:rsidRDefault="008F2B8A" w:rsidP="0048001B">
                      <w:pPr>
                        <w:rPr>
                          <w:rFonts w:cs="Arial"/>
                        </w:rPr>
                      </w:pPr>
                    </w:p>
                    <w:p w14:paraId="6BDFEDB8" w14:textId="77777777" w:rsidR="008F2B8A" w:rsidRDefault="008F2B8A" w:rsidP="0048001B">
                      <w:pPr>
                        <w:rPr>
                          <w:rFonts w:cs="Arial"/>
                        </w:rPr>
                      </w:pPr>
                    </w:p>
                    <w:p w14:paraId="08AFA981" w14:textId="77777777" w:rsidR="008F2B8A" w:rsidRDefault="008F2B8A" w:rsidP="0048001B">
                      <w:pPr>
                        <w:rPr>
                          <w:rFonts w:cs="Arial"/>
                        </w:rPr>
                      </w:pPr>
                    </w:p>
                    <w:p w14:paraId="56065E81" w14:textId="77777777" w:rsidR="008F2B8A" w:rsidRDefault="008F2B8A" w:rsidP="0048001B">
                      <w:pPr>
                        <w:rPr>
                          <w:rFonts w:cs="Arial"/>
                        </w:rPr>
                      </w:pPr>
                    </w:p>
                    <w:p w14:paraId="4D644DE2" w14:textId="77777777" w:rsidR="008F2B8A" w:rsidRDefault="008F2B8A" w:rsidP="0048001B">
                      <w:pPr>
                        <w:rPr>
                          <w:rFonts w:cs="Arial"/>
                        </w:rPr>
                      </w:pPr>
                    </w:p>
                    <w:p w14:paraId="1C0CBAD5" w14:textId="77777777" w:rsidR="008F2B8A" w:rsidRDefault="008F2B8A" w:rsidP="0048001B">
                      <w:pPr>
                        <w:rPr>
                          <w:rFonts w:cs="Arial"/>
                        </w:rPr>
                      </w:pPr>
                    </w:p>
                    <w:p w14:paraId="2F684E27" w14:textId="77777777" w:rsidR="008F2B8A" w:rsidRDefault="008F2B8A" w:rsidP="0048001B">
                      <w:pPr>
                        <w:rPr>
                          <w:rFonts w:cs="Arial"/>
                        </w:rPr>
                      </w:pPr>
                    </w:p>
                    <w:p w14:paraId="4F8B00AA" w14:textId="77777777" w:rsidR="008F2B8A" w:rsidRDefault="008F2B8A" w:rsidP="0048001B">
                      <w:pPr>
                        <w:rPr>
                          <w:rFonts w:cs="Arial"/>
                        </w:rPr>
                      </w:pPr>
                    </w:p>
                    <w:p w14:paraId="22A55313" w14:textId="77777777" w:rsidR="008F2B8A" w:rsidRDefault="008F2B8A" w:rsidP="0048001B">
                      <w:pPr>
                        <w:rPr>
                          <w:rFonts w:cs="Arial"/>
                        </w:rPr>
                      </w:pPr>
                    </w:p>
                    <w:p w14:paraId="3B70C729" w14:textId="77777777" w:rsidR="008F2B8A" w:rsidRDefault="008F2B8A" w:rsidP="0048001B">
                      <w:pPr>
                        <w:rPr>
                          <w:rFonts w:cs="Arial"/>
                        </w:rPr>
                      </w:pPr>
                    </w:p>
                    <w:p w14:paraId="70953FC4" w14:textId="77777777" w:rsidR="008F2B8A" w:rsidRDefault="008F2B8A" w:rsidP="0048001B">
                      <w:pPr>
                        <w:rPr>
                          <w:rFonts w:cs="Arial"/>
                        </w:rPr>
                      </w:pPr>
                    </w:p>
                    <w:p w14:paraId="28BC342C" w14:textId="77777777" w:rsidR="008F2B8A" w:rsidRDefault="008F2B8A" w:rsidP="0048001B">
                      <w:pPr>
                        <w:rPr>
                          <w:rFonts w:cs="Arial"/>
                        </w:rPr>
                      </w:pPr>
                    </w:p>
                    <w:p w14:paraId="572A3A19" w14:textId="77777777" w:rsidR="008F2B8A" w:rsidRDefault="008F2B8A" w:rsidP="0048001B">
                      <w:pPr>
                        <w:rPr>
                          <w:rFonts w:cs="Arial"/>
                        </w:rPr>
                      </w:pPr>
                    </w:p>
                    <w:p w14:paraId="0A03C12E" w14:textId="77777777" w:rsidR="008F2B8A" w:rsidRDefault="008F2B8A" w:rsidP="0048001B">
                      <w:pPr>
                        <w:rPr>
                          <w:rFonts w:cs="Arial"/>
                        </w:rPr>
                      </w:pPr>
                    </w:p>
                    <w:p w14:paraId="4D16AAFF" w14:textId="77777777" w:rsidR="008F2B8A" w:rsidRDefault="008F2B8A" w:rsidP="0048001B">
                      <w:pPr>
                        <w:rPr>
                          <w:rFonts w:cs="Arial"/>
                        </w:rPr>
                      </w:pPr>
                    </w:p>
                    <w:p w14:paraId="79AAD5B2" w14:textId="77777777" w:rsidR="008F2B8A" w:rsidRDefault="008F2B8A" w:rsidP="0048001B">
                      <w:pPr>
                        <w:rPr>
                          <w:rFonts w:cs="Arial"/>
                        </w:rPr>
                      </w:pPr>
                    </w:p>
                    <w:p w14:paraId="29D4FE6F" w14:textId="77777777" w:rsidR="008F2B8A" w:rsidRDefault="008F2B8A" w:rsidP="0048001B">
                      <w:pPr>
                        <w:rPr>
                          <w:rFonts w:cs="Arial"/>
                        </w:rPr>
                      </w:pPr>
                    </w:p>
                    <w:p w14:paraId="6B31AA09" w14:textId="77777777" w:rsidR="008F2B8A" w:rsidRDefault="008F2B8A" w:rsidP="0048001B">
                      <w:pPr>
                        <w:rPr>
                          <w:rFonts w:cs="Arial"/>
                        </w:rPr>
                      </w:pPr>
                    </w:p>
                    <w:p w14:paraId="6B550092" w14:textId="77777777" w:rsidR="008F2B8A" w:rsidRDefault="008F2B8A" w:rsidP="0048001B">
                      <w:pPr>
                        <w:rPr>
                          <w:rFonts w:cs="Arial"/>
                        </w:rPr>
                      </w:pPr>
                    </w:p>
                    <w:p w14:paraId="3703D10F" w14:textId="77777777" w:rsidR="008F2B8A" w:rsidRDefault="008F2B8A" w:rsidP="0048001B">
                      <w:pPr>
                        <w:rPr>
                          <w:rFonts w:cs="Arial"/>
                        </w:rPr>
                      </w:pPr>
                    </w:p>
                    <w:p w14:paraId="2877F535" w14:textId="77777777" w:rsidR="008F2B8A" w:rsidRDefault="008F2B8A" w:rsidP="0048001B">
                      <w:pPr>
                        <w:rPr>
                          <w:rFonts w:cs="Arial"/>
                        </w:rPr>
                      </w:pPr>
                    </w:p>
                    <w:p w14:paraId="1D06B40B" w14:textId="77777777" w:rsidR="008F2B8A" w:rsidRDefault="008F2B8A" w:rsidP="0048001B">
                      <w:pPr>
                        <w:rPr>
                          <w:rFonts w:cs="Arial"/>
                        </w:rPr>
                      </w:pPr>
                    </w:p>
                    <w:p w14:paraId="2535CFE8" w14:textId="77777777" w:rsidR="008F2B8A" w:rsidRDefault="008F2B8A" w:rsidP="0048001B">
                      <w:pPr>
                        <w:rPr>
                          <w:rFonts w:cs="Arial"/>
                        </w:rPr>
                      </w:pPr>
                    </w:p>
                    <w:p w14:paraId="1C75BCD1" w14:textId="77777777" w:rsidR="008F2B8A" w:rsidRDefault="008F2B8A" w:rsidP="0048001B">
                      <w:pPr>
                        <w:rPr>
                          <w:rFonts w:cs="Arial"/>
                        </w:rPr>
                      </w:pPr>
                    </w:p>
                    <w:p w14:paraId="6BD966FB" w14:textId="77777777" w:rsidR="008F2B8A" w:rsidRDefault="008F2B8A" w:rsidP="0048001B">
                      <w:pPr>
                        <w:rPr>
                          <w:rFonts w:cs="Arial"/>
                        </w:rPr>
                      </w:pPr>
                    </w:p>
                    <w:p w14:paraId="0E5088D9" w14:textId="77777777" w:rsidR="008F2B8A" w:rsidRDefault="008F2B8A" w:rsidP="0048001B">
                      <w:pPr>
                        <w:rPr>
                          <w:rFonts w:cs="Arial"/>
                        </w:rPr>
                      </w:pPr>
                    </w:p>
                    <w:p w14:paraId="429EA268" w14:textId="77777777" w:rsidR="008F2B8A" w:rsidRDefault="008F2B8A" w:rsidP="0048001B">
                      <w:pPr>
                        <w:rPr>
                          <w:rFonts w:cs="Arial"/>
                        </w:rPr>
                      </w:pPr>
                    </w:p>
                    <w:p w14:paraId="5AC944C0" w14:textId="77777777" w:rsidR="008F2B8A" w:rsidRDefault="008F2B8A" w:rsidP="0048001B">
                      <w:pPr>
                        <w:rPr>
                          <w:rFonts w:cs="Arial"/>
                        </w:rPr>
                      </w:pPr>
                    </w:p>
                    <w:p w14:paraId="765F52D6" w14:textId="77777777" w:rsidR="008F2B8A" w:rsidRDefault="008F2B8A" w:rsidP="0048001B">
                      <w:pPr>
                        <w:rPr>
                          <w:rFonts w:cs="Arial"/>
                        </w:rPr>
                      </w:pPr>
                    </w:p>
                    <w:p w14:paraId="41F9DAD2" w14:textId="77777777" w:rsidR="008F2B8A" w:rsidRDefault="008F2B8A" w:rsidP="0048001B">
                      <w:pPr>
                        <w:rPr>
                          <w:rFonts w:cs="Arial"/>
                        </w:rPr>
                      </w:pPr>
                    </w:p>
                    <w:p w14:paraId="294C8687" w14:textId="77777777" w:rsidR="008F2B8A" w:rsidRDefault="008F2B8A" w:rsidP="0048001B">
                      <w:pPr>
                        <w:rPr>
                          <w:rFonts w:cs="Arial"/>
                        </w:rPr>
                      </w:pPr>
                    </w:p>
                    <w:p w14:paraId="77D1B385" w14:textId="77777777" w:rsidR="008F2B8A" w:rsidRDefault="008F2B8A" w:rsidP="0048001B">
                      <w:pPr>
                        <w:rPr>
                          <w:rFonts w:cs="Arial"/>
                        </w:rPr>
                      </w:pPr>
                    </w:p>
                    <w:p w14:paraId="42E0E449" w14:textId="77777777" w:rsidR="008F2B8A" w:rsidRDefault="008F2B8A" w:rsidP="0048001B">
                      <w:pPr>
                        <w:rPr>
                          <w:rFonts w:cs="Arial"/>
                        </w:rPr>
                      </w:pPr>
                    </w:p>
                    <w:p w14:paraId="48A29ECF" w14:textId="77777777" w:rsidR="008F2B8A" w:rsidRDefault="008F2B8A" w:rsidP="0048001B">
                      <w:pPr>
                        <w:rPr>
                          <w:rFonts w:cs="Arial"/>
                        </w:rPr>
                      </w:pPr>
                    </w:p>
                    <w:p w14:paraId="21B34052" w14:textId="77777777" w:rsidR="008F2B8A" w:rsidRDefault="008F2B8A" w:rsidP="0048001B">
                      <w:pPr>
                        <w:rPr>
                          <w:rFonts w:cs="Arial"/>
                        </w:rPr>
                      </w:pPr>
                    </w:p>
                    <w:p w14:paraId="74B74A73" w14:textId="77777777" w:rsidR="008F2B8A" w:rsidRDefault="008F2B8A" w:rsidP="0048001B">
                      <w:pPr>
                        <w:rPr>
                          <w:rFonts w:cs="Arial"/>
                        </w:rPr>
                      </w:pPr>
                    </w:p>
                    <w:p w14:paraId="36B0149D" w14:textId="77777777" w:rsidR="008F2B8A" w:rsidRDefault="008F2B8A" w:rsidP="0048001B">
                      <w:pPr>
                        <w:rPr>
                          <w:rFonts w:cs="Arial"/>
                        </w:rPr>
                      </w:pPr>
                    </w:p>
                    <w:p w14:paraId="1C13A82C" w14:textId="77777777" w:rsidR="008F2B8A" w:rsidRDefault="008F2B8A" w:rsidP="0048001B">
                      <w:pPr>
                        <w:rPr>
                          <w:rFonts w:cs="Arial"/>
                        </w:rPr>
                      </w:pPr>
                    </w:p>
                    <w:p w14:paraId="3927715B" w14:textId="77777777" w:rsidR="008F2B8A" w:rsidRDefault="008F2B8A" w:rsidP="0048001B">
                      <w:pPr>
                        <w:rPr>
                          <w:rFonts w:cs="Arial"/>
                        </w:rPr>
                      </w:pPr>
                    </w:p>
                    <w:p w14:paraId="393493F0" w14:textId="77777777" w:rsidR="008F2B8A" w:rsidRDefault="008F2B8A" w:rsidP="0048001B">
                      <w:pPr>
                        <w:rPr>
                          <w:rFonts w:cs="Arial"/>
                        </w:rPr>
                      </w:pPr>
                    </w:p>
                    <w:p w14:paraId="311C3CE6" w14:textId="77777777" w:rsidR="008F2B8A" w:rsidRDefault="008F2B8A" w:rsidP="0048001B">
                      <w:pPr>
                        <w:rPr>
                          <w:rFonts w:cs="Arial"/>
                        </w:rPr>
                      </w:pPr>
                    </w:p>
                    <w:p w14:paraId="23590DD0" w14:textId="77777777" w:rsidR="008F2B8A" w:rsidRDefault="008F2B8A" w:rsidP="0048001B">
                      <w:pPr>
                        <w:rPr>
                          <w:rFonts w:cs="Arial"/>
                        </w:rPr>
                      </w:pPr>
                    </w:p>
                    <w:p w14:paraId="2A739844" w14:textId="77777777" w:rsidR="008F2B8A" w:rsidRDefault="008F2B8A" w:rsidP="0048001B">
                      <w:pPr>
                        <w:rPr>
                          <w:rFonts w:cs="Arial"/>
                        </w:rPr>
                      </w:pPr>
                    </w:p>
                    <w:p w14:paraId="2FA528EB" w14:textId="77777777" w:rsidR="008F2B8A" w:rsidRDefault="008F2B8A" w:rsidP="0048001B">
                      <w:pPr>
                        <w:rPr>
                          <w:rFonts w:cs="Arial"/>
                        </w:rPr>
                      </w:pPr>
                    </w:p>
                    <w:p w14:paraId="6E1F8C65" w14:textId="77777777" w:rsidR="008F2B8A" w:rsidRDefault="008F2B8A" w:rsidP="0048001B">
                      <w:pPr>
                        <w:rPr>
                          <w:rFonts w:cs="Arial"/>
                        </w:rPr>
                      </w:pPr>
                    </w:p>
                    <w:p w14:paraId="4B59F467" w14:textId="77777777" w:rsidR="008F2B8A" w:rsidRDefault="008F2B8A" w:rsidP="0048001B">
                      <w:pPr>
                        <w:rPr>
                          <w:rFonts w:cs="Arial"/>
                        </w:rPr>
                      </w:pPr>
                    </w:p>
                    <w:p w14:paraId="5501FB0B" w14:textId="77777777" w:rsidR="008F2B8A" w:rsidRDefault="008F2B8A" w:rsidP="0048001B">
                      <w:pPr>
                        <w:rPr>
                          <w:rFonts w:cs="Arial"/>
                        </w:rPr>
                      </w:pPr>
                    </w:p>
                    <w:p w14:paraId="4808B6DA" w14:textId="77777777" w:rsidR="008F2B8A" w:rsidRDefault="008F2B8A" w:rsidP="0048001B">
                      <w:pPr>
                        <w:rPr>
                          <w:rFonts w:cs="Arial"/>
                        </w:rPr>
                      </w:pPr>
                    </w:p>
                    <w:p w14:paraId="115BAB94" w14:textId="77777777" w:rsidR="008F2B8A" w:rsidRDefault="008F2B8A" w:rsidP="0048001B">
                      <w:pPr>
                        <w:rPr>
                          <w:rFonts w:cs="Arial"/>
                        </w:rPr>
                      </w:pPr>
                    </w:p>
                    <w:p w14:paraId="04D21334" w14:textId="77777777" w:rsidR="008F2B8A" w:rsidRDefault="008F2B8A" w:rsidP="0048001B">
                      <w:pPr>
                        <w:rPr>
                          <w:rFonts w:cs="Arial"/>
                        </w:rPr>
                      </w:pPr>
                    </w:p>
                    <w:p w14:paraId="0A375B7B" w14:textId="77777777" w:rsidR="008F2B8A" w:rsidRDefault="008F2B8A" w:rsidP="0048001B">
                      <w:pPr>
                        <w:rPr>
                          <w:rFonts w:cs="Arial"/>
                        </w:rPr>
                      </w:pPr>
                    </w:p>
                    <w:p w14:paraId="08BD29E5" w14:textId="77777777" w:rsidR="008F2B8A" w:rsidRDefault="008F2B8A" w:rsidP="0048001B">
                      <w:pPr>
                        <w:rPr>
                          <w:rFonts w:cs="Arial"/>
                        </w:rPr>
                      </w:pPr>
                    </w:p>
                    <w:p w14:paraId="5BFCF01C" w14:textId="77777777" w:rsidR="008F2B8A" w:rsidRDefault="008F2B8A" w:rsidP="0048001B">
                      <w:pPr>
                        <w:rPr>
                          <w:rFonts w:cs="Arial"/>
                        </w:rPr>
                      </w:pPr>
                    </w:p>
                    <w:p w14:paraId="11944BAD" w14:textId="77777777" w:rsidR="008F2B8A" w:rsidRDefault="008F2B8A" w:rsidP="0048001B">
                      <w:pPr>
                        <w:rPr>
                          <w:rFonts w:cs="Arial"/>
                        </w:rPr>
                      </w:pPr>
                    </w:p>
                    <w:p w14:paraId="0127D5BD" w14:textId="77777777" w:rsidR="008F2B8A" w:rsidRDefault="008F2B8A" w:rsidP="0048001B">
                      <w:pPr>
                        <w:rPr>
                          <w:rFonts w:cs="Arial"/>
                        </w:rPr>
                      </w:pPr>
                    </w:p>
                    <w:p w14:paraId="703F5560" w14:textId="77777777" w:rsidR="008F2B8A" w:rsidRDefault="008F2B8A" w:rsidP="0048001B">
                      <w:pPr>
                        <w:rPr>
                          <w:rFonts w:cs="Arial"/>
                        </w:rPr>
                      </w:pPr>
                    </w:p>
                    <w:p w14:paraId="48BB3A0A" w14:textId="77777777" w:rsidR="008F2B8A" w:rsidRDefault="008F2B8A" w:rsidP="0048001B">
                      <w:pPr>
                        <w:rPr>
                          <w:rFonts w:cs="Arial"/>
                        </w:rPr>
                      </w:pPr>
                    </w:p>
                    <w:p w14:paraId="51AE61E1" w14:textId="77777777" w:rsidR="008F2B8A" w:rsidRDefault="008F2B8A" w:rsidP="0048001B">
                      <w:pPr>
                        <w:rPr>
                          <w:rFonts w:cs="Arial"/>
                        </w:rPr>
                      </w:pPr>
                    </w:p>
                    <w:p w14:paraId="29EDE32F" w14:textId="77777777" w:rsidR="008F2B8A" w:rsidRDefault="008F2B8A" w:rsidP="0048001B">
                      <w:pPr>
                        <w:rPr>
                          <w:rFonts w:cs="Arial"/>
                        </w:rPr>
                      </w:pPr>
                    </w:p>
                    <w:p w14:paraId="263151E0" w14:textId="77777777" w:rsidR="008F2B8A" w:rsidRDefault="008F2B8A" w:rsidP="0048001B">
                      <w:pPr>
                        <w:rPr>
                          <w:rFonts w:cs="Arial"/>
                        </w:rPr>
                      </w:pPr>
                    </w:p>
                    <w:p w14:paraId="4D1EC302" w14:textId="77777777" w:rsidR="008F2B8A" w:rsidRDefault="008F2B8A" w:rsidP="0048001B">
                      <w:pPr>
                        <w:rPr>
                          <w:rFonts w:cs="Arial"/>
                        </w:rPr>
                      </w:pPr>
                    </w:p>
                    <w:p w14:paraId="302C0C41" w14:textId="77777777" w:rsidR="008F2B8A" w:rsidRDefault="008F2B8A" w:rsidP="0048001B">
                      <w:pPr>
                        <w:rPr>
                          <w:rFonts w:cs="Arial"/>
                        </w:rPr>
                      </w:pPr>
                    </w:p>
                    <w:p w14:paraId="24DEDC00" w14:textId="77777777" w:rsidR="008F2B8A" w:rsidRDefault="008F2B8A" w:rsidP="0048001B">
                      <w:pPr>
                        <w:rPr>
                          <w:rFonts w:cs="Arial"/>
                        </w:rPr>
                      </w:pPr>
                    </w:p>
                    <w:p w14:paraId="14AAC34B" w14:textId="77777777" w:rsidR="008F2B8A" w:rsidRDefault="008F2B8A" w:rsidP="0048001B">
                      <w:pPr>
                        <w:rPr>
                          <w:rFonts w:cs="Arial"/>
                        </w:rPr>
                      </w:pPr>
                    </w:p>
                    <w:p w14:paraId="7612DF2C" w14:textId="77777777" w:rsidR="008F2B8A" w:rsidRDefault="008F2B8A" w:rsidP="0048001B">
                      <w:pPr>
                        <w:rPr>
                          <w:rFonts w:cs="Arial"/>
                        </w:rPr>
                      </w:pPr>
                    </w:p>
                    <w:p w14:paraId="4D088D66" w14:textId="77777777" w:rsidR="008F2B8A" w:rsidRDefault="008F2B8A" w:rsidP="0048001B">
                      <w:pPr>
                        <w:rPr>
                          <w:rFonts w:cs="Arial"/>
                        </w:rPr>
                      </w:pPr>
                    </w:p>
                    <w:p w14:paraId="5C2569FB" w14:textId="77777777" w:rsidR="008F2B8A" w:rsidRDefault="008F2B8A" w:rsidP="0048001B">
                      <w:pPr>
                        <w:rPr>
                          <w:rFonts w:cs="Arial"/>
                        </w:rPr>
                      </w:pPr>
                    </w:p>
                    <w:p w14:paraId="225F998D" w14:textId="77777777" w:rsidR="008F2B8A" w:rsidRDefault="008F2B8A" w:rsidP="0048001B">
                      <w:pPr>
                        <w:rPr>
                          <w:rFonts w:cs="Arial"/>
                        </w:rPr>
                      </w:pPr>
                    </w:p>
                    <w:p w14:paraId="4892881E" w14:textId="77777777" w:rsidR="008F2B8A" w:rsidRDefault="008F2B8A" w:rsidP="0048001B">
                      <w:pPr>
                        <w:rPr>
                          <w:rFonts w:cs="Arial"/>
                        </w:rPr>
                      </w:pPr>
                    </w:p>
                    <w:p w14:paraId="387CD532" w14:textId="77777777" w:rsidR="008F2B8A" w:rsidRDefault="008F2B8A" w:rsidP="0048001B">
                      <w:pPr>
                        <w:rPr>
                          <w:rFonts w:cs="Arial"/>
                        </w:rPr>
                      </w:pPr>
                    </w:p>
                    <w:p w14:paraId="280BA107" w14:textId="77777777" w:rsidR="008F2B8A" w:rsidRDefault="008F2B8A" w:rsidP="0048001B">
                      <w:pPr>
                        <w:rPr>
                          <w:rFonts w:cs="Arial"/>
                        </w:rPr>
                      </w:pPr>
                    </w:p>
                    <w:p w14:paraId="612D566B" w14:textId="77777777" w:rsidR="008F2B8A" w:rsidRDefault="008F2B8A" w:rsidP="0048001B">
                      <w:pPr>
                        <w:rPr>
                          <w:rFonts w:cs="Arial"/>
                        </w:rPr>
                      </w:pPr>
                    </w:p>
                    <w:p w14:paraId="23592EA6" w14:textId="77777777" w:rsidR="008F2B8A" w:rsidRDefault="008F2B8A" w:rsidP="0048001B">
                      <w:pPr>
                        <w:rPr>
                          <w:rFonts w:cs="Arial"/>
                        </w:rPr>
                      </w:pPr>
                    </w:p>
                    <w:p w14:paraId="2F5F5FBC" w14:textId="77777777" w:rsidR="008F2B8A" w:rsidRDefault="008F2B8A" w:rsidP="0048001B">
                      <w:pPr>
                        <w:rPr>
                          <w:rFonts w:cs="Arial"/>
                        </w:rPr>
                      </w:pPr>
                    </w:p>
                    <w:p w14:paraId="78E8896F" w14:textId="77777777" w:rsidR="008F2B8A" w:rsidRDefault="008F2B8A" w:rsidP="0048001B">
                      <w:pPr>
                        <w:rPr>
                          <w:rFonts w:cs="Arial"/>
                        </w:rPr>
                      </w:pPr>
                    </w:p>
                    <w:p w14:paraId="0BED54DF" w14:textId="77777777" w:rsidR="008F2B8A" w:rsidRDefault="008F2B8A" w:rsidP="0048001B">
                      <w:pPr>
                        <w:rPr>
                          <w:rFonts w:cs="Arial"/>
                        </w:rPr>
                      </w:pPr>
                    </w:p>
                    <w:p w14:paraId="2ADDB812" w14:textId="77777777" w:rsidR="008F2B8A" w:rsidRDefault="008F2B8A" w:rsidP="0048001B">
                      <w:pPr>
                        <w:rPr>
                          <w:rFonts w:cs="Arial"/>
                        </w:rPr>
                      </w:pPr>
                    </w:p>
                    <w:p w14:paraId="16EB41D7" w14:textId="77777777" w:rsidR="008F2B8A" w:rsidRDefault="008F2B8A" w:rsidP="0048001B">
                      <w:pPr>
                        <w:rPr>
                          <w:rFonts w:cs="Arial"/>
                        </w:rPr>
                      </w:pPr>
                    </w:p>
                    <w:p w14:paraId="5A498A87" w14:textId="77777777" w:rsidR="008F2B8A" w:rsidRDefault="008F2B8A" w:rsidP="0048001B">
                      <w:pPr>
                        <w:rPr>
                          <w:rFonts w:cs="Arial"/>
                        </w:rPr>
                      </w:pPr>
                    </w:p>
                    <w:p w14:paraId="52544A70" w14:textId="77777777" w:rsidR="008F2B8A" w:rsidRDefault="008F2B8A" w:rsidP="0048001B">
                      <w:pPr>
                        <w:rPr>
                          <w:rFonts w:cs="Arial"/>
                        </w:rPr>
                      </w:pPr>
                    </w:p>
                    <w:p w14:paraId="06B88C06" w14:textId="77777777" w:rsidR="008F2B8A" w:rsidRDefault="008F2B8A" w:rsidP="0048001B">
                      <w:pPr>
                        <w:rPr>
                          <w:rFonts w:cs="Arial"/>
                        </w:rPr>
                      </w:pPr>
                    </w:p>
                    <w:p w14:paraId="70E073C8" w14:textId="77777777" w:rsidR="008F2B8A" w:rsidRDefault="008F2B8A" w:rsidP="0048001B">
                      <w:pPr>
                        <w:rPr>
                          <w:rFonts w:cs="Arial"/>
                        </w:rPr>
                      </w:pPr>
                    </w:p>
                    <w:p w14:paraId="6DC6A2EF" w14:textId="77777777" w:rsidR="008F2B8A" w:rsidRDefault="008F2B8A" w:rsidP="0048001B">
                      <w:pPr>
                        <w:rPr>
                          <w:rFonts w:cs="Arial"/>
                        </w:rPr>
                      </w:pPr>
                    </w:p>
                    <w:p w14:paraId="78659E96" w14:textId="77777777" w:rsidR="008F2B8A" w:rsidRDefault="008F2B8A" w:rsidP="0048001B">
                      <w:pPr>
                        <w:rPr>
                          <w:rFonts w:cs="Arial"/>
                        </w:rPr>
                      </w:pPr>
                    </w:p>
                    <w:p w14:paraId="6D81D2C1" w14:textId="77777777" w:rsidR="008F2B8A" w:rsidRDefault="008F2B8A" w:rsidP="0048001B">
                      <w:pPr>
                        <w:rPr>
                          <w:rFonts w:cs="Arial"/>
                        </w:rPr>
                      </w:pPr>
                    </w:p>
                    <w:p w14:paraId="287F3678" w14:textId="77777777" w:rsidR="008F2B8A" w:rsidRDefault="008F2B8A" w:rsidP="0048001B">
                      <w:pPr>
                        <w:rPr>
                          <w:rFonts w:cs="Arial"/>
                        </w:rPr>
                      </w:pPr>
                    </w:p>
                    <w:p w14:paraId="335952EA" w14:textId="77777777" w:rsidR="008F2B8A" w:rsidRDefault="008F2B8A" w:rsidP="0048001B">
                      <w:pPr>
                        <w:rPr>
                          <w:rFonts w:cs="Arial"/>
                        </w:rPr>
                      </w:pPr>
                    </w:p>
                    <w:p w14:paraId="04CEB321" w14:textId="77777777" w:rsidR="008F2B8A" w:rsidRDefault="008F2B8A" w:rsidP="0048001B">
                      <w:pPr>
                        <w:rPr>
                          <w:rFonts w:cs="Arial"/>
                        </w:rPr>
                      </w:pPr>
                    </w:p>
                    <w:p w14:paraId="08BA9D7B" w14:textId="77777777" w:rsidR="008F2B8A" w:rsidRDefault="008F2B8A" w:rsidP="0048001B">
                      <w:pPr>
                        <w:rPr>
                          <w:rFonts w:cs="Arial"/>
                        </w:rPr>
                      </w:pPr>
                    </w:p>
                    <w:p w14:paraId="7A383CC4" w14:textId="77777777" w:rsidR="008F2B8A" w:rsidRDefault="008F2B8A" w:rsidP="0048001B">
                      <w:pPr>
                        <w:rPr>
                          <w:rFonts w:cs="Arial"/>
                        </w:rPr>
                      </w:pPr>
                    </w:p>
                    <w:p w14:paraId="5A80172C" w14:textId="77777777" w:rsidR="008F2B8A" w:rsidRDefault="008F2B8A" w:rsidP="0048001B">
                      <w:pPr>
                        <w:rPr>
                          <w:rFonts w:cs="Arial"/>
                        </w:rPr>
                      </w:pPr>
                    </w:p>
                    <w:p w14:paraId="7F05E971" w14:textId="77777777" w:rsidR="008F2B8A" w:rsidRDefault="008F2B8A" w:rsidP="0048001B">
                      <w:pPr>
                        <w:rPr>
                          <w:rFonts w:cs="Arial"/>
                        </w:rPr>
                      </w:pPr>
                    </w:p>
                    <w:p w14:paraId="20D99AED" w14:textId="77777777" w:rsidR="008F2B8A" w:rsidRDefault="008F2B8A" w:rsidP="0048001B">
                      <w:pPr>
                        <w:rPr>
                          <w:rFonts w:cs="Arial"/>
                        </w:rPr>
                      </w:pPr>
                    </w:p>
                    <w:p w14:paraId="571927C6" w14:textId="77777777" w:rsidR="008F2B8A" w:rsidRDefault="008F2B8A" w:rsidP="0048001B">
                      <w:pPr>
                        <w:rPr>
                          <w:rFonts w:cs="Arial"/>
                        </w:rPr>
                      </w:pPr>
                    </w:p>
                    <w:p w14:paraId="7B17C12D" w14:textId="77777777" w:rsidR="008F2B8A" w:rsidRDefault="008F2B8A" w:rsidP="0048001B">
                      <w:pPr>
                        <w:rPr>
                          <w:rFonts w:cs="Arial"/>
                        </w:rPr>
                      </w:pPr>
                    </w:p>
                    <w:p w14:paraId="595ACAEA" w14:textId="77777777" w:rsidR="008F2B8A" w:rsidRDefault="008F2B8A" w:rsidP="0048001B">
                      <w:pPr>
                        <w:rPr>
                          <w:rFonts w:cs="Arial"/>
                        </w:rPr>
                      </w:pPr>
                    </w:p>
                    <w:p w14:paraId="0B275EAF" w14:textId="77777777" w:rsidR="008F2B8A" w:rsidRDefault="008F2B8A" w:rsidP="0048001B">
                      <w:pPr>
                        <w:rPr>
                          <w:rFonts w:cs="Arial"/>
                        </w:rPr>
                      </w:pPr>
                    </w:p>
                    <w:p w14:paraId="006813BB" w14:textId="77777777" w:rsidR="008F2B8A" w:rsidRDefault="008F2B8A" w:rsidP="0048001B">
                      <w:pPr>
                        <w:rPr>
                          <w:rFonts w:cs="Arial"/>
                        </w:rPr>
                      </w:pPr>
                    </w:p>
                    <w:p w14:paraId="33C98A3B" w14:textId="77777777" w:rsidR="008F2B8A" w:rsidRDefault="008F2B8A" w:rsidP="0048001B">
                      <w:pPr>
                        <w:rPr>
                          <w:rFonts w:cs="Arial"/>
                        </w:rPr>
                      </w:pPr>
                    </w:p>
                    <w:p w14:paraId="55C8D419" w14:textId="77777777" w:rsidR="008F2B8A" w:rsidRDefault="008F2B8A" w:rsidP="0048001B">
                      <w:pPr>
                        <w:rPr>
                          <w:rFonts w:cs="Arial"/>
                        </w:rPr>
                      </w:pPr>
                    </w:p>
                    <w:p w14:paraId="147DA311" w14:textId="77777777" w:rsidR="008F2B8A" w:rsidRDefault="008F2B8A" w:rsidP="0048001B">
                      <w:pPr>
                        <w:rPr>
                          <w:rFonts w:cs="Arial"/>
                        </w:rPr>
                      </w:pPr>
                    </w:p>
                    <w:p w14:paraId="32E590CD" w14:textId="77777777" w:rsidR="008F2B8A" w:rsidRDefault="008F2B8A" w:rsidP="0048001B">
                      <w:pPr>
                        <w:rPr>
                          <w:rFonts w:cs="Arial"/>
                        </w:rPr>
                      </w:pPr>
                    </w:p>
                    <w:p w14:paraId="2BF0E935" w14:textId="77777777" w:rsidR="008F2B8A" w:rsidRDefault="008F2B8A" w:rsidP="0048001B">
                      <w:pPr>
                        <w:rPr>
                          <w:rFonts w:cs="Arial"/>
                        </w:rPr>
                      </w:pPr>
                    </w:p>
                    <w:p w14:paraId="542F5CD6" w14:textId="77777777" w:rsidR="008F2B8A" w:rsidRDefault="008F2B8A" w:rsidP="0048001B">
                      <w:pPr>
                        <w:rPr>
                          <w:rFonts w:cs="Arial"/>
                        </w:rPr>
                      </w:pPr>
                    </w:p>
                    <w:p w14:paraId="38095BA1" w14:textId="77777777" w:rsidR="008F2B8A" w:rsidRDefault="008F2B8A" w:rsidP="0048001B">
                      <w:pPr>
                        <w:rPr>
                          <w:rFonts w:cs="Arial"/>
                        </w:rPr>
                      </w:pPr>
                    </w:p>
                    <w:p w14:paraId="5A0CF9D1" w14:textId="77777777" w:rsidR="008F2B8A" w:rsidRDefault="008F2B8A" w:rsidP="0048001B">
                      <w:pPr>
                        <w:rPr>
                          <w:rFonts w:cs="Arial"/>
                        </w:rPr>
                      </w:pPr>
                    </w:p>
                    <w:p w14:paraId="3ED8A7F5" w14:textId="77777777" w:rsidR="008F2B8A" w:rsidRDefault="008F2B8A" w:rsidP="0048001B">
                      <w:pPr>
                        <w:rPr>
                          <w:rFonts w:cs="Arial"/>
                        </w:rPr>
                      </w:pPr>
                    </w:p>
                    <w:p w14:paraId="18B04476" w14:textId="77777777" w:rsidR="008F2B8A" w:rsidRDefault="008F2B8A" w:rsidP="0048001B">
                      <w:pPr>
                        <w:rPr>
                          <w:rFonts w:cs="Arial"/>
                        </w:rPr>
                      </w:pPr>
                    </w:p>
                    <w:p w14:paraId="3D3F3045" w14:textId="77777777" w:rsidR="008F2B8A" w:rsidRDefault="008F2B8A" w:rsidP="0048001B">
                      <w:pPr>
                        <w:rPr>
                          <w:rFonts w:cs="Arial"/>
                        </w:rPr>
                      </w:pPr>
                    </w:p>
                    <w:p w14:paraId="3C2B92E5" w14:textId="77777777" w:rsidR="008F2B8A" w:rsidRDefault="008F2B8A" w:rsidP="0048001B">
                      <w:pPr>
                        <w:rPr>
                          <w:rFonts w:cs="Arial"/>
                        </w:rPr>
                      </w:pPr>
                    </w:p>
                    <w:p w14:paraId="6EAF2E22" w14:textId="77777777" w:rsidR="008F2B8A" w:rsidRDefault="008F2B8A" w:rsidP="0048001B">
                      <w:pPr>
                        <w:rPr>
                          <w:rFonts w:cs="Arial"/>
                        </w:rPr>
                      </w:pPr>
                    </w:p>
                    <w:p w14:paraId="5189D17A" w14:textId="77777777" w:rsidR="008F2B8A" w:rsidRDefault="008F2B8A" w:rsidP="0048001B">
                      <w:pPr>
                        <w:rPr>
                          <w:rFonts w:cs="Arial"/>
                        </w:rPr>
                      </w:pPr>
                    </w:p>
                    <w:p w14:paraId="2F360A5E" w14:textId="77777777" w:rsidR="008F2B8A" w:rsidRDefault="008F2B8A" w:rsidP="0048001B">
                      <w:pPr>
                        <w:rPr>
                          <w:rFonts w:cs="Arial"/>
                        </w:rPr>
                      </w:pPr>
                    </w:p>
                    <w:p w14:paraId="473871D8" w14:textId="77777777" w:rsidR="008F2B8A" w:rsidRDefault="008F2B8A" w:rsidP="0048001B">
                      <w:pPr>
                        <w:rPr>
                          <w:rFonts w:cs="Arial"/>
                        </w:rPr>
                      </w:pPr>
                    </w:p>
                    <w:p w14:paraId="5B744010" w14:textId="77777777" w:rsidR="008F2B8A" w:rsidRDefault="008F2B8A" w:rsidP="0048001B">
                      <w:pPr>
                        <w:rPr>
                          <w:rFonts w:cs="Arial"/>
                        </w:rPr>
                      </w:pPr>
                    </w:p>
                    <w:p w14:paraId="15CA826D" w14:textId="77777777" w:rsidR="008F2B8A" w:rsidRDefault="008F2B8A" w:rsidP="0048001B">
                      <w:pPr>
                        <w:rPr>
                          <w:rFonts w:cs="Arial"/>
                        </w:rPr>
                      </w:pPr>
                    </w:p>
                    <w:p w14:paraId="14FA568F" w14:textId="77777777" w:rsidR="008F2B8A" w:rsidRDefault="008F2B8A" w:rsidP="0048001B">
                      <w:pPr>
                        <w:rPr>
                          <w:rFonts w:cs="Arial"/>
                        </w:rPr>
                      </w:pPr>
                    </w:p>
                    <w:p w14:paraId="62D75FF3" w14:textId="77777777" w:rsidR="008F2B8A" w:rsidRDefault="008F2B8A" w:rsidP="0048001B">
                      <w:pPr>
                        <w:rPr>
                          <w:rFonts w:cs="Arial"/>
                        </w:rPr>
                      </w:pPr>
                    </w:p>
                    <w:p w14:paraId="7B88C95C" w14:textId="77777777" w:rsidR="008F2B8A" w:rsidRDefault="008F2B8A" w:rsidP="0048001B">
                      <w:pPr>
                        <w:rPr>
                          <w:rFonts w:cs="Arial"/>
                        </w:rPr>
                      </w:pPr>
                    </w:p>
                    <w:p w14:paraId="49A1D7B1" w14:textId="77777777" w:rsidR="008F2B8A" w:rsidRDefault="008F2B8A" w:rsidP="0048001B">
                      <w:pPr>
                        <w:rPr>
                          <w:rFonts w:cs="Arial"/>
                        </w:rPr>
                      </w:pPr>
                    </w:p>
                    <w:p w14:paraId="60DC7226" w14:textId="77777777" w:rsidR="008F2B8A" w:rsidRDefault="008F2B8A" w:rsidP="0048001B">
                      <w:pPr>
                        <w:rPr>
                          <w:rFonts w:cs="Arial"/>
                        </w:rPr>
                      </w:pPr>
                    </w:p>
                    <w:p w14:paraId="0413F546" w14:textId="77777777" w:rsidR="008F2B8A" w:rsidRDefault="008F2B8A" w:rsidP="0048001B">
                      <w:pPr>
                        <w:rPr>
                          <w:rFonts w:cs="Arial"/>
                        </w:rPr>
                      </w:pPr>
                    </w:p>
                    <w:p w14:paraId="0CB52D43" w14:textId="77777777" w:rsidR="008F2B8A" w:rsidRDefault="008F2B8A" w:rsidP="0048001B">
                      <w:pPr>
                        <w:rPr>
                          <w:rFonts w:cs="Arial"/>
                        </w:rPr>
                      </w:pPr>
                    </w:p>
                    <w:p w14:paraId="1D962AF9" w14:textId="77777777" w:rsidR="008F2B8A" w:rsidRDefault="008F2B8A" w:rsidP="0048001B">
                      <w:pPr>
                        <w:rPr>
                          <w:rFonts w:cs="Arial"/>
                        </w:rPr>
                      </w:pPr>
                    </w:p>
                    <w:p w14:paraId="24FB5ED0" w14:textId="77777777" w:rsidR="008F2B8A" w:rsidRDefault="008F2B8A" w:rsidP="0048001B">
                      <w:pPr>
                        <w:rPr>
                          <w:rFonts w:cs="Arial"/>
                        </w:rPr>
                      </w:pPr>
                    </w:p>
                    <w:p w14:paraId="5A71088F" w14:textId="77777777" w:rsidR="008F2B8A" w:rsidRDefault="008F2B8A" w:rsidP="0048001B">
                      <w:pPr>
                        <w:rPr>
                          <w:rFonts w:cs="Arial"/>
                        </w:rPr>
                      </w:pPr>
                    </w:p>
                    <w:p w14:paraId="3D623C3A" w14:textId="77777777" w:rsidR="008F2B8A" w:rsidRDefault="008F2B8A" w:rsidP="0048001B">
                      <w:pPr>
                        <w:rPr>
                          <w:rFonts w:cs="Arial"/>
                        </w:rPr>
                      </w:pPr>
                    </w:p>
                    <w:p w14:paraId="7CAD5495" w14:textId="77777777" w:rsidR="008F2B8A" w:rsidRDefault="008F2B8A" w:rsidP="0048001B">
                      <w:pPr>
                        <w:rPr>
                          <w:rFonts w:cs="Arial"/>
                        </w:rPr>
                      </w:pPr>
                    </w:p>
                    <w:p w14:paraId="2092DE54" w14:textId="77777777" w:rsidR="008F2B8A" w:rsidRDefault="008F2B8A" w:rsidP="0048001B">
                      <w:pPr>
                        <w:rPr>
                          <w:rFonts w:cs="Arial"/>
                        </w:rPr>
                      </w:pPr>
                    </w:p>
                    <w:p w14:paraId="3D67FC48" w14:textId="77777777" w:rsidR="008F2B8A" w:rsidRDefault="008F2B8A" w:rsidP="0048001B">
                      <w:pPr>
                        <w:rPr>
                          <w:rFonts w:cs="Arial"/>
                        </w:rPr>
                      </w:pPr>
                    </w:p>
                    <w:p w14:paraId="59461FBC" w14:textId="77777777" w:rsidR="008F2B8A" w:rsidRDefault="008F2B8A" w:rsidP="0048001B">
                      <w:pPr>
                        <w:rPr>
                          <w:rFonts w:cs="Arial"/>
                        </w:rPr>
                      </w:pPr>
                    </w:p>
                    <w:p w14:paraId="723C575F" w14:textId="77777777" w:rsidR="008F2B8A" w:rsidRDefault="008F2B8A" w:rsidP="0048001B">
                      <w:pPr>
                        <w:rPr>
                          <w:rFonts w:cs="Arial"/>
                        </w:rPr>
                      </w:pPr>
                    </w:p>
                    <w:p w14:paraId="0FF0BCD1" w14:textId="77777777" w:rsidR="008F2B8A" w:rsidRDefault="008F2B8A" w:rsidP="0048001B">
                      <w:pPr>
                        <w:rPr>
                          <w:rFonts w:cs="Arial"/>
                        </w:rPr>
                      </w:pPr>
                    </w:p>
                    <w:p w14:paraId="21886795" w14:textId="77777777" w:rsidR="008F2B8A" w:rsidRDefault="008F2B8A" w:rsidP="0048001B">
                      <w:pPr>
                        <w:rPr>
                          <w:rFonts w:cs="Arial"/>
                        </w:rPr>
                      </w:pPr>
                    </w:p>
                  </w:txbxContent>
                </v:textbox>
                <w10:anchorlock/>
              </v:shape>
            </w:pict>
          </mc:Fallback>
        </mc:AlternateContent>
      </w:r>
      <w:r>
        <w:rPr>
          <w:noProof/>
          <w:lang w:val="en-IE" w:eastAsia="en-IE"/>
        </w:rPr>
        <mc:AlternateContent>
          <mc:Choice Requires="wps">
            <w:drawing>
              <wp:anchor distT="0" distB="0" distL="114300" distR="114300" simplePos="0" relativeHeight="251715584" behindDoc="0" locked="1" layoutInCell="1" allowOverlap="1" wp14:anchorId="4E37CD26" wp14:editId="4DC607F1">
                <wp:simplePos x="0" y="0"/>
                <wp:positionH relativeFrom="column">
                  <wp:posOffset>-914400</wp:posOffset>
                </wp:positionH>
                <wp:positionV relativeFrom="paragraph">
                  <wp:posOffset>-9433560</wp:posOffset>
                </wp:positionV>
                <wp:extent cx="914400" cy="914400"/>
                <wp:effectExtent l="0" t="2540" r="12700" b="1016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E38F162" w14:textId="77777777" w:rsidR="008F2B8A" w:rsidRDefault="008F2B8A"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Maritime </w:t>
                            </w:r>
                            <w:r>
                              <w:rPr>
                                <w:rFonts w:cs="Arial"/>
                                <w:i/>
                                <w:iCs/>
                                <w:lang w:val="fr-FR"/>
                              </w:rPr>
                              <w:t xml:space="preserve"> </w:t>
                            </w:r>
                            <w:r>
                              <w:rPr>
                                <w:rFonts w:cs="Arial"/>
                                <w:b/>
                                <w:bCs/>
                                <w:i/>
                                <w:iCs/>
                                <w:sz w:val="48"/>
                                <w:szCs w:val="48"/>
                                <w:lang w:val="fr-FR"/>
                              </w:rPr>
                              <w:t>IALA</w:t>
                            </w:r>
                          </w:p>
                          <w:p w14:paraId="399106A2" w14:textId="77777777" w:rsidR="008F2B8A" w:rsidRDefault="008F2B8A" w:rsidP="0048001B">
                            <w:pPr>
                              <w:rPr>
                                <w:rFonts w:cs="Arial"/>
                                <w:lang w:val="fr-FR"/>
                              </w:rPr>
                            </w:pPr>
                          </w:p>
                          <w:p w14:paraId="0BB83A04" w14:textId="77777777" w:rsidR="008F2B8A" w:rsidRDefault="008F2B8A" w:rsidP="0048001B">
                            <w:pPr>
                              <w:rPr>
                                <w:rFonts w:cs="Arial"/>
                                <w:lang w:val="fr-FR"/>
                              </w:rPr>
                            </w:pPr>
                          </w:p>
                          <w:p w14:paraId="359651AB" w14:textId="77777777" w:rsidR="008F2B8A" w:rsidRDefault="008F2B8A" w:rsidP="0048001B">
                            <w:pPr>
                              <w:rPr>
                                <w:rFonts w:cs="Arial"/>
                                <w:lang w:val="fr-FR"/>
                              </w:rPr>
                            </w:pPr>
                          </w:p>
                          <w:p w14:paraId="62C7D906" w14:textId="77777777" w:rsidR="008F2B8A" w:rsidRDefault="008F2B8A" w:rsidP="0048001B">
                            <w:pPr>
                              <w:rPr>
                                <w:rFonts w:cs="Arial"/>
                                <w:lang w:val="fr-FR"/>
                              </w:rPr>
                            </w:pPr>
                          </w:p>
                          <w:p w14:paraId="27DD9518" w14:textId="77777777" w:rsidR="008F2B8A" w:rsidRDefault="008F2B8A" w:rsidP="0048001B">
                            <w:pPr>
                              <w:rPr>
                                <w:rFonts w:cs="Arial"/>
                                <w:lang w:val="fr-FR"/>
                              </w:rPr>
                            </w:pPr>
                          </w:p>
                          <w:p w14:paraId="7AAD925B" w14:textId="77777777" w:rsidR="008F2B8A" w:rsidRDefault="008F2B8A" w:rsidP="0048001B">
                            <w:pPr>
                              <w:rPr>
                                <w:rFonts w:cs="Arial"/>
                                <w:lang w:val="fr-FR"/>
                              </w:rPr>
                            </w:pPr>
                          </w:p>
                          <w:p w14:paraId="6FD4A8B0" w14:textId="77777777" w:rsidR="008F2B8A" w:rsidRDefault="008F2B8A" w:rsidP="0048001B">
                            <w:pPr>
                              <w:rPr>
                                <w:rFonts w:cs="Arial"/>
                                <w:lang w:val="fr-FR"/>
                              </w:rPr>
                            </w:pPr>
                          </w:p>
                          <w:p w14:paraId="4C585D0D" w14:textId="77777777" w:rsidR="008F2B8A" w:rsidRDefault="008F2B8A" w:rsidP="0048001B">
                            <w:pPr>
                              <w:rPr>
                                <w:rFonts w:cs="Arial"/>
                                <w:lang w:val="fr-FR"/>
                              </w:rPr>
                            </w:pPr>
                          </w:p>
                          <w:p w14:paraId="74F691F6" w14:textId="77777777" w:rsidR="008F2B8A" w:rsidRDefault="008F2B8A" w:rsidP="0048001B">
                            <w:pPr>
                              <w:rPr>
                                <w:rFonts w:cs="Arial"/>
                                <w:lang w:val="fr-FR"/>
                              </w:rPr>
                            </w:pPr>
                          </w:p>
                          <w:p w14:paraId="324A8D31" w14:textId="77777777" w:rsidR="008F2B8A" w:rsidRDefault="008F2B8A" w:rsidP="0048001B">
                            <w:pPr>
                              <w:rPr>
                                <w:rFonts w:cs="Arial"/>
                                <w:lang w:val="fr-FR"/>
                              </w:rPr>
                            </w:pPr>
                          </w:p>
                          <w:p w14:paraId="71177055" w14:textId="77777777" w:rsidR="008F2B8A" w:rsidRDefault="008F2B8A" w:rsidP="0048001B">
                            <w:pPr>
                              <w:rPr>
                                <w:rFonts w:cs="Arial"/>
                                <w:lang w:val="fr-FR"/>
                              </w:rPr>
                            </w:pPr>
                          </w:p>
                          <w:p w14:paraId="2B3D5D6C" w14:textId="77777777" w:rsidR="008F2B8A" w:rsidRDefault="008F2B8A" w:rsidP="0048001B">
                            <w:pPr>
                              <w:rPr>
                                <w:rFonts w:cs="Arial"/>
                                <w:lang w:val="fr-FR"/>
                              </w:rPr>
                            </w:pPr>
                          </w:p>
                          <w:p w14:paraId="6C35CB7A" w14:textId="77777777" w:rsidR="008F2B8A" w:rsidRDefault="008F2B8A" w:rsidP="0048001B">
                            <w:pPr>
                              <w:rPr>
                                <w:rFonts w:cs="Arial"/>
                                <w:lang w:val="fr-FR"/>
                              </w:rPr>
                            </w:pPr>
                          </w:p>
                          <w:p w14:paraId="66CBFFF4" w14:textId="77777777" w:rsidR="008F2B8A" w:rsidRDefault="008F2B8A" w:rsidP="0048001B">
                            <w:pPr>
                              <w:rPr>
                                <w:rFonts w:cs="Arial"/>
                                <w:lang w:val="fr-FR"/>
                              </w:rPr>
                            </w:pPr>
                          </w:p>
                          <w:p w14:paraId="3B271E90" w14:textId="77777777" w:rsidR="008F2B8A" w:rsidRDefault="008F2B8A" w:rsidP="0048001B">
                            <w:pPr>
                              <w:rPr>
                                <w:rFonts w:cs="Arial"/>
                                <w:lang w:val="fr-FR"/>
                              </w:rPr>
                            </w:pPr>
                          </w:p>
                          <w:p w14:paraId="66CC5BDE" w14:textId="77777777" w:rsidR="008F2B8A" w:rsidRDefault="008F2B8A" w:rsidP="0048001B">
                            <w:pPr>
                              <w:rPr>
                                <w:rFonts w:cs="Arial"/>
                                <w:lang w:val="fr-FR"/>
                              </w:rPr>
                            </w:pPr>
                          </w:p>
                          <w:p w14:paraId="48ED4085" w14:textId="77777777" w:rsidR="008F2B8A" w:rsidRDefault="008F2B8A" w:rsidP="0048001B">
                            <w:pPr>
                              <w:rPr>
                                <w:rFonts w:cs="Arial"/>
                                <w:lang w:val="fr-FR"/>
                              </w:rPr>
                            </w:pPr>
                          </w:p>
                          <w:p w14:paraId="50D1053C" w14:textId="77777777" w:rsidR="008F2B8A" w:rsidRDefault="008F2B8A" w:rsidP="0048001B">
                            <w:pPr>
                              <w:rPr>
                                <w:rFonts w:cs="Arial"/>
                                <w:lang w:val="fr-FR"/>
                              </w:rPr>
                            </w:pPr>
                          </w:p>
                          <w:p w14:paraId="7DC29D3E" w14:textId="77777777" w:rsidR="008F2B8A" w:rsidRDefault="008F2B8A" w:rsidP="0048001B">
                            <w:pPr>
                              <w:rPr>
                                <w:rFonts w:cs="Arial"/>
                                <w:lang w:val="fr-FR"/>
                              </w:rPr>
                            </w:pPr>
                          </w:p>
                          <w:p w14:paraId="2E175A8C" w14:textId="77777777" w:rsidR="008F2B8A" w:rsidRDefault="008F2B8A" w:rsidP="0048001B">
                            <w:pPr>
                              <w:rPr>
                                <w:rFonts w:cs="Arial"/>
                                <w:lang w:val="fr-FR"/>
                              </w:rPr>
                            </w:pPr>
                          </w:p>
                          <w:p w14:paraId="50F96C9F" w14:textId="77777777" w:rsidR="008F2B8A" w:rsidRDefault="008F2B8A" w:rsidP="0048001B">
                            <w:pPr>
                              <w:rPr>
                                <w:rFonts w:cs="Arial"/>
                                <w:lang w:val="fr-FR"/>
                              </w:rPr>
                            </w:pPr>
                          </w:p>
                          <w:p w14:paraId="0BC8FFB5" w14:textId="77777777" w:rsidR="008F2B8A" w:rsidRDefault="008F2B8A" w:rsidP="0048001B">
                            <w:pPr>
                              <w:rPr>
                                <w:rFonts w:cs="Arial"/>
                                <w:lang w:val="fr-FR"/>
                              </w:rPr>
                            </w:pPr>
                          </w:p>
                          <w:p w14:paraId="39068477" w14:textId="77777777" w:rsidR="008F2B8A" w:rsidRDefault="008F2B8A" w:rsidP="0048001B">
                            <w:pPr>
                              <w:rPr>
                                <w:rFonts w:cs="Arial"/>
                                <w:lang w:val="fr-FR"/>
                              </w:rPr>
                            </w:pPr>
                          </w:p>
                          <w:p w14:paraId="4A14AE89" w14:textId="77777777" w:rsidR="008F2B8A" w:rsidRDefault="008F2B8A" w:rsidP="0048001B">
                            <w:pPr>
                              <w:rPr>
                                <w:rFonts w:cs="Arial"/>
                                <w:lang w:val="fr-FR"/>
                              </w:rPr>
                            </w:pPr>
                          </w:p>
                          <w:p w14:paraId="1678876D" w14:textId="77777777" w:rsidR="008F2B8A" w:rsidRDefault="008F2B8A" w:rsidP="0048001B">
                            <w:pPr>
                              <w:rPr>
                                <w:rFonts w:cs="Arial"/>
                                <w:lang w:val="fr-FR"/>
                              </w:rPr>
                            </w:pPr>
                          </w:p>
                          <w:p w14:paraId="28F02948" w14:textId="77777777" w:rsidR="008F2B8A" w:rsidRDefault="008F2B8A" w:rsidP="0048001B">
                            <w:pPr>
                              <w:rPr>
                                <w:rFonts w:cs="Arial"/>
                                <w:lang w:val="fr-FR"/>
                              </w:rPr>
                            </w:pPr>
                          </w:p>
                          <w:p w14:paraId="206C69FA" w14:textId="77777777" w:rsidR="008F2B8A" w:rsidRDefault="008F2B8A" w:rsidP="0048001B">
                            <w:pPr>
                              <w:rPr>
                                <w:rFonts w:cs="Arial"/>
                                <w:lang w:val="fr-FR"/>
                              </w:rPr>
                            </w:pPr>
                          </w:p>
                          <w:p w14:paraId="7A2A65D9" w14:textId="77777777" w:rsidR="008F2B8A" w:rsidRDefault="008F2B8A" w:rsidP="0048001B">
                            <w:pPr>
                              <w:rPr>
                                <w:rFonts w:cs="Arial"/>
                                <w:lang w:val="fr-FR"/>
                              </w:rPr>
                            </w:pPr>
                          </w:p>
                          <w:p w14:paraId="4792215B" w14:textId="77777777" w:rsidR="008F2B8A" w:rsidRDefault="008F2B8A" w:rsidP="0048001B">
                            <w:pPr>
                              <w:rPr>
                                <w:rFonts w:cs="Arial"/>
                                <w:lang w:val="fr-FR"/>
                              </w:rPr>
                            </w:pPr>
                          </w:p>
                          <w:p w14:paraId="4C166CB6" w14:textId="77777777" w:rsidR="008F2B8A" w:rsidRDefault="008F2B8A" w:rsidP="0048001B">
                            <w:pPr>
                              <w:rPr>
                                <w:rFonts w:cs="Arial"/>
                                <w:lang w:val="fr-FR"/>
                              </w:rPr>
                            </w:pPr>
                          </w:p>
                          <w:p w14:paraId="135554FE" w14:textId="77777777" w:rsidR="008F2B8A" w:rsidRDefault="008F2B8A" w:rsidP="0048001B">
                            <w:pPr>
                              <w:rPr>
                                <w:rFonts w:cs="Arial"/>
                                <w:lang w:val="fr-FR"/>
                              </w:rPr>
                            </w:pPr>
                          </w:p>
                          <w:p w14:paraId="4BAA43B4" w14:textId="77777777" w:rsidR="008F2B8A" w:rsidRDefault="008F2B8A" w:rsidP="0048001B">
                            <w:pPr>
                              <w:rPr>
                                <w:rFonts w:cs="Arial"/>
                                <w:lang w:val="fr-FR"/>
                              </w:rPr>
                            </w:pPr>
                          </w:p>
                          <w:p w14:paraId="5DF42967" w14:textId="77777777" w:rsidR="008F2B8A" w:rsidRDefault="008F2B8A" w:rsidP="0048001B">
                            <w:pPr>
                              <w:rPr>
                                <w:rFonts w:cs="Arial"/>
                                <w:lang w:val="fr-FR"/>
                              </w:rPr>
                            </w:pPr>
                          </w:p>
                          <w:p w14:paraId="7AE54C86" w14:textId="77777777" w:rsidR="008F2B8A" w:rsidRDefault="008F2B8A" w:rsidP="0048001B">
                            <w:pPr>
                              <w:rPr>
                                <w:rFonts w:cs="Arial"/>
                                <w:lang w:val="fr-FR"/>
                              </w:rPr>
                            </w:pPr>
                          </w:p>
                          <w:p w14:paraId="49B5B767" w14:textId="77777777" w:rsidR="008F2B8A" w:rsidRDefault="008F2B8A" w:rsidP="0048001B">
                            <w:pPr>
                              <w:rPr>
                                <w:rFonts w:cs="Arial"/>
                                <w:lang w:val="fr-FR"/>
                              </w:rPr>
                            </w:pPr>
                          </w:p>
                          <w:p w14:paraId="5B49B4AC" w14:textId="77777777" w:rsidR="008F2B8A" w:rsidRDefault="008F2B8A" w:rsidP="0048001B">
                            <w:pPr>
                              <w:rPr>
                                <w:rFonts w:cs="Arial"/>
                                <w:lang w:val="fr-FR"/>
                              </w:rPr>
                            </w:pPr>
                          </w:p>
                          <w:p w14:paraId="35A5048D" w14:textId="77777777" w:rsidR="008F2B8A" w:rsidRDefault="008F2B8A" w:rsidP="0048001B">
                            <w:pPr>
                              <w:rPr>
                                <w:rFonts w:cs="Arial"/>
                                <w:lang w:val="fr-FR"/>
                              </w:rPr>
                            </w:pPr>
                          </w:p>
                          <w:p w14:paraId="16AC5570" w14:textId="77777777" w:rsidR="008F2B8A" w:rsidRDefault="008F2B8A" w:rsidP="0048001B">
                            <w:pPr>
                              <w:rPr>
                                <w:rFonts w:cs="Arial"/>
                                <w:lang w:val="fr-FR"/>
                              </w:rPr>
                            </w:pPr>
                          </w:p>
                          <w:p w14:paraId="6C5676B6" w14:textId="77777777" w:rsidR="008F2B8A" w:rsidRDefault="008F2B8A" w:rsidP="0048001B">
                            <w:pPr>
                              <w:rPr>
                                <w:rFonts w:cs="Arial"/>
                                <w:lang w:val="fr-FR"/>
                              </w:rPr>
                            </w:pPr>
                          </w:p>
                          <w:p w14:paraId="4C1519D4" w14:textId="77777777" w:rsidR="008F2B8A" w:rsidRDefault="008F2B8A" w:rsidP="0048001B">
                            <w:pPr>
                              <w:rPr>
                                <w:rFonts w:cs="Arial"/>
                                <w:lang w:val="fr-FR"/>
                              </w:rPr>
                            </w:pPr>
                          </w:p>
                          <w:p w14:paraId="608CC1A4" w14:textId="77777777" w:rsidR="008F2B8A" w:rsidRDefault="008F2B8A" w:rsidP="0048001B">
                            <w:pPr>
                              <w:rPr>
                                <w:rFonts w:cs="Arial"/>
                                <w:lang w:val="fr-FR"/>
                              </w:rPr>
                            </w:pPr>
                          </w:p>
                          <w:p w14:paraId="12ED9270" w14:textId="77777777" w:rsidR="008F2B8A" w:rsidRDefault="008F2B8A" w:rsidP="0048001B">
                            <w:pPr>
                              <w:rPr>
                                <w:rFonts w:cs="Arial"/>
                                <w:lang w:val="fr-FR"/>
                              </w:rPr>
                            </w:pPr>
                          </w:p>
                          <w:p w14:paraId="3F178EB5" w14:textId="77777777" w:rsidR="008F2B8A" w:rsidRDefault="008F2B8A" w:rsidP="0048001B">
                            <w:pPr>
                              <w:rPr>
                                <w:rFonts w:cs="Arial"/>
                                <w:lang w:val="fr-FR"/>
                              </w:rPr>
                            </w:pPr>
                          </w:p>
                          <w:p w14:paraId="05CA7C31" w14:textId="77777777" w:rsidR="008F2B8A" w:rsidRDefault="008F2B8A" w:rsidP="0048001B">
                            <w:pPr>
                              <w:rPr>
                                <w:rFonts w:cs="Arial"/>
                                <w:lang w:val="fr-FR"/>
                              </w:rPr>
                            </w:pPr>
                          </w:p>
                          <w:p w14:paraId="440B0D63" w14:textId="77777777" w:rsidR="008F2B8A" w:rsidRDefault="008F2B8A" w:rsidP="0048001B">
                            <w:pPr>
                              <w:rPr>
                                <w:rFonts w:cs="Arial"/>
                                <w:lang w:val="fr-FR"/>
                              </w:rPr>
                            </w:pPr>
                          </w:p>
                          <w:p w14:paraId="770D6188" w14:textId="77777777" w:rsidR="008F2B8A" w:rsidRDefault="008F2B8A" w:rsidP="0048001B">
                            <w:pPr>
                              <w:rPr>
                                <w:rFonts w:cs="Arial"/>
                                <w:lang w:val="fr-FR"/>
                              </w:rPr>
                            </w:pPr>
                          </w:p>
                          <w:p w14:paraId="5763A50D" w14:textId="77777777" w:rsidR="008F2B8A" w:rsidRDefault="008F2B8A" w:rsidP="0048001B">
                            <w:pPr>
                              <w:rPr>
                                <w:rFonts w:cs="Arial"/>
                                <w:lang w:val="fr-FR"/>
                              </w:rPr>
                            </w:pPr>
                          </w:p>
                          <w:p w14:paraId="24BFCD4C" w14:textId="77777777" w:rsidR="008F2B8A" w:rsidRDefault="008F2B8A" w:rsidP="0048001B">
                            <w:pPr>
                              <w:rPr>
                                <w:rFonts w:cs="Arial"/>
                                <w:lang w:val="fr-FR"/>
                              </w:rPr>
                            </w:pPr>
                          </w:p>
                          <w:p w14:paraId="6D33B3D3" w14:textId="77777777" w:rsidR="008F2B8A" w:rsidRDefault="008F2B8A" w:rsidP="0048001B">
                            <w:pPr>
                              <w:rPr>
                                <w:rFonts w:cs="Arial"/>
                                <w:lang w:val="fr-FR"/>
                              </w:rPr>
                            </w:pPr>
                          </w:p>
                          <w:p w14:paraId="73868FF9" w14:textId="77777777" w:rsidR="008F2B8A" w:rsidRDefault="008F2B8A" w:rsidP="0048001B">
                            <w:pPr>
                              <w:rPr>
                                <w:rFonts w:cs="Arial"/>
                                <w:lang w:val="fr-FR"/>
                              </w:rPr>
                            </w:pPr>
                          </w:p>
                          <w:p w14:paraId="0C4E3A12" w14:textId="77777777" w:rsidR="008F2B8A" w:rsidRDefault="008F2B8A" w:rsidP="0048001B">
                            <w:pPr>
                              <w:rPr>
                                <w:rFonts w:cs="Arial"/>
                                <w:lang w:val="fr-FR"/>
                              </w:rPr>
                            </w:pPr>
                          </w:p>
                          <w:p w14:paraId="30168CB2" w14:textId="77777777" w:rsidR="008F2B8A" w:rsidRDefault="008F2B8A" w:rsidP="0048001B">
                            <w:pPr>
                              <w:rPr>
                                <w:rFonts w:cs="Arial"/>
                                <w:lang w:val="fr-FR"/>
                              </w:rPr>
                            </w:pPr>
                          </w:p>
                          <w:p w14:paraId="6C205F6E" w14:textId="77777777" w:rsidR="008F2B8A" w:rsidRDefault="008F2B8A" w:rsidP="0048001B">
                            <w:pPr>
                              <w:rPr>
                                <w:rFonts w:cs="Arial"/>
                                <w:lang w:val="fr-FR"/>
                              </w:rPr>
                            </w:pPr>
                          </w:p>
                          <w:p w14:paraId="30F9E5D7" w14:textId="77777777" w:rsidR="008F2B8A" w:rsidRDefault="008F2B8A" w:rsidP="0048001B">
                            <w:pPr>
                              <w:rPr>
                                <w:rFonts w:cs="Arial"/>
                                <w:lang w:val="fr-FR"/>
                              </w:rPr>
                            </w:pPr>
                          </w:p>
                          <w:p w14:paraId="7DF32BB7" w14:textId="77777777" w:rsidR="008F2B8A" w:rsidRDefault="008F2B8A" w:rsidP="0048001B">
                            <w:pPr>
                              <w:rPr>
                                <w:rFonts w:cs="Arial"/>
                                <w:lang w:val="fr-FR"/>
                              </w:rPr>
                            </w:pPr>
                          </w:p>
                          <w:p w14:paraId="74E0F7AD" w14:textId="77777777" w:rsidR="008F2B8A" w:rsidRDefault="008F2B8A" w:rsidP="0048001B">
                            <w:pPr>
                              <w:rPr>
                                <w:rFonts w:cs="Arial"/>
                                <w:lang w:val="fr-FR"/>
                              </w:rPr>
                            </w:pPr>
                          </w:p>
                          <w:p w14:paraId="758A8CC6" w14:textId="77777777" w:rsidR="008F2B8A" w:rsidRDefault="008F2B8A" w:rsidP="0048001B">
                            <w:pPr>
                              <w:rPr>
                                <w:rFonts w:cs="Arial"/>
                                <w:lang w:val="fr-FR"/>
                              </w:rPr>
                            </w:pPr>
                          </w:p>
                          <w:p w14:paraId="5F477B8B" w14:textId="77777777" w:rsidR="008F2B8A" w:rsidRDefault="008F2B8A" w:rsidP="0048001B">
                            <w:pPr>
                              <w:rPr>
                                <w:rFonts w:cs="Arial"/>
                                <w:lang w:val="fr-FR"/>
                              </w:rPr>
                            </w:pPr>
                          </w:p>
                          <w:p w14:paraId="545B67D3" w14:textId="77777777" w:rsidR="008F2B8A" w:rsidRDefault="008F2B8A" w:rsidP="0048001B">
                            <w:pPr>
                              <w:rPr>
                                <w:rFonts w:cs="Arial"/>
                                <w:lang w:val="fr-FR"/>
                              </w:rPr>
                            </w:pPr>
                          </w:p>
                          <w:p w14:paraId="51AAEBCF" w14:textId="77777777" w:rsidR="008F2B8A" w:rsidRDefault="008F2B8A" w:rsidP="0048001B">
                            <w:pPr>
                              <w:rPr>
                                <w:rFonts w:cs="Arial"/>
                                <w:lang w:val="fr-FR"/>
                              </w:rPr>
                            </w:pPr>
                          </w:p>
                          <w:p w14:paraId="25253C18" w14:textId="77777777" w:rsidR="008F2B8A" w:rsidRDefault="008F2B8A" w:rsidP="0048001B">
                            <w:pPr>
                              <w:rPr>
                                <w:rFonts w:cs="Arial"/>
                                <w:lang w:val="fr-FR"/>
                              </w:rPr>
                            </w:pPr>
                          </w:p>
                          <w:p w14:paraId="207F1AAB" w14:textId="77777777" w:rsidR="008F2B8A" w:rsidRDefault="008F2B8A" w:rsidP="0048001B">
                            <w:pPr>
                              <w:rPr>
                                <w:rFonts w:cs="Arial"/>
                                <w:lang w:val="fr-FR"/>
                              </w:rPr>
                            </w:pPr>
                          </w:p>
                          <w:p w14:paraId="472EE391" w14:textId="77777777" w:rsidR="008F2B8A" w:rsidRDefault="008F2B8A" w:rsidP="0048001B">
                            <w:pPr>
                              <w:rPr>
                                <w:rFonts w:cs="Arial"/>
                                <w:lang w:val="fr-FR"/>
                              </w:rPr>
                            </w:pPr>
                          </w:p>
                          <w:p w14:paraId="6CDD1C85" w14:textId="77777777" w:rsidR="008F2B8A" w:rsidRDefault="008F2B8A" w:rsidP="0048001B">
                            <w:pPr>
                              <w:rPr>
                                <w:rFonts w:cs="Arial"/>
                                <w:lang w:val="fr-FR"/>
                              </w:rPr>
                            </w:pPr>
                          </w:p>
                          <w:p w14:paraId="799C1B44" w14:textId="77777777" w:rsidR="008F2B8A" w:rsidRDefault="008F2B8A" w:rsidP="0048001B">
                            <w:pPr>
                              <w:rPr>
                                <w:rFonts w:cs="Arial"/>
                                <w:lang w:val="fr-FR"/>
                              </w:rPr>
                            </w:pPr>
                          </w:p>
                          <w:p w14:paraId="74CEF0C4" w14:textId="77777777" w:rsidR="008F2B8A" w:rsidRDefault="008F2B8A" w:rsidP="0048001B">
                            <w:pPr>
                              <w:rPr>
                                <w:rFonts w:cs="Arial"/>
                                <w:lang w:val="fr-FR"/>
                              </w:rPr>
                            </w:pPr>
                          </w:p>
                          <w:p w14:paraId="41F79327" w14:textId="77777777" w:rsidR="008F2B8A" w:rsidRDefault="008F2B8A" w:rsidP="0048001B">
                            <w:pPr>
                              <w:rPr>
                                <w:rFonts w:cs="Arial"/>
                                <w:lang w:val="fr-FR"/>
                              </w:rPr>
                            </w:pPr>
                          </w:p>
                          <w:p w14:paraId="51D51410" w14:textId="77777777" w:rsidR="008F2B8A" w:rsidRDefault="008F2B8A" w:rsidP="0048001B">
                            <w:pPr>
                              <w:rPr>
                                <w:rFonts w:cs="Arial"/>
                                <w:lang w:val="fr-FR"/>
                              </w:rPr>
                            </w:pPr>
                          </w:p>
                          <w:p w14:paraId="766F7BEE" w14:textId="77777777" w:rsidR="008F2B8A" w:rsidRDefault="008F2B8A" w:rsidP="0048001B">
                            <w:pPr>
                              <w:rPr>
                                <w:rFonts w:cs="Arial"/>
                                <w:lang w:val="fr-FR"/>
                              </w:rPr>
                            </w:pPr>
                          </w:p>
                          <w:p w14:paraId="2DF25CA9" w14:textId="77777777" w:rsidR="008F2B8A" w:rsidRDefault="008F2B8A" w:rsidP="0048001B">
                            <w:pPr>
                              <w:rPr>
                                <w:rFonts w:cs="Arial"/>
                                <w:lang w:val="fr-FR"/>
                              </w:rPr>
                            </w:pPr>
                          </w:p>
                          <w:p w14:paraId="45D99B55" w14:textId="77777777" w:rsidR="008F2B8A" w:rsidRDefault="008F2B8A" w:rsidP="0048001B">
                            <w:pPr>
                              <w:rPr>
                                <w:rFonts w:cs="Arial"/>
                                <w:lang w:val="fr-FR"/>
                              </w:rPr>
                            </w:pPr>
                          </w:p>
                          <w:p w14:paraId="4828E0D9" w14:textId="77777777" w:rsidR="008F2B8A" w:rsidRDefault="008F2B8A" w:rsidP="0048001B">
                            <w:pPr>
                              <w:rPr>
                                <w:rFonts w:cs="Arial"/>
                                <w:lang w:val="fr-FR"/>
                              </w:rPr>
                            </w:pPr>
                          </w:p>
                          <w:p w14:paraId="6346BDEC" w14:textId="77777777" w:rsidR="008F2B8A" w:rsidRDefault="008F2B8A" w:rsidP="0048001B">
                            <w:pPr>
                              <w:rPr>
                                <w:rFonts w:cs="Arial"/>
                                <w:lang w:val="fr-FR"/>
                              </w:rPr>
                            </w:pPr>
                          </w:p>
                          <w:p w14:paraId="2BF0DF73" w14:textId="77777777" w:rsidR="008F2B8A" w:rsidRDefault="008F2B8A" w:rsidP="0048001B">
                            <w:pPr>
                              <w:rPr>
                                <w:rFonts w:cs="Arial"/>
                                <w:lang w:val="fr-FR"/>
                              </w:rPr>
                            </w:pPr>
                          </w:p>
                          <w:p w14:paraId="52B91B03" w14:textId="77777777" w:rsidR="008F2B8A" w:rsidRDefault="008F2B8A" w:rsidP="0048001B">
                            <w:pPr>
                              <w:rPr>
                                <w:rFonts w:cs="Arial"/>
                                <w:lang w:val="fr-FR"/>
                              </w:rPr>
                            </w:pPr>
                          </w:p>
                          <w:p w14:paraId="224E32EF" w14:textId="77777777" w:rsidR="008F2B8A" w:rsidRDefault="008F2B8A" w:rsidP="0048001B">
                            <w:pPr>
                              <w:rPr>
                                <w:rFonts w:cs="Arial"/>
                                <w:lang w:val="fr-FR"/>
                              </w:rPr>
                            </w:pPr>
                          </w:p>
                          <w:p w14:paraId="2D04C36E" w14:textId="77777777" w:rsidR="008F2B8A" w:rsidRDefault="008F2B8A" w:rsidP="0048001B">
                            <w:pPr>
                              <w:rPr>
                                <w:rFonts w:cs="Arial"/>
                                <w:lang w:val="fr-FR"/>
                              </w:rPr>
                            </w:pPr>
                          </w:p>
                          <w:p w14:paraId="2ACA2D2D" w14:textId="77777777" w:rsidR="008F2B8A" w:rsidRDefault="008F2B8A" w:rsidP="0048001B">
                            <w:pPr>
                              <w:rPr>
                                <w:rFonts w:cs="Arial"/>
                                <w:lang w:val="fr-FR"/>
                              </w:rPr>
                            </w:pPr>
                          </w:p>
                          <w:p w14:paraId="2933E580" w14:textId="77777777" w:rsidR="008F2B8A" w:rsidRDefault="008F2B8A" w:rsidP="0048001B">
                            <w:pPr>
                              <w:rPr>
                                <w:rFonts w:cs="Arial"/>
                                <w:lang w:val="fr-FR"/>
                              </w:rPr>
                            </w:pPr>
                          </w:p>
                          <w:p w14:paraId="46F82449" w14:textId="77777777" w:rsidR="008F2B8A" w:rsidRDefault="008F2B8A" w:rsidP="0048001B">
                            <w:pPr>
                              <w:rPr>
                                <w:rFonts w:cs="Arial"/>
                                <w:lang w:val="fr-FR"/>
                              </w:rPr>
                            </w:pPr>
                          </w:p>
                          <w:p w14:paraId="3894D49E" w14:textId="77777777" w:rsidR="008F2B8A" w:rsidRDefault="008F2B8A" w:rsidP="0048001B">
                            <w:pPr>
                              <w:rPr>
                                <w:rFonts w:cs="Arial"/>
                                <w:lang w:val="fr-FR"/>
                              </w:rPr>
                            </w:pPr>
                          </w:p>
                          <w:p w14:paraId="40AD91E8" w14:textId="77777777" w:rsidR="008F2B8A" w:rsidRDefault="008F2B8A" w:rsidP="0048001B">
                            <w:pPr>
                              <w:rPr>
                                <w:rFonts w:cs="Arial"/>
                                <w:lang w:val="fr-FR"/>
                              </w:rPr>
                            </w:pPr>
                          </w:p>
                          <w:p w14:paraId="5DC34952" w14:textId="77777777" w:rsidR="008F2B8A" w:rsidRDefault="008F2B8A" w:rsidP="0048001B">
                            <w:pPr>
                              <w:rPr>
                                <w:rFonts w:cs="Arial"/>
                                <w:lang w:val="fr-FR"/>
                              </w:rPr>
                            </w:pPr>
                          </w:p>
                          <w:p w14:paraId="27E0B90A" w14:textId="77777777" w:rsidR="008F2B8A" w:rsidRDefault="008F2B8A" w:rsidP="0048001B">
                            <w:pPr>
                              <w:rPr>
                                <w:rFonts w:cs="Arial"/>
                                <w:lang w:val="fr-FR"/>
                              </w:rPr>
                            </w:pPr>
                          </w:p>
                          <w:p w14:paraId="73277DD6" w14:textId="77777777" w:rsidR="008F2B8A" w:rsidRDefault="008F2B8A" w:rsidP="0048001B">
                            <w:pPr>
                              <w:rPr>
                                <w:rFonts w:cs="Arial"/>
                                <w:lang w:val="fr-FR"/>
                              </w:rPr>
                            </w:pPr>
                          </w:p>
                          <w:p w14:paraId="4D136657" w14:textId="77777777" w:rsidR="008F2B8A" w:rsidRDefault="008F2B8A" w:rsidP="0048001B">
                            <w:pPr>
                              <w:rPr>
                                <w:rFonts w:cs="Arial"/>
                                <w:lang w:val="fr-FR"/>
                              </w:rPr>
                            </w:pPr>
                          </w:p>
                          <w:p w14:paraId="7C49EB26" w14:textId="77777777" w:rsidR="008F2B8A" w:rsidRDefault="008F2B8A" w:rsidP="0048001B">
                            <w:pPr>
                              <w:rPr>
                                <w:rFonts w:cs="Arial"/>
                                <w:lang w:val="fr-FR"/>
                              </w:rPr>
                            </w:pPr>
                          </w:p>
                          <w:p w14:paraId="3ACEFEF3" w14:textId="77777777" w:rsidR="008F2B8A" w:rsidRDefault="008F2B8A" w:rsidP="0048001B">
                            <w:pPr>
                              <w:rPr>
                                <w:rFonts w:cs="Arial"/>
                                <w:lang w:val="fr-FR"/>
                              </w:rPr>
                            </w:pPr>
                          </w:p>
                          <w:p w14:paraId="32178AB8" w14:textId="77777777" w:rsidR="008F2B8A" w:rsidRDefault="008F2B8A" w:rsidP="0048001B">
                            <w:pPr>
                              <w:rPr>
                                <w:rFonts w:cs="Arial"/>
                                <w:lang w:val="fr-FR"/>
                              </w:rPr>
                            </w:pPr>
                          </w:p>
                          <w:p w14:paraId="4C317189" w14:textId="77777777" w:rsidR="008F2B8A" w:rsidRDefault="008F2B8A" w:rsidP="0048001B">
                            <w:pPr>
                              <w:rPr>
                                <w:rFonts w:cs="Arial"/>
                                <w:lang w:val="fr-FR"/>
                              </w:rPr>
                            </w:pPr>
                          </w:p>
                          <w:p w14:paraId="1FDD738E" w14:textId="77777777" w:rsidR="008F2B8A" w:rsidRDefault="008F2B8A" w:rsidP="0048001B">
                            <w:pPr>
                              <w:rPr>
                                <w:rFonts w:cs="Arial"/>
                                <w:lang w:val="fr-FR"/>
                              </w:rPr>
                            </w:pPr>
                          </w:p>
                          <w:p w14:paraId="0DA6DFD0" w14:textId="77777777" w:rsidR="008F2B8A" w:rsidRDefault="008F2B8A" w:rsidP="0048001B">
                            <w:pPr>
                              <w:rPr>
                                <w:rFonts w:cs="Arial"/>
                                <w:lang w:val="fr-FR"/>
                              </w:rPr>
                            </w:pPr>
                          </w:p>
                          <w:p w14:paraId="55E4DE24" w14:textId="77777777" w:rsidR="008F2B8A" w:rsidRDefault="008F2B8A" w:rsidP="0048001B">
                            <w:pPr>
                              <w:rPr>
                                <w:rFonts w:cs="Arial"/>
                                <w:lang w:val="fr-FR"/>
                              </w:rPr>
                            </w:pPr>
                          </w:p>
                          <w:p w14:paraId="482AF208" w14:textId="77777777" w:rsidR="008F2B8A" w:rsidRDefault="008F2B8A" w:rsidP="0048001B">
                            <w:pPr>
                              <w:rPr>
                                <w:rFonts w:cs="Arial"/>
                                <w:lang w:val="fr-FR"/>
                              </w:rPr>
                            </w:pPr>
                          </w:p>
                          <w:p w14:paraId="3293E669" w14:textId="77777777" w:rsidR="008F2B8A" w:rsidRDefault="008F2B8A" w:rsidP="0048001B">
                            <w:pPr>
                              <w:rPr>
                                <w:rFonts w:cs="Arial"/>
                                <w:lang w:val="fr-FR"/>
                              </w:rPr>
                            </w:pPr>
                          </w:p>
                          <w:p w14:paraId="6EFB2B40" w14:textId="77777777" w:rsidR="008F2B8A" w:rsidRDefault="008F2B8A" w:rsidP="0048001B">
                            <w:pPr>
                              <w:rPr>
                                <w:rFonts w:cs="Arial"/>
                                <w:lang w:val="fr-FR"/>
                              </w:rPr>
                            </w:pPr>
                          </w:p>
                          <w:p w14:paraId="34B71FAD" w14:textId="77777777" w:rsidR="008F2B8A" w:rsidRDefault="008F2B8A" w:rsidP="0048001B">
                            <w:pPr>
                              <w:rPr>
                                <w:rFonts w:cs="Arial"/>
                                <w:lang w:val="fr-FR"/>
                              </w:rPr>
                            </w:pPr>
                          </w:p>
                          <w:p w14:paraId="7046F933" w14:textId="77777777" w:rsidR="008F2B8A" w:rsidRDefault="008F2B8A" w:rsidP="0048001B">
                            <w:pPr>
                              <w:rPr>
                                <w:rFonts w:cs="Arial"/>
                                <w:lang w:val="fr-FR"/>
                              </w:rPr>
                            </w:pPr>
                          </w:p>
                          <w:p w14:paraId="6DD3130F" w14:textId="77777777" w:rsidR="008F2B8A" w:rsidRDefault="008F2B8A" w:rsidP="0048001B">
                            <w:pPr>
                              <w:rPr>
                                <w:rFonts w:cs="Arial"/>
                                <w:lang w:val="fr-FR"/>
                              </w:rPr>
                            </w:pPr>
                          </w:p>
                          <w:p w14:paraId="558F1844" w14:textId="77777777" w:rsidR="008F2B8A" w:rsidRDefault="008F2B8A" w:rsidP="0048001B">
                            <w:pPr>
                              <w:rPr>
                                <w:rFonts w:cs="Arial"/>
                                <w:lang w:val="fr-FR"/>
                              </w:rPr>
                            </w:pPr>
                          </w:p>
                          <w:p w14:paraId="6DA2BF3E" w14:textId="77777777" w:rsidR="008F2B8A" w:rsidRDefault="008F2B8A" w:rsidP="0048001B">
                            <w:pPr>
                              <w:rPr>
                                <w:rFonts w:cs="Arial"/>
                                <w:lang w:val="fr-FR"/>
                              </w:rPr>
                            </w:pPr>
                          </w:p>
                          <w:p w14:paraId="178FA5DC" w14:textId="77777777" w:rsidR="008F2B8A" w:rsidRDefault="008F2B8A" w:rsidP="0048001B">
                            <w:pPr>
                              <w:rPr>
                                <w:rFonts w:cs="Arial"/>
                                <w:lang w:val="fr-FR"/>
                              </w:rPr>
                            </w:pPr>
                          </w:p>
                          <w:p w14:paraId="7CDAB7F8" w14:textId="77777777" w:rsidR="008F2B8A" w:rsidRDefault="008F2B8A" w:rsidP="0048001B">
                            <w:pPr>
                              <w:rPr>
                                <w:rFonts w:cs="Arial"/>
                                <w:lang w:val="fr-FR"/>
                              </w:rPr>
                            </w:pPr>
                          </w:p>
                          <w:p w14:paraId="6DD09722" w14:textId="77777777" w:rsidR="008F2B8A" w:rsidRDefault="008F2B8A" w:rsidP="0048001B">
                            <w:pPr>
                              <w:rPr>
                                <w:rFonts w:cs="Arial"/>
                                <w:lang w:val="fr-FR"/>
                              </w:rPr>
                            </w:pPr>
                          </w:p>
                          <w:p w14:paraId="7642DEDF" w14:textId="77777777" w:rsidR="008F2B8A" w:rsidRDefault="008F2B8A" w:rsidP="0048001B">
                            <w:pPr>
                              <w:rPr>
                                <w:rFonts w:cs="Arial"/>
                                <w:lang w:val="fr-FR"/>
                              </w:rPr>
                            </w:pPr>
                          </w:p>
                          <w:p w14:paraId="7E6D0406" w14:textId="77777777" w:rsidR="008F2B8A" w:rsidRDefault="008F2B8A" w:rsidP="0048001B">
                            <w:pPr>
                              <w:rPr>
                                <w:rFonts w:cs="Arial"/>
                                <w:lang w:val="fr-FR"/>
                              </w:rPr>
                            </w:pPr>
                          </w:p>
                          <w:p w14:paraId="3740537D" w14:textId="77777777" w:rsidR="008F2B8A" w:rsidRDefault="008F2B8A" w:rsidP="0048001B">
                            <w:pPr>
                              <w:rPr>
                                <w:rFonts w:cs="Arial"/>
                                <w:lang w:val="fr-FR"/>
                              </w:rPr>
                            </w:pPr>
                          </w:p>
                          <w:p w14:paraId="39CFBF3F" w14:textId="77777777" w:rsidR="008F2B8A" w:rsidRDefault="008F2B8A" w:rsidP="0048001B">
                            <w:pPr>
                              <w:rPr>
                                <w:rFonts w:cs="Arial"/>
                                <w:lang w:val="fr-FR"/>
                              </w:rPr>
                            </w:pPr>
                          </w:p>
                          <w:p w14:paraId="71E8AFBF" w14:textId="77777777" w:rsidR="008F2B8A" w:rsidRDefault="008F2B8A" w:rsidP="0048001B">
                            <w:pPr>
                              <w:rPr>
                                <w:rFonts w:cs="Arial"/>
                                <w:lang w:val="fr-FR"/>
                              </w:rPr>
                            </w:pPr>
                          </w:p>
                          <w:p w14:paraId="06AB26C1" w14:textId="77777777" w:rsidR="008F2B8A" w:rsidRDefault="008F2B8A" w:rsidP="0048001B">
                            <w:pPr>
                              <w:rPr>
                                <w:rFonts w:cs="Arial"/>
                                <w:lang w:val="fr-FR"/>
                              </w:rPr>
                            </w:pPr>
                          </w:p>
                          <w:p w14:paraId="6EFA7108" w14:textId="77777777" w:rsidR="008F2B8A" w:rsidRDefault="008F2B8A" w:rsidP="0048001B">
                            <w:pPr>
                              <w:rPr>
                                <w:rFonts w:cs="Arial"/>
                                <w:lang w:val="fr-FR"/>
                              </w:rPr>
                            </w:pPr>
                          </w:p>
                          <w:p w14:paraId="18CF4595" w14:textId="77777777" w:rsidR="008F2B8A" w:rsidRDefault="008F2B8A" w:rsidP="0048001B">
                            <w:pPr>
                              <w:rPr>
                                <w:rFonts w:cs="Arial"/>
                                <w:lang w:val="fr-FR"/>
                              </w:rPr>
                            </w:pPr>
                          </w:p>
                          <w:p w14:paraId="62AD1A67" w14:textId="77777777" w:rsidR="008F2B8A" w:rsidRDefault="008F2B8A" w:rsidP="0048001B">
                            <w:pPr>
                              <w:rPr>
                                <w:rFonts w:cs="Arial"/>
                                <w:lang w:val="fr-FR"/>
                              </w:rPr>
                            </w:pPr>
                          </w:p>
                          <w:p w14:paraId="25DAC0E1" w14:textId="77777777" w:rsidR="008F2B8A" w:rsidRDefault="008F2B8A" w:rsidP="0048001B">
                            <w:pPr>
                              <w:rPr>
                                <w:rFonts w:cs="Arial"/>
                                <w:lang w:val="fr-FR"/>
                              </w:rPr>
                            </w:pPr>
                          </w:p>
                          <w:p w14:paraId="54263AF3" w14:textId="77777777" w:rsidR="008F2B8A" w:rsidRDefault="008F2B8A" w:rsidP="0048001B">
                            <w:pPr>
                              <w:rPr>
                                <w:rFonts w:cs="Arial"/>
                                <w:lang w:val="fr-FR"/>
                              </w:rPr>
                            </w:pPr>
                          </w:p>
                          <w:p w14:paraId="59B0537E" w14:textId="77777777" w:rsidR="008F2B8A" w:rsidRDefault="008F2B8A" w:rsidP="0048001B">
                            <w:pPr>
                              <w:rPr>
                                <w:rFonts w:cs="Arial"/>
                                <w:lang w:val="fr-FR"/>
                              </w:rPr>
                            </w:pPr>
                          </w:p>
                          <w:p w14:paraId="5C7FF318" w14:textId="77777777" w:rsidR="008F2B8A" w:rsidRDefault="008F2B8A" w:rsidP="0048001B">
                            <w:pPr>
                              <w:rPr>
                                <w:rFonts w:cs="Arial"/>
                                <w:lang w:val="fr-FR"/>
                              </w:rPr>
                            </w:pPr>
                          </w:p>
                          <w:p w14:paraId="339DD642" w14:textId="77777777" w:rsidR="008F2B8A" w:rsidRDefault="008F2B8A" w:rsidP="0048001B">
                            <w:pPr>
                              <w:rPr>
                                <w:rFonts w:cs="Arial"/>
                                <w:lang w:val="fr-FR"/>
                              </w:rPr>
                            </w:pPr>
                          </w:p>
                          <w:p w14:paraId="49316317" w14:textId="77777777" w:rsidR="008F2B8A" w:rsidRDefault="008F2B8A" w:rsidP="0048001B">
                            <w:pPr>
                              <w:rPr>
                                <w:rFonts w:cs="Arial"/>
                                <w:lang w:val="fr-FR"/>
                              </w:rPr>
                            </w:pPr>
                          </w:p>
                          <w:p w14:paraId="06B33D47" w14:textId="77777777" w:rsidR="008F2B8A" w:rsidRDefault="008F2B8A" w:rsidP="0048001B">
                            <w:pPr>
                              <w:rPr>
                                <w:rFonts w:cs="Arial"/>
                                <w:lang w:val="fr-FR"/>
                              </w:rPr>
                            </w:pPr>
                          </w:p>
                          <w:p w14:paraId="2542910E" w14:textId="77777777" w:rsidR="008F2B8A" w:rsidRDefault="008F2B8A" w:rsidP="0048001B">
                            <w:pPr>
                              <w:rPr>
                                <w:rFonts w:cs="Arial"/>
                                <w:lang w:val="fr-FR"/>
                              </w:rPr>
                            </w:pPr>
                          </w:p>
                          <w:p w14:paraId="05C38BC6" w14:textId="77777777" w:rsidR="008F2B8A" w:rsidRDefault="008F2B8A" w:rsidP="0048001B">
                            <w:pPr>
                              <w:rPr>
                                <w:rFonts w:cs="Arial"/>
                                <w:lang w:val="fr-FR"/>
                              </w:rPr>
                            </w:pPr>
                          </w:p>
                          <w:p w14:paraId="39D5DB8F" w14:textId="77777777" w:rsidR="008F2B8A" w:rsidRDefault="008F2B8A" w:rsidP="0048001B">
                            <w:pPr>
                              <w:rPr>
                                <w:rFonts w:cs="Arial"/>
                                <w:lang w:val="fr-FR"/>
                              </w:rPr>
                            </w:pPr>
                          </w:p>
                          <w:p w14:paraId="5C54D25E" w14:textId="77777777" w:rsidR="008F2B8A" w:rsidRDefault="008F2B8A" w:rsidP="0048001B">
                            <w:pPr>
                              <w:rPr>
                                <w:rFonts w:cs="Arial"/>
                                <w:lang w:val="fr-FR"/>
                              </w:rPr>
                            </w:pPr>
                          </w:p>
                          <w:p w14:paraId="3D173CAF" w14:textId="77777777" w:rsidR="008F2B8A" w:rsidRDefault="008F2B8A" w:rsidP="0048001B">
                            <w:pPr>
                              <w:rPr>
                                <w:rFonts w:cs="Arial"/>
                                <w:lang w:val="fr-FR"/>
                              </w:rPr>
                            </w:pPr>
                          </w:p>
                          <w:p w14:paraId="3F7FEBED" w14:textId="77777777" w:rsidR="008F2B8A" w:rsidRDefault="008F2B8A" w:rsidP="0048001B">
                            <w:pPr>
                              <w:rPr>
                                <w:rFonts w:cs="Arial"/>
                                <w:lang w:val="fr-FR"/>
                              </w:rPr>
                            </w:pPr>
                          </w:p>
                          <w:p w14:paraId="298AC195" w14:textId="77777777" w:rsidR="008F2B8A" w:rsidRDefault="008F2B8A" w:rsidP="0048001B">
                            <w:pPr>
                              <w:rPr>
                                <w:rFonts w:cs="Arial"/>
                                <w:lang w:val="fr-FR"/>
                              </w:rPr>
                            </w:pPr>
                          </w:p>
                          <w:p w14:paraId="4B314CD7" w14:textId="77777777" w:rsidR="008F2B8A" w:rsidRDefault="008F2B8A" w:rsidP="0048001B">
                            <w:pPr>
                              <w:rPr>
                                <w:rFonts w:cs="Arial"/>
                                <w:lang w:val="fr-FR"/>
                              </w:rPr>
                            </w:pPr>
                          </w:p>
                          <w:p w14:paraId="3D5DBA88" w14:textId="77777777" w:rsidR="008F2B8A" w:rsidRDefault="008F2B8A" w:rsidP="0048001B">
                            <w:pPr>
                              <w:rPr>
                                <w:rFonts w:cs="Arial"/>
                                <w:lang w:val="fr-FR"/>
                              </w:rPr>
                            </w:pPr>
                          </w:p>
                          <w:p w14:paraId="4FC9D8DC" w14:textId="77777777" w:rsidR="008F2B8A" w:rsidRDefault="008F2B8A" w:rsidP="0048001B">
                            <w:pPr>
                              <w:rPr>
                                <w:rFonts w:cs="Arial"/>
                                <w:lang w:val="fr-FR"/>
                              </w:rPr>
                            </w:pPr>
                          </w:p>
                          <w:p w14:paraId="0D914784" w14:textId="77777777" w:rsidR="008F2B8A" w:rsidRDefault="008F2B8A" w:rsidP="0048001B">
                            <w:pPr>
                              <w:rPr>
                                <w:rFonts w:cs="Arial"/>
                                <w:lang w:val="fr-FR"/>
                              </w:rPr>
                            </w:pPr>
                          </w:p>
                          <w:p w14:paraId="19715365" w14:textId="77777777" w:rsidR="008F2B8A" w:rsidRDefault="008F2B8A" w:rsidP="0048001B">
                            <w:pPr>
                              <w:rPr>
                                <w:rFonts w:cs="Arial"/>
                                <w:lang w:val="fr-FR"/>
                              </w:rPr>
                            </w:pPr>
                          </w:p>
                          <w:p w14:paraId="2B990543" w14:textId="77777777" w:rsidR="008F2B8A" w:rsidRDefault="008F2B8A" w:rsidP="0048001B">
                            <w:pPr>
                              <w:rPr>
                                <w:rFonts w:cs="Arial"/>
                                <w:lang w:val="fr-FR"/>
                              </w:rPr>
                            </w:pPr>
                          </w:p>
                          <w:p w14:paraId="286B9E54" w14:textId="77777777" w:rsidR="008F2B8A" w:rsidRDefault="008F2B8A" w:rsidP="0048001B">
                            <w:pPr>
                              <w:rPr>
                                <w:rFonts w:cs="Arial"/>
                                <w:lang w:val="fr-FR"/>
                              </w:rPr>
                            </w:pPr>
                          </w:p>
                          <w:p w14:paraId="43A5BED4" w14:textId="77777777" w:rsidR="008F2B8A" w:rsidRDefault="008F2B8A" w:rsidP="0048001B">
                            <w:pPr>
                              <w:rPr>
                                <w:rFonts w:cs="Arial"/>
                                <w:lang w:val="fr-FR"/>
                              </w:rPr>
                            </w:pPr>
                          </w:p>
                          <w:p w14:paraId="48969B57" w14:textId="77777777" w:rsidR="008F2B8A" w:rsidRDefault="008F2B8A" w:rsidP="0048001B">
                            <w:pPr>
                              <w:rPr>
                                <w:rFonts w:cs="Arial"/>
                                <w:lang w:val="fr-FR"/>
                              </w:rPr>
                            </w:pPr>
                          </w:p>
                          <w:p w14:paraId="54D227A7" w14:textId="77777777" w:rsidR="008F2B8A" w:rsidRDefault="008F2B8A" w:rsidP="0048001B">
                            <w:pPr>
                              <w:rPr>
                                <w:rFonts w:cs="Arial"/>
                                <w:lang w:val="fr-FR"/>
                              </w:rPr>
                            </w:pPr>
                          </w:p>
                          <w:p w14:paraId="1D4823B6" w14:textId="77777777" w:rsidR="008F2B8A" w:rsidRDefault="008F2B8A" w:rsidP="0048001B">
                            <w:pPr>
                              <w:rPr>
                                <w:rFonts w:cs="Arial"/>
                                <w:lang w:val="fr-FR"/>
                              </w:rPr>
                            </w:pPr>
                          </w:p>
                          <w:p w14:paraId="738EC220" w14:textId="77777777" w:rsidR="008F2B8A" w:rsidRDefault="008F2B8A" w:rsidP="0048001B">
                            <w:pPr>
                              <w:rPr>
                                <w:rFonts w:cs="Arial"/>
                                <w:lang w:val="fr-FR"/>
                              </w:rPr>
                            </w:pPr>
                          </w:p>
                          <w:p w14:paraId="46BA2AA1" w14:textId="77777777" w:rsidR="008F2B8A" w:rsidRDefault="008F2B8A" w:rsidP="0048001B">
                            <w:pPr>
                              <w:rPr>
                                <w:rFonts w:cs="Arial"/>
                                <w:lang w:val="fr-FR"/>
                              </w:rPr>
                            </w:pPr>
                          </w:p>
                          <w:p w14:paraId="6F0236A1" w14:textId="77777777" w:rsidR="008F2B8A" w:rsidRDefault="008F2B8A" w:rsidP="0048001B">
                            <w:pPr>
                              <w:rPr>
                                <w:rFonts w:cs="Arial"/>
                                <w:lang w:val="fr-FR"/>
                              </w:rPr>
                            </w:pPr>
                          </w:p>
                          <w:p w14:paraId="42F6BE04" w14:textId="77777777" w:rsidR="008F2B8A" w:rsidRDefault="008F2B8A" w:rsidP="0048001B">
                            <w:pPr>
                              <w:rPr>
                                <w:rFonts w:cs="Arial"/>
                                <w:lang w:val="fr-FR"/>
                              </w:rPr>
                            </w:pPr>
                          </w:p>
                          <w:p w14:paraId="0EE47F4A" w14:textId="77777777" w:rsidR="008F2B8A" w:rsidRDefault="008F2B8A" w:rsidP="0048001B">
                            <w:pPr>
                              <w:rPr>
                                <w:rFonts w:cs="Arial"/>
                                <w:lang w:val="fr-FR"/>
                              </w:rPr>
                            </w:pPr>
                          </w:p>
                          <w:p w14:paraId="6EF3F992" w14:textId="77777777" w:rsidR="008F2B8A" w:rsidRDefault="008F2B8A" w:rsidP="0048001B">
                            <w:pPr>
                              <w:rPr>
                                <w:rFonts w:cs="Arial"/>
                                <w:lang w:val="fr-FR"/>
                              </w:rPr>
                            </w:pPr>
                          </w:p>
                          <w:p w14:paraId="20BA3F04" w14:textId="77777777" w:rsidR="008F2B8A" w:rsidRDefault="008F2B8A" w:rsidP="0048001B">
                            <w:pPr>
                              <w:rPr>
                                <w:rFonts w:cs="Arial"/>
                                <w:lang w:val="fr-FR"/>
                              </w:rPr>
                            </w:pPr>
                          </w:p>
                          <w:p w14:paraId="2410425D" w14:textId="77777777" w:rsidR="008F2B8A" w:rsidRDefault="008F2B8A" w:rsidP="0048001B">
                            <w:pPr>
                              <w:rPr>
                                <w:rFonts w:cs="Arial"/>
                                <w:lang w:val="fr-FR"/>
                              </w:rPr>
                            </w:pPr>
                          </w:p>
                          <w:p w14:paraId="1ECEAF52" w14:textId="77777777" w:rsidR="008F2B8A" w:rsidRDefault="008F2B8A" w:rsidP="0048001B">
                            <w:pPr>
                              <w:rPr>
                                <w:rFonts w:cs="Arial"/>
                                <w:lang w:val="fr-FR"/>
                              </w:rPr>
                            </w:pPr>
                          </w:p>
                          <w:p w14:paraId="7A28A5D7" w14:textId="77777777" w:rsidR="008F2B8A" w:rsidRDefault="008F2B8A" w:rsidP="0048001B">
                            <w:pPr>
                              <w:rPr>
                                <w:rFonts w:cs="Arial"/>
                                <w:lang w:val="fr-FR"/>
                              </w:rPr>
                            </w:pPr>
                          </w:p>
                          <w:p w14:paraId="046F2D22" w14:textId="77777777" w:rsidR="008F2B8A" w:rsidRDefault="008F2B8A" w:rsidP="0048001B">
                            <w:pPr>
                              <w:rPr>
                                <w:rFonts w:cs="Arial"/>
                                <w:lang w:val="fr-FR"/>
                              </w:rPr>
                            </w:pPr>
                          </w:p>
                          <w:p w14:paraId="382326ED" w14:textId="77777777" w:rsidR="008F2B8A" w:rsidRDefault="008F2B8A" w:rsidP="0048001B">
                            <w:pPr>
                              <w:rPr>
                                <w:rFonts w:cs="Arial"/>
                                <w:lang w:val="fr-FR"/>
                              </w:rPr>
                            </w:pPr>
                          </w:p>
                          <w:p w14:paraId="37992711" w14:textId="77777777" w:rsidR="008F2B8A" w:rsidRDefault="008F2B8A" w:rsidP="0048001B">
                            <w:pPr>
                              <w:rPr>
                                <w:rFonts w:cs="Arial"/>
                                <w:lang w:val="fr-FR"/>
                              </w:rPr>
                            </w:pPr>
                          </w:p>
                          <w:p w14:paraId="097C9045" w14:textId="77777777" w:rsidR="008F2B8A" w:rsidRDefault="008F2B8A" w:rsidP="0048001B">
                            <w:pPr>
                              <w:rPr>
                                <w:rFonts w:cs="Arial"/>
                                <w:lang w:val="fr-FR"/>
                              </w:rPr>
                            </w:pPr>
                          </w:p>
                          <w:p w14:paraId="0AB7596C" w14:textId="77777777" w:rsidR="008F2B8A" w:rsidRDefault="008F2B8A" w:rsidP="0048001B">
                            <w:pPr>
                              <w:rPr>
                                <w:rFonts w:cs="Arial"/>
                                <w:lang w:val="fr-FR"/>
                              </w:rPr>
                            </w:pPr>
                          </w:p>
                          <w:p w14:paraId="36EE3A1C" w14:textId="77777777" w:rsidR="008F2B8A" w:rsidRDefault="008F2B8A" w:rsidP="0048001B">
                            <w:pPr>
                              <w:rPr>
                                <w:rFonts w:cs="Arial"/>
                                <w:lang w:val="fr-FR"/>
                              </w:rPr>
                            </w:pPr>
                          </w:p>
                          <w:p w14:paraId="6C380EA6" w14:textId="77777777" w:rsidR="008F2B8A" w:rsidRDefault="008F2B8A" w:rsidP="0048001B">
                            <w:pPr>
                              <w:rPr>
                                <w:rFonts w:cs="Arial"/>
                                <w:lang w:val="fr-FR"/>
                              </w:rPr>
                            </w:pPr>
                          </w:p>
                          <w:p w14:paraId="3D96E546" w14:textId="77777777" w:rsidR="008F2B8A" w:rsidRDefault="008F2B8A" w:rsidP="0048001B">
                            <w:pPr>
                              <w:rPr>
                                <w:rFonts w:cs="Arial"/>
                                <w:lang w:val="fr-FR"/>
                              </w:rPr>
                            </w:pPr>
                          </w:p>
                          <w:p w14:paraId="60E688B7" w14:textId="77777777" w:rsidR="008F2B8A" w:rsidRDefault="008F2B8A" w:rsidP="0048001B">
                            <w:pPr>
                              <w:rPr>
                                <w:rFonts w:cs="Arial"/>
                                <w:lang w:val="fr-FR"/>
                              </w:rPr>
                            </w:pPr>
                          </w:p>
                          <w:p w14:paraId="0717CFF7" w14:textId="77777777" w:rsidR="008F2B8A" w:rsidRDefault="008F2B8A" w:rsidP="0048001B">
                            <w:pPr>
                              <w:rPr>
                                <w:rFonts w:cs="Arial"/>
                                <w:lang w:val="fr-FR"/>
                              </w:rPr>
                            </w:pPr>
                          </w:p>
                          <w:p w14:paraId="3791F765" w14:textId="77777777" w:rsidR="008F2B8A" w:rsidRDefault="008F2B8A" w:rsidP="0048001B">
                            <w:pPr>
                              <w:rPr>
                                <w:rFonts w:cs="Arial"/>
                                <w:lang w:val="fr-FR"/>
                              </w:rPr>
                            </w:pPr>
                          </w:p>
                          <w:p w14:paraId="75CCAE29" w14:textId="77777777" w:rsidR="008F2B8A" w:rsidRDefault="008F2B8A" w:rsidP="0048001B">
                            <w:pPr>
                              <w:rPr>
                                <w:rFonts w:cs="Arial"/>
                                <w:lang w:val="fr-FR"/>
                              </w:rPr>
                            </w:pPr>
                          </w:p>
                          <w:p w14:paraId="48425E3E" w14:textId="77777777" w:rsidR="008F2B8A" w:rsidRDefault="008F2B8A" w:rsidP="0048001B">
                            <w:pPr>
                              <w:rPr>
                                <w:rFonts w:cs="Arial"/>
                                <w:lang w:val="fr-FR"/>
                              </w:rPr>
                            </w:pPr>
                          </w:p>
                          <w:p w14:paraId="35265A66" w14:textId="77777777" w:rsidR="008F2B8A" w:rsidRDefault="008F2B8A" w:rsidP="0048001B">
                            <w:pPr>
                              <w:rPr>
                                <w:rFonts w:cs="Arial"/>
                                <w:lang w:val="fr-FR"/>
                              </w:rPr>
                            </w:pPr>
                          </w:p>
                          <w:p w14:paraId="1B66C7C9" w14:textId="77777777" w:rsidR="008F2B8A" w:rsidRDefault="008F2B8A" w:rsidP="0048001B">
                            <w:pPr>
                              <w:rPr>
                                <w:rFonts w:cs="Arial"/>
                                <w:lang w:val="fr-FR"/>
                              </w:rPr>
                            </w:pPr>
                          </w:p>
                          <w:p w14:paraId="510B1D7F" w14:textId="77777777" w:rsidR="008F2B8A" w:rsidRDefault="008F2B8A" w:rsidP="0048001B">
                            <w:pPr>
                              <w:rPr>
                                <w:rFonts w:cs="Arial"/>
                                <w:lang w:val="fr-FR"/>
                              </w:rPr>
                            </w:pPr>
                          </w:p>
                          <w:p w14:paraId="327762CF" w14:textId="77777777" w:rsidR="008F2B8A" w:rsidRDefault="008F2B8A" w:rsidP="0048001B">
                            <w:pPr>
                              <w:rPr>
                                <w:rFonts w:cs="Arial"/>
                                <w:lang w:val="fr-FR"/>
                              </w:rPr>
                            </w:pPr>
                          </w:p>
                          <w:p w14:paraId="29167897" w14:textId="77777777" w:rsidR="008F2B8A" w:rsidRDefault="008F2B8A" w:rsidP="0048001B">
                            <w:pPr>
                              <w:rPr>
                                <w:rFonts w:cs="Arial"/>
                                <w:lang w:val="fr-FR"/>
                              </w:rPr>
                            </w:pPr>
                          </w:p>
                          <w:p w14:paraId="5E1D0714" w14:textId="77777777" w:rsidR="008F2B8A" w:rsidRDefault="008F2B8A" w:rsidP="0048001B">
                            <w:pPr>
                              <w:rPr>
                                <w:rFonts w:cs="Arial"/>
                                <w:lang w:val="fr-FR"/>
                              </w:rPr>
                            </w:pPr>
                          </w:p>
                          <w:p w14:paraId="1AA57C62" w14:textId="77777777" w:rsidR="008F2B8A" w:rsidRDefault="008F2B8A" w:rsidP="0048001B">
                            <w:pPr>
                              <w:rPr>
                                <w:rFonts w:cs="Arial"/>
                                <w:lang w:val="fr-FR"/>
                              </w:rPr>
                            </w:pPr>
                          </w:p>
                          <w:p w14:paraId="59A18794" w14:textId="77777777" w:rsidR="008F2B8A" w:rsidRDefault="008F2B8A" w:rsidP="0048001B">
                            <w:pPr>
                              <w:rPr>
                                <w:rFonts w:cs="Arial"/>
                                <w:lang w:val="fr-FR"/>
                              </w:rPr>
                            </w:pPr>
                          </w:p>
                          <w:p w14:paraId="24DB19A6" w14:textId="77777777" w:rsidR="008F2B8A" w:rsidRDefault="008F2B8A" w:rsidP="0048001B">
                            <w:pPr>
                              <w:rPr>
                                <w:rFonts w:cs="Arial"/>
                                <w:lang w:val="fr-FR"/>
                              </w:rPr>
                            </w:pPr>
                          </w:p>
                          <w:p w14:paraId="0473C9D4" w14:textId="77777777" w:rsidR="008F2B8A" w:rsidRDefault="008F2B8A" w:rsidP="0048001B">
                            <w:pPr>
                              <w:rPr>
                                <w:rFonts w:cs="Arial"/>
                                <w:lang w:val="fr-FR"/>
                              </w:rPr>
                            </w:pPr>
                          </w:p>
                          <w:p w14:paraId="6912794B" w14:textId="77777777" w:rsidR="008F2B8A" w:rsidRDefault="008F2B8A" w:rsidP="0048001B">
                            <w:pPr>
                              <w:rPr>
                                <w:rFonts w:cs="Arial"/>
                                <w:lang w:val="fr-FR"/>
                              </w:rPr>
                            </w:pPr>
                          </w:p>
                          <w:p w14:paraId="04C423B1" w14:textId="77777777" w:rsidR="008F2B8A" w:rsidRDefault="008F2B8A" w:rsidP="0048001B">
                            <w:pPr>
                              <w:rPr>
                                <w:rFonts w:cs="Arial"/>
                                <w:lang w:val="fr-FR"/>
                              </w:rPr>
                            </w:pPr>
                          </w:p>
                          <w:p w14:paraId="7399F0EC" w14:textId="77777777" w:rsidR="008F2B8A" w:rsidRDefault="008F2B8A" w:rsidP="0048001B">
                            <w:pPr>
                              <w:rPr>
                                <w:rFonts w:cs="Arial"/>
                                <w:lang w:val="fr-FR"/>
                              </w:rPr>
                            </w:pPr>
                          </w:p>
                          <w:p w14:paraId="73BC93B4" w14:textId="77777777" w:rsidR="008F2B8A" w:rsidRDefault="008F2B8A" w:rsidP="0048001B">
                            <w:pPr>
                              <w:rPr>
                                <w:rFonts w:cs="Arial"/>
                                <w:lang w:val="fr-FR"/>
                              </w:rPr>
                            </w:pPr>
                          </w:p>
                          <w:p w14:paraId="247B57E7" w14:textId="77777777" w:rsidR="008F2B8A" w:rsidRDefault="008F2B8A" w:rsidP="0048001B">
                            <w:pPr>
                              <w:rPr>
                                <w:rFonts w:cs="Arial"/>
                                <w:lang w:val="fr-FR"/>
                              </w:rPr>
                            </w:pPr>
                          </w:p>
                          <w:p w14:paraId="2AE807F8" w14:textId="77777777" w:rsidR="008F2B8A" w:rsidRDefault="008F2B8A" w:rsidP="0048001B">
                            <w:pPr>
                              <w:rPr>
                                <w:rFonts w:cs="Arial"/>
                                <w:lang w:val="fr-FR"/>
                              </w:rPr>
                            </w:pPr>
                          </w:p>
                          <w:p w14:paraId="228680C6" w14:textId="77777777" w:rsidR="008F2B8A" w:rsidRDefault="008F2B8A" w:rsidP="0048001B">
                            <w:pPr>
                              <w:rPr>
                                <w:rFonts w:cs="Arial"/>
                                <w:lang w:val="fr-FR"/>
                              </w:rPr>
                            </w:pPr>
                          </w:p>
                          <w:p w14:paraId="1D06F0F1" w14:textId="77777777" w:rsidR="008F2B8A" w:rsidRDefault="008F2B8A" w:rsidP="0048001B">
                            <w:pPr>
                              <w:rPr>
                                <w:rFonts w:cs="Arial"/>
                                <w:lang w:val="fr-FR"/>
                              </w:rPr>
                            </w:pPr>
                          </w:p>
                          <w:p w14:paraId="2E560C31" w14:textId="77777777" w:rsidR="008F2B8A" w:rsidRDefault="008F2B8A" w:rsidP="0048001B">
                            <w:pPr>
                              <w:rPr>
                                <w:rFonts w:cs="Arial"/>
                                <w:lang w:val="fr-FR"/>
                              </w:rPr>
                            </w:pPr>
                          </w:p>
                          <w:p w14:paraId="361E87F2" w14:textId="77777777" w:rsidR="008F2B8A" w:rsidRDefault="008F2B8A" w:rsidP="0048001B">
                            <w:pPr>
                              <w:rPr>
                                <w:rFonts w:cs="Arial"/>
                                <w:lang w:val="fr-FR"/>
                              </w:rPr>
                            </w:pPr>
                          </w:p>
                          <w:p w14:paraId="4C522814" w14:textId="77777777" w:rsidR="008F2B8A" w:rsidRDefault="008F2B8A" w:rsidP="0048001B">
                            <w:pPr>
                              <w:rPr>
                                <w:rFonts w:cs="Arial"/>
                                <w:lang w:val="fr-FR"/>
                              </w:rPr>
                            </w:pPr>
                          </w:p>
                          <w:p w14:paraId="06D866F4" w14:textId="77777777" w:rsidR="008F2B8A" w:rsidRDefault="008F2B8A" w:rsidP="0048001B">
                            <w:pPr>
                              <w:rPr>
                                <w:rFonts w:cs="Arial"/>
                                <w:lang w:val="fr-FR"/>
                              </w:rPr>
                            </w:pPr>
                          </w:p>
                          <w:p w14:paraId="36F25065" w14:textId="77777777" w:rsidR="008F2B8A" w:rsidRDefault="008F2B8A" w:rsidP="0048001B">
                            <w:pPr>
                              <w:rPr>
                                <w:rFonts w:cs="Arial"/>
                                <w:lang w:val="fr-FR"/>
                              </w:rPr>
                            </w:pPr>
                          </w:p>
                          <w:p w14:paraId="0902FD8C" w14:textId="77777777" w:rsidR="008F2B8A" w:rsidRDefault="008F2B8A" w:rsidP="0048001B">
                            <w:pPr>
                              <w:rPr>
                                <w:rFonts w:cs="Arial"/>
                                <w:lang w:val="fr-FR"/>
                              </w:rPr>
                            </w:pPr>
                          </w:p>
                          <w:p w14:paraId="52C5A8F1" w14:textId="77777777" w:rsidR="008F2B8A" w:rsidRDefault="008F2B8A" w:rsidP="0048001B">
                            <w:pPr>
                              <w:rPr>
                                <w:rFonts w:cs="Arial"/>
                                <w:lang w:val="fr-FR"/>
                              </w:rPr>
                            </w:pPr>
                          </w:p>
                          <w:p w14:paraId="03EF1187" w14:textId="77777777" w:rsidR="008F2B8A" w:rsidRDefault="008F2B8A" w:rsidP="0048001B">
                            <w:pPr>
                              <w:rPr>
                                <w:rFonts w:cs="Arial"/>
                                <w:lang w:val="fr-FR"/>
                              </w:rPr>
                            </w:pPr>
                          </w:p>
                          <w:p w14:paraId="058011B5" w14:textId="77777777" w:rsidR="008F2B8A" w:rsidRDefault="008F2B8A" w:rsidP="0048001B">
                            <w:pPr>
                              <w:rPr>
                                <w:rFonts w:cs="Arial"/>
                                <w:lang w:val="fr-FR"/>
                              </w:rPr>
                            </w:pPr>
                          </w:p>
                          <w:p w14:paraId="1D33FFEF" w14:textId="77777777" w:rsidR="008F2B8A" w:rsidRDefault="008F2B8A" w:rsidP="0048001B">
                            <w:pPr>
                              <w:rPr>
                                <w:rFonts w:cs="Arial"/>
                                <w:lang w:val="fr-FR"/>
                              </w:rPr>
                            </w:pPr>
                          </w:p>
                          <w:p w14:paraId="6EEE299F" w14:textId="77777777" w:rsidR="008F2B8A" w:rsidRDefault="008F2B8A" w:rsidP="0048001B">
                            <w:pPr>
                              <w:rPr>
                                <w:rFonts w:cs="Arial"/>
                                <w:lang w:val="fr-FR"/>
                              </w:rPr>
                            </w:pPr>
                          </w:p>
                          <w:p w14:paraId="41BFA2A3" w14:textId="77777777" w:rsidR="008F2B8A" w:rsidRDefault="008F2B8A" w:rsidP="0048001B">
                            <w:pPr>
                              <w:rPr>
                                <w:rFonts w:cs="Arial"/>
                                <w:lang w:val="fr-FR"/>
                              </w:rPr>
                            </w:pPr>
                          </w:p>
                          <w:p w14:paraId="6FCF1404" w14:textId="77777777" w:rsidR="008F2B8A" w:rsidRDefault="008F2B8A" w:rsidP="0048001B">
                            <w:pPr>
                              <w:rPr>
                                <w:rFonts w:cs="Arial"/>
                                <w:lang w:val="fr-FR"/>
                              </w:rPr>
                            </w:pPr>
                          </w:p>
                          <w:p w14:paraId="763FBE42" w14:textId="77777777" w:rsidR="008F2B8A" w:rsidRDefault="008F2B8A" w:rsidP="0048001B">
                            <w:pPr>
                              <w:rPr>
                                <w:rFonts w:cs="Arial"/>
                                <w:lang w:val="fr-FR"/>
                              </w:rPr>
                            </w:pPr>
                          </w:p>
                          <w:p w14:paraId="0672DDE5" w14:textId="77777777" w:rsidR="008F2B8A" w:rsidRDefault="008F2B8A" w:rsidP="0048001B">
                            <w:pPr>
                              <w:rPr>
                                <w:rFonts w:cs="Arial"/>
                                <w:lang w:val="fr-FR"/>
                              </w:rPr>
                            </w:pPr>
                          </w:p>
                          <w:p w14:paraId="7FB74DAA" w14:textId="77777777" w:rsidR="008F2B8A" w:rsidRDefault="008F2B8A" w:rsidP="0048001B">
                            <w:pPr>
                              <w:rPr>
                                <w:rFonts w:cs="Arial"/>
                                <w:lang w:val="fr-FR"/>
                              </w:rPr>
                            </w:pPr>
                          </w:p>
                          <w:p w14:paraId="362B6ACB" w14:textId="77777777" w:rsidR="008F2B8A" w:rsidRDefault="008F2B8A" w:rsidP="0048001B">
                            <w:pPr>
                              <w:rPr>
                                <w:rFonts w:cs="Arial"/>
                                <w:lang w:val="fr-FR"/>
                              </w:rPr>
                            </w:pPr>
                          </w:p>
                          <w:p w14:paraId="3AACC749" w14:textId="77777777" w:rsidR="008F2B8A" w:rsidRDefault="008F2B8A" w:rsidP="0048001B">
                            <w:pPr>
                              <w:rPr>
                                <w:rFonts w:cs="Arial"/>
                                <w:lang w:val="fr-FR"/>
                              </w:rPr>
                            </w:pPr>
                          </w:p>
                          <w:p w14:paraId="116617AF" w14:textId="77777777" w:rsidR="008F2B8A" w:rsidRDefault="008F2B8A" w:rsidP="0048001B">
                            <w:pPr>
                              <w:rPr>
                                <w:rFonts w:cs="Arial"/>
                                <w:lang w:val="fr-FR"/>
                              </w:rPr>
                            </w:pPr>
                          </w:p>
                          <w:p w14:paraId="14A75816" w14:textId="77777777" w:rsidR="008F2B8A" w:rsidRDefault="008F2B8A" w:rsidP="0048001B">
                            <w:pPr>
                              <w:rPr>
                                <w:rFonts w:cs="Arial"/>
                                <w:lang w:val="fr-FR"/>
                              </w:rPr>
                            </w:pPr>
                          </w:p>
                          <w:p w14:paraId="72EB10B7" w14:textId="77777777" w:rsidR="008F2B8A" w:rsidRDefault="008F2B8A" w:rsidP="0048001B">
                            <w:pPr>
                              <w:rPr>
                                <w:rFonts w:cs="Arial"/>
                                <w:lang w:val="fr-FR"/>
                              </w:rPr>
                            </w:pPr>
                          </w:p>
                          <w:p w14:paraId="3EED3CAF" w14:textId="77777777" w:rsidR="008F2B8A" w:rsidRDefault="008F2B8A" w:rsidP="0048001B">
                            <w:pPr>
                              <w:rPr>
                                <w:rFonts w:cs="Arial"/>
                                <w:lang w:val="fr-FR"/>
                              </w:rPr>
                            </w:pPr>
                          </w:p>
                          <w:p w14:paraId="2E3DD753" w14:textId="77777777" w:rsidR="008F2B8A" w:rsidRDefault="008F2B8A" w:rsidP="0048001B">
                            <w:pPr>
                              <w:rPr>
                                <w:rFonts w:cs="Arial"/>
                                <w:lang w:val="fr-FR"/>
                              </w:rPr>
                            </w:pPr>
                          </w:p>
                          <w:p w14:paraId="157A4526" w14:textId="77777777" w:rsidR="008F2B8A" w:rsidRDefault="008F2B8A" w:rsidP="0048001B">
                            <w:pPr>
                              <w:rPr>
                                <w:rFonts w:cs="Arial"/>
                                <w:lang w:val="fr-FR"/>
                              </w:rPr>
                            </w:pPr>
                          </w:p>
                          <w:p w14:paraId="0EBB8CE9" w14:textId="77777777" w:rsidR="008F2B8A" w:rsidRDefault="008F2B8A" w:rsidP="0048001B">
                            <w:pPr>
                              <w:rPr>
                                <w:rFonts w:cs="Arial"/>
                                <w:lang w:val="fr-FR"/>
                              </w:rPr>
                            </w:pPr>
                          </w:p>
                          <w:p w14:paraId="4C1992C5" w14:textId="77777777" w:rsidR="008F2B8A" w:rsidRDefault="008F2B8A" w:rsidP="0048001B">
                            <w:pPr>
                              <w:rPr>
                                <w:rFonts w:cs="Arial"/>
                                <w:lang w:val="fr-FR"/>
                              </w:rPr>
                            </w:pPr>
                          </w:p>
                          <w:p w14:paraId="0C207E64" w14:textId="77777777" w:rsidR="008F2B8A" w:rsidRDefault="008F2B8A" w:rsidP="0048001B">
                            <w:pPr>
                              <w:rPr>
                                <w:rFonts w:cs="Arial"/>
                                <w:lang w:val="fr-FR"/>
                              </w:rPr>
                            </w:pPr>
                          </w:p>
                          <w:p w14:paraId="559D683E" w14:textId="77777777" w:rsidR="008F2B8A" w:rsidRDefault="008F2B8A" w:rsidP="0048001B">
                            <w:pPr>
                              <w:rPr>
                                <w:rFonts w:cs="Arial"/>
                                <w:lang w:val="fr-FR"/>
                              </w:rPr>
                            </w:pPr>
                          </w:p>
                          <w:p w14:paraId="12B4E8EB" w14:textId="77777777" w:rsidR="008F2B8A" w:rsidRDefault="008F2B8A" w:rsidP="0048001B">
                            <w:pPr>
                              <w:rPr>
                                <w:rFonts w:cs="Arial"/>
                                <w:lang w:val="fr-FR"/>
                              </w:rPr>
                            </w:pPr>
                          </w:p>
                          <w:p w14:paraId="41584368" w14:textId="77777777" w:rsidR="008F2B8A" w:rsidRDefault="008F2B8A" w:rsidP="0048001B">
                            <w:pPr>
                              <w:rPr>
                                <w:rFonts w:cs="Arial"/>
                                <w:lang w:val="fr-FR"/>
                              </w:rPr>
                            </w:pPr>
                          </w:p>
                          <w:p w14:paraId="721EC3EC" w14:textId="77777777" w:rsidR="008F2B8A" w:rsidRDefault="008F2B8A" w:rsidP="0048001B">
                            <w:pPr>
                              <w:rPr>
                                <w:rFonts w:cs="Arial"/>
                                <w:lang w:val="fr-FR"/>
                              </w:rPr>
                            </w:pPr>
                          </w:p>
                          <w:p w14:paraId="214F1817" w14:textId="77777777" w:rsidR="008F2B8A" w:rsidRDefault="008F2B8A" w:rsidP="0048001B">
                            <w:pPr>
                              <w:rPr>
                                <w:rFonts w:cs="Arial"/>
                                <w:lang w:val="fr-FR"/>
                              </w:rPr>
                            </w:pPr>
                          </w:p>
                          <w:p w14:paraId="725BFECC" w14:textId="77777777" w:rsidR="008F2B8A" w:rsidRDefault="008F2B8A" w:rsidP="0048001B">
                            <w:pPr>
                              <w:rPr>
                                <w:rFonts w:cs="Arial"/>
                                <w:lang w:val="fr-FR"/>
                              </w:rPr>
                            </w:pPr>
                          </w:p>
                          <w:p w14:paraId="4E4ACD26" w14:textId="77777777" w:rsidR="008F2B8A" w:rsidRDefault="008F2B8A" w:rsidP="0048001B">
                            <w:pPr>
                              <w:rPr>
                                <w:rFonts w:cs="Arial"/>
                                <w:lang w:val="fr-FR"/>
                              </w:rPr>
                            </w:pPr>
                          </w:p>
                          <w:p w14:paraId="26ACFA28" w14:textId="77777777" w:rsidR="008F2B8A" w:rsidRDefault="008F2B8A" w:rsidP="0048001B">
                            <w:pPr>
                              <w:rPr>
                                <w:rFonts w:cs="Arial"/>
                                <w:lang w:val="fr-FR"/>
                              </w:rPr>
                            </w:pPr>
                          </w:p>
                          <w:p w14:paraId="550591B8" w14:textId="77777777" w:rsidR="008F2B8A" w:rsidRDefault="008F2B8A" w:rsidP="0048001B">
                            <w:pPr>
                              <w:rPr>
                                <w:rFonts w:cs="Arial"/>
                                <w:lang w:val="fr-FR"/>
                              </w:rPr>
                            </w:pPr>
                          </w:p>
                          <w:p w14:paraId="51B41ABB" w14:textId="77777777" w:rsidR="008F2B8A" w:rsidRDefault="008F2B8A" w:rsidP="0048001B">
                            <w:pPr>
                              <w:rPr>
                                <w:rFonts w:cs="Arial"/>
                                <w:lang w:val="fr-FR"/>
                              </w:rPr>
                            </w:pPr>
                          </w:p>
                          <w:p w14:paraId="05725E70" w14:textId="77777777" w:rsidR="008F2B8A" w:rsidRDefault="008F2B8A" w:rsidP="0048001B">
                            <w:pPr>
                              <w:rPr>
                                <w:rFonts w:cs="Arial"/>
                                <w:lang w:val="fr-FR"/>
                              </w:rPr>
                            </w:pPr>
                          </w:p>
                          <w:p w14:paraId="0F9DB4C0" w14:textId="77777777" w:rsidR="008F2B8A" w:rsidRDefault="008F2B8A" w:rsidP="0048001B">
                            <w:pPr>
                              <w:rPr>
                                <w:rFonts w:cs="Arial"/>
                                <w:lang w:val="fr-FR"/>
                              </w:rPr>
                            </w:pPr>
                          </w:p>
                          <w:p w14:paraId="302BD6DC" w14:textId="77777777" w:rsidR="008F2B8A" w:rsidRDefault="008F2B8A" w:rsidP="0048001B">
                            <w:pPr>
                              <w:rPr>
                                <w:rFonts w:cs="Arial"/>
                                <w:lang w:val="fr-FR"/>
                              </w:rPr>
                            </w:pPr>
                          </w:p>
                          <w:p w14:paraId="1CDE76BD" w14:textId="77777777" w:rsidR="008F2B8A" w:rsidRDefault="008F2B8A" w:rsidP="0048001B">
                            <w:pPr>
                              <w:rPr>
                                <w:rFonts w:cs="Arial"/>
                                <w:lang w:val="fr-FR"/>
                              </w:rPr>
                            </w:pPr>
                          </w:p>
                          <w:p w14:paraId="1D7DE8B5" w14:textId="77777777" w:rsidR="008F2B8A" w:rsidRDefault="008F2B8A" w:rsidP="0048001B">
                            <w:pPr>
                              <w:rPr>
                                <w:rFonts w:cs="Arial"/>
                                <w:lang w:val="fr-FR"/>
                              </w:rPr>
                            </w:pPr>
                          </w:p>
                          <w:p w14:paraId="02553C80" w14:textId="77777777" w:rsidR="008F2B8A" w:rsidRDefault="008F2B8A" w:rsidP="0048001B">
                            <w:pPr>
                              <w:rPr>
                                <w:rFonts w:cs="Arial"/>
                                <w:lang w:val="fr-FR"/>
                              </w:rPr>
                            </w:pPr>
                          </w:p>
                          <w:p w14:paraId="1AFEBEB0" w14:textId="77777777" w:rsidR="008F2B8A" w:rsidRDefault="008F2B8A" w:rsidP="0048001B">
                            <w:pPr>
                              <w:rPr>
                                <w:rFonts w:cs="Arial"/>
                                <w:lang w:val="fr-FR"/>
                              </w:rPr>
                            </w:pPr>
                          </w:p>
                          <w:p w14:paraId="39E624A8" w14:textId="77777777" w:rsidR="008F2B8A" w:rsidRDefault="008F2B8A" w:rsidP="0048001B">
                            <w:pPr>
                              <w:rPr>
                                <w:rFonts w:cs="Arial"/>
                                <w:lang w:val="fr-FR"/>
                              </w:rPr>
                            </w:pPr>
                          </w:p>
                          <w:p w14:paraId="4D190CC9" w14:textId="77777777" w:rsidR="008F2B8A" w:rsidRDefault="008F2B8A" w:rsidP="0048001B">
                            <w:pPr>
                              <w:rPr>
                                <w:rFonts w:cs="Arial"/>
                                <w:lang w:val="fr-FR"/>
                              </w:rPr>
                            </w:pPr>
                          </w:p>
                          <w:p w14:paraId="550C46FF" w14:textId="77777777" w:rsidR="008F2B8A" w:rsidRDefault="008F2B8A" w:rsidP="0048001B">
                            <w:pPr>
                              <w:rPr>
                                <w:rFonts w:cs="Arial"/>
                                <w:lang w:val="fr-FR"/>
                              </w:rPr>
                            </w:pPr>
                          </w:p>
                          <w:p w14:paraId="530C8585" w14:textId="77777777" w:rsidR="008F2B8A" w:rsidRDefault="008F2B8A" w:rsidP="0048001B">
                            <w:pPr>
                              <w:rPr>
                                <w:rFonts w:cs="Arial"/>
                                <w:lang w:val="fr-FR"/>
                              </w:rPr>
                            </w:pPr>
                          </w:p>
                          <w:p w14:paraId="226B13D6" w14:textId="77777777" w:rsidR="008F2B8A" w:rsidRDefault="008F2B8A" w:rsidP="0048001B">
                            <w:pPr>
                              <w:rPr>
                                <w:rFonts w:cs="Arial"/>
                                <w:lang w:val="fr-FR"/>
                              </w:rPr>
                            </w:pPr>
                          </w:p>
                          <w:p w14:paraId="00E4CE64" w14:textId="77777777" w:rsidR="008F2B8A" w:rsidRDefault="008F2B8A" w:rsidP="0048001B">
                            <w:pPr>
                              <w:rPr>
                                <w:rFonts w:cs="Arial"/>
                                <w:lang w:val="fr-FR"/>
                              </w:rPr>
                            </w:pPr>
                          </w:p>
                          <w:p w14:paraId="64CE770B" w14:textId="77777777" w:rsidR="008F2B8A" w:rsidRDefault="008F2B8A" w:rsidP="0048001B">
                            <w:pPr>
                              <w:rPr>
                                <w:rFonts w:cs="Arial"/>
                                <w:lang w:val="fr-FR"/>
                              </w:rPr>
                            </w:pPr>
                          </w:p>
                          <w:p w14:paraId="5FB9BAFC" w14:textId="77777777" w:rsidR="008F2B8A" w:rsidRDefault="008F2B8A" w:rsidP="0048001B">
                            <w:pPr>
                              <w:rPr>
                                <w:rFonts w:cs="Arial"/>
                                <w:lang w:val="fr-FR"/>
                              </w:rPr>
                            </w:pPr>
                          </w:p>
                          <w:p w14:paraId="7347409E" w14:textId="77777777" w:rsidR="008F2B8A" w:rsidRDefault="008F2B8A" w:rsidP="0048001B">
                            <w:pPr>
                              <w:rPr>
                                <w:rFonts w:cs="Arial"/>
                                <w:lang w:val="fr-FR"/>
                              </w:rPr>
                            </w:pPr>
                          </w:p>
                          <w:p w14:paraId="0F86DCE5" w14:textId="77777777" w:rsidR="008F2B8A" w:rsidRDefault="008F2B8A" w:rsidP="0048001B">
                            <w:pPr>
                              <w:rPr>
                                <w:rFonts w:cs="Arial"/>
                                <w:lang w:val="fr-FR"/>
                              </w:rPr>
                            </w:pPr>
                          </w:p>
                          <w:p w14:paraId="43D4FB75" w14:textId="77777777" w:rsidR="008F2B8A" w:rsidRDefault="008F2B8A" w:rsidP="0048001B">
                            <w:pPr>
                              <w:rPr>
                                <w:rFonts w:cs="Arial"/>
                                <w:lang w:val="fr-FR"/>
                              </w:rPr>
                            </w:pPr>
                          </w:p>
                          <w:p w14:paraId="5CBF8F2B" w14:textId="77777777" w:rsidR="008F2B8A" w:rsidRDefault="008F2B8A" w:rsidP="0048001B">
                            <w:pPr>
                              <w:rPr>
                                <w:rFonts w:cs="Arial"/>
                                <w:lang w:val="fr-FR"/>
                              </w:rPr>
                            </w:pPr>
                          </w:p>
                          <w:p w14:paraId="3BE45264" w14:textId="77777777" w:rsidR="008F2B8A" w:rsidRDefault="008F2B8A" w:rsidP="0048001B">
                            <w:pPr>
                              <w:rPr>
                                <w:rFonts w:cs="Arial"/>
                                <w:lang w:val="fr-FR"/>
                              </w:rPr>
                            </w:pPr>
                          </w:p>
                          <w:p w14:paraId="4139A423" w14:textId="77777777" w:rsidR="008F2B8A" w:rsidRDefault="008F2B8A" w:rsidP="0048001B">
                            <w:pPr>
                              <w:rPr>
                                <w:rFonts w:cs="Arial"/>
                                <w:lang w:val="fr-FR"/>
                              </w:rPr>
                            </w:pPr>
                          </w:p>
                          <w:p w14:paraId="5B5ABC70" w14:textId="77777777" w:rsidR="008F2B8A" w:rsidRDefault="008F2B8A" w:rsidP="0048001B">
                            <w:pPr>
                              <w:rPr>
                                <w:rFonts w:cs="Arial"/>
                                <w:lang w:val="fr-FR"/>
                              </w:rPr>
                            </w:pPr>
                          </w:p>
                          <w:p w14:paraId="42FBF9D7" w14:textId="77777777" w:rsidR="008F2B8A" w:rsidRDefault="008F2B8A" w:rsidP="0048001B">
                            <w:pPr>
                              <w:rPr>
                                <w:rFonts w:cs="Arial"/>
                                <w:lang w:val="fr-FR"/>
                              </w:rPr>
                            </w:pPr>
                          </w:p>
                          <w:p w14:paraId="57AC8F2F" w14:textId="77777777" w:rsidR="008F2B8A" w:rsidRDefault="008F2B8A" w:rsidP="0048001B">
                            <w:pPr>
                              <w:rPr>
                                <w:rFonts w:cs="Arial"/>
                                <w:lang w:val="fr-FR"/>
                              </w:rPr>
                            </w:pPr>
                          </w:p>
                          <w:p w14:paraId="11FDF55D" w14:textId="77777777" w:rsidR="008F2B8A" w:rsidRDefault="008F2B8A" w:rsidP="0048001B">
                            <w:pPr>
                              <w:rPr>
                                <w:rFonts w:cs="Arial"/>
                                <w:lang w:val="fr-FR"/>
                              </w:rPr>
                            </w:pPr>
                          </w:p>
                          <w:p w14:paraId="56BAAADB" w14:textId="77777777" w:rsidR="008F2B8A" w:rsidRDefault="008F2B8A" w:rsidP="0048001B">
                            <w:pPr>
                              <w:rPr>
                                <w:rFonts w:cs="Arial"/>
                                <w:lang w:val="fr-FR"/>
                              </w:rPr>
                            </w:pPr>
                          </w:p>
                          <w:p w14:paraId="523964A1" w14:textId="77777777" w:rsidR="008F2B8A" w:rsidRDefault="008F2B8A" w:rsidP="0048001B">
                            <w:pPr>
                              <w:rPr>
                                <w:rFonts w:cs="Arial"/>
                                <w:lang w:val="fr-FR"/>
                              </w:rPr>
                            </w:pPr>
                          </w:p>
                          <w:p w14:paraId="7ED662DB" w14:textId="77777777" w:rsidR="008F2B8A" w:rsidRDefault="008F2B8A" w:rsidP="0048001B">
                            <w:pPr>
                              <w:rPr>
                                <w:rFonts w:cs="Arial"/>
                                <w:lang w:val="fr-FR"/>
                              </w:rPr>
                            </w:pPr>
                          </w:p>
                          <w:p w14:paraId="019B5AC2" w14:textId="77777777" w:rsidR="008F2B8A" w:rsidRDefault="008F2B8A" w:rsidP="0048001B">
                            <w:pPr>
                              <w:rPr>
                                <w:rFonts w:cs="Arial"/>
                                <w:lang w:val="fr-FR"/>
                              </w:rPr>
                            </w:pPr>
                          </w:p>
                          <w:p w14:paraId="3FF566DE" w14:textId="77777777" w:rsidR="008F2B8A" w:rsidRDefault="008F2B8A" w:rsidP="0048001B">
                            <w:pPr>
                              <w:rPr>
                                <w:rFonts w:cs="Arial"/>
                                <w:lang w:val="fr-FR"/>
                              </w:rPr>
                            </w:pPr>
                          </w:p>
                          <w:p w14:paraId="44783ACD" w14:textId="77777777" w:rsidR="008F2B8A" w:rsidRDefault="008F2B8A" w:rsidP="0048001B">
                            <w:pPr>
                              <w:rPr>
                                <w:rFonts w:cs="Arial"/>
                                <w:lang w:val="fr-FR"/>
                              </w:rPr>
                            </w:pPr>
                          </w:p>
                          <w:p w14:paraId="53749BD8" w14:textId="77777777" w:rsidR="008F2B8A" w:rsidRDefault="008F2B8A" w:rsidP="0048001B">
                            <w:pPr>
                              <w:rPr>
                                <w:rFonts w:cs="Arial"/>
                                <w:lang w:val="fr-FR"/>
                              </w:rPr>
                            </w:pPr>
                          </w:p>
                          <w:p w14:paraId="3B8B9159" w14:textId="77777777" w:rsidR="008F2B8A" w:rsidRDefault="008F2B8A" w:rsidP="0048001B">
                            <w:pPr>
                              <w:rPr>
                                <w:rFonts w:cs="Arial"/>
                                <w:lang w:val="fr-FR"/>
                              </w:rPr>
                            </w:pPr>
                          </w:p>
                          <w:p w14:paraId="7453E20A" w14:textId="77777777" w:rsidR="008F2B8A" w:rsidRDefault="008F2B8A" w:rsidP="0048001B">
                            <w:pPr>
                              <w:rPr>
                                <w:rFonts w:cs="Arial"/>
                                <w:lang w:val="fr-FR"/>
                              </w:rPr>
                            </w:pPr>
                          </w:p>
                          <w:p w14:paraId="51138A40" w14:textId="77777777" w:rsidR="008F2B8A" w:rsidRDefault="008F2B8A" w:rsidP="0048001B">
                            <w:pPr>
                              <w:rPr>
                                <w:rFonts w:cs="Arial"/>
                                <w:lang w:val="fr-FR"/>
                              </w:rPr>
                            </w:pPr>
                          </w:p>
                          <w:p w14:paraId="75AB9363" w14:textId="77777777" w:rsidR="008F2B8A" w:rsidRDefault="008F2B8A" w:rsidP="0048001B">
                            <w:pPr>
                              <w:rPr>
                                <w:rFonts w:cs="Arial"/>
                                <w:lang w:val="fr-FR"/>
                              </w:rPr>
                            </w:pPr>
                          </w:p>
                          <w:p w14:paraId="52422A82" w14:textId="77777777" w:rsidR="008F2B8A" w:rsidRDefault="008F2B8A" w:rsidP="0048001B">
                            <w:pPr>
                              <w:rPr>
                                <w:rFonts w:cs="Arial"/>
                                <w:lang w:val="fr-FR"/>
                              </w:rPr>
                            </w:pPr>
                          </w:p>
                          <w:p w14:paraId="4F65ACA5" w14:textId="77777777" w:rsidR="008F2B8A" w:rsidRDefault="008F2B8A" w:rsidP="0048001B">
                            <w:pPr>
                              <w:rPr>
                                <w:rFonts w:cs="Arial"/>
                                <w:lang w:val="fr-FR"/>
                              </w:rPr>
                            </w:pPr>
                          </w:p>
                          <w:p w14:paraId="0A9D139B" w14:textId="77777777" w:rsidR="008F2B8A" w:rsidRDefault="008F2B8A" w:rsidP="0048001B">
                            <w:pPr>
                              <w:rPr>
                                <w:rFonts w:cs="Arial"/>
                                <w:lang w:val="fr-FR"/>
                              </w:rPr>
                            </w:pPr>
                          </w:p>
                          <w:p w14:paraId="4705D6BB" w14:textId="77777777" w:rsidR="008F2B8A" w:rsidRDefault="008F2B8A" w:rsidP="0048001B">
                            <w:pPr>
                              <w:rPr>
                                <w:rFonts w:cs="Arial"/>
                                <w:lang w:val="fr-FR"/>
                              </w:rPr>
                            </w:pPr>
                          </w:p>
                          <w:p w14:paraId="460BB154" w14:textId="77777777" w:rsidR="008F2B8A" w:rsidRDefault="008F2B8A" w:rsidP="0048001B">
                            <w:pPr>
                              <w:rPr>
                                <w:rFonts w:cs="Arial"/>
                                <w:lang w:val="fr-FR"/>
                              </w:rPr>
                            </w:pPr>
                          </w:p>
                          <w:p w14:paraId="499EC4D9" w14:textId="77777777" w:rsidR="008F2B8A" w:rsidRDefault="008F2B8A" w:rsidP="0048001B">
                            <w:pPr>
                              <w:rPr>
                                <w:rFonts w:cs="Arial"/>
                                <w:lang w:val="fr-FR"/>
                              </w:rPr>
                            </w:pPr>
                          </w:p>
                          <w:p w14:paraId="6AF290CC" w14:textId="77777777" w:rsidR="008F2B8A" w:rsidRDefault="008F2B8A" w:rsidP="0048001B">
                            <w:pPr>
                              <w:rPr>
                                <w:rFonts w:cs="Arial"/>
                                <w:lang w:val="fr-FR"/>
                              </w:rPr>
                            </w:pPr>
                          </w:p>
                          <w:p w14:paraId="76A9C563" w14:textId="77777777" w:rsidR="008F2B8A" w:rsidRDefault="008F2B8A" w:rsidP="0048001B">
                            <w:pPr>
                              <w:rPr>
                                <w:rFonts w:cs="Arial"/>
                                <w:lang w:val="fr-FR"/>
                              </w:rPr>
                            </w:pPr>
                          </w:p>
                          <w:p w14:paraId="6A065ABA" w14:textId="77777777" w:rsidR="008F2B8A" w:rsidRDefault="008F2B8A" w:rsidP="0048001B">
                            <w:pPr>
                              <w:rPr>
                                <w:rFonts w:cs="Arial"/>
                                <w:lang w:val="fr-FR"/>
                              </w:rPr>
                            </w:pPr>
                          </w:p>
                          <w:p w14:paraId="10D383D7" w14:textId="77777777" w:rsidR="008F2B8A" w:rsidRDefault="008F2B8A" w:rsidP="0048001B">
                            <w:pPr>
                              <w:rPr>
                                <w:rFonts w:cs="Arial"/>
                                <w:lang w:val="fr-FR"/>
                              </w:rPr>
                            </w:pPr>
                          </w:p>
                          <w:p w14:paraId="1D7582A9" w14:textId="77777777" w:rsidR="008F2B8A" w:rsidRDefault="008F2B8A" w:rsidP="0048001B">
                            <w:pPr>
                              <w:rPr>
                                <w:rFonts w:cs="Arial"/>
                                <w:lang w:val="fr-FR"/>
                              </w:rPr>
                            </w:pPr>
                          </w:p>
                          <w:p w14:paraId="40223FAC" w14:textId="77777777" w:rsidR="008F2B8A" w:rsidRDefault="008F2B8A" w:rsidP="0048001B">
                            <w:pPr>
                              <w:rPr>
                                <w:rFonts w:cs="Arial"/>
                                <w:lang w:val="fr-FR"/>
                              </w:rPr>
                            </w:pPr>
                          </w:p>
                          <w:p w14:paraId="7CF17EC0" w14:textId="77777777" w:rsidR="008F2B8A" w:rsidRDefault="008F2B8A" w:rsidP="0048001B">
                            <w:pPr>
                              <w:rPr>
                                <w:rFonts w:cs="Arial"/>
                                <w:lang w:val="fr-FR"/>
                              </w:rPr>
                            </w:pPr>
                          </w:p>
                          <w:p w14:paraId="579880B6" w14:textId="77777777" w:rsidR="008F2B8A" w:rsidRDefault="008F2B8A" w:rsidP="0048001B">
                            <w:pPr>
                              <w:rPr>
                                <w:rFonts w:cs="Arial"/>
                                <w:lang w:val="fr-FR"/>
                              </w:rPr>
                            </w:pPr>
                          </w:p>
                          <w:p w14:paraId="108EB4CA" w14:textId="77777777" w:rsidR="008F2B8A" w:rsidRDefault="008F2B8A" w:rsidP="0048001B">
                            <w:pPr>
                              <w:rPr>
                                <w:rFonts w:cs="Arial"/>
                                <w:lang w:val="fr-FR"/>
                              </w:rPr>
                            </w:pPr>
                          </w:p>
                          <w:p w14:paraId="4DBA67B9" w14:textId="77777777" w:rsidR="008F2B8A" w:rsidRDefault="008F2B8A" w:rsidP="0048001B">
                            <w:pPr>
                              <w:rPr>
                                <w:rFonts w:cs="Arial"/>
                                <w:lang w:val="fr-FR"/>
                              </w:rPr>
                            </w:pPr>
                          </w:p>
                          <w:p w14:paraId="032A02D8" w14:textId="77777777" w:rsidR="008F2B8A" w:rsidRDefault="008F2B8A" w:rsidP="0048001B">
                            <w:pPr>
                              <w:rPr>
                                <w:rFonts w:cs="Arial"/>
                                <w:lang w:val="fr-FR"/>
                              </w:rPr>
                            </w:pPr>
                          </w:p>
                          <w:p w14:paraId="7DBBDBC0" w14:textId="77777777" w:rsidR="008F2B8A" w:rsidRDefault="008F2B8A" w:rsidP="0048001B">
                            <w:pPr>
                              <w:rPr>
                                <w:rFonts w:cs="Arial"/>
                                <w:lang w:val="fr-FR"/>
                              </w:rPr>
                            </w:pPr>
                          </w:p>
                          <w:p w14:paraId="2AEA594D" w14:textId="77777777" w:rsidR="008F2B8A" w:rsidRDefault="008F2B8A" w:rsidP="0048001B">
                            <w:pPr>
                              <w:rPr>
                                <w:rFonts w:cs="Arial"/>
                                <w:lang w:val="fr-FR"/>
                              </w:rPr>
                            </w:pPr>
                          </w:p>
                          <w:p w14:paraId="7B70B5D0" w14:textId="77777777" w:rsidR="008F2B8A" w:rsidRDefault="008F2B8A" w:rsidP="0048001B">
                            <w:pPr>
                              <w:rPr>
                                <w:rFonts w:cs="Arial"/>
                                <w:lang w:val="fr-FR"/>
                              </w:rPr>
                            </w:pPr>
                          </w:p>
                          <w:p w14:paraId="2DFBDA69" w14:textId="77777777" w:rsidR="008F2B8A" w:rsidRDefault="008F2B8A" w:rsidP="0048001B">
                            <w:pPr>
                              <w:rPr>
                                <w:rFonts w:cs="Arial"/>
                                <w:lang w:val="fr-FR"/>
                              </w:rPr>
                            </w:pPr>
                          </w:p>
                          <w:p w14:paraId="31F6ACB6" w14:textId="77777777" w:rsidR="008F2B8A" w:rsidRDefault="008F2B8A" w:rsidP="0048001B">
                            <w:pPr>
                              <w:rPr>
                                <w:rFonts w:cs="Arial"/>
                                <w:lang w:val="fr-FR"/>
                              </w:rPr>
                            </w:pPr>
                          </w:p>
                          <w:p w14:paraId="5F4C8F4B" w14:textId="77777777" w:rsidR="008F2B8A" w:rsidRDefault="008F2B8A" w:rsidP="0048001B">
                            <w:pPr>
                              <w:rPr>
                                <w:rFonts w:cs="Arial"/>
                                <w:lang w:val="fr-FR"/>
                              </w:rPr>
                            </w:pPr>
                          </w:p>
                          <w:p w14:paraId="17220D89" w14:textId="77777777" w:rsidR="008F2B8A" w:rsidRDefault="008F2B8A" w:rsidP="0048001B">
                            <w:pPr>
                              <w:rPr>
                                <w:rFonts w:cs="Arial"/>
                                <w:lang w:val="fr-FR"/>
                              </w:rPr>
                            </w:pPr>
                          </w:p>
                          <w:p w14:paraId="106DF9B8" w14:textId="77777777" w:rsidR="008F2B8A" w:rsidRDefault="008F2B8A" w:rsidP="0048001B">
                            <w:pPr>
                              <w:rPr>
                                <w:rFonts w:cs="Arial"/>
                                <w:lang w:val="fr-FR"/>
                              </w:rPr>
                            </w:pPr>
                          </w:p>
                          <w:p w14:paraId="6611BD1E" w14:textId="77777777" w:rsidR="008F2B8A" w:rsidRDefault="008F2B8A" w:rsidP="0048001B">
                            <w:pPr>
                              <w:rPr>
                                <w:rFonts w:cs="Arial"/>
                                <w:lang w:val="fr-FR"/>
                              </w:rPr>
                            </w:pPr>
                          </w:p>
                          <w:p w14:paraId="5191075B" w14:textId="77777777" w:rsidR="008F2B8A" w:rsidRDefault="008F2B8A" w:rsidP="0048001B">
                            <w:pPr>
                              <w:rPr>
                                <w:rFonts w:cs="Arial"/>
                                <w:lang w:val="fr-FR"/>
                              </w:rPr>
                            </w:pPr>
                          </w:p>
                          <w:p w14:paraId="43D417A2" w14:textId="77777777" w:rsidR="008F2B8A" w:rsidRDefault="008F2B8A" w:rsidP="0048001B">
                            <w:pPr>
                              <w:rPr>
                                <w:rFonts w:cs="Arial"/>
                                <w:lang w:val="fr-FR"/>
                              </w:rPr>
                            </w:pPr>
                          </w:p>
                          <w:p w14:paraId="3A9B7912" w14:textId="77777777" w:rsidR="008F2B8A" w:rsidRDefault="008F2B8A" w:rsidP="0048001B">
                            <w:pPr>
                              <w:rPr>
                                <w:rFonts w:cs="Arial"/>
                                <w:lang w:val="fr-FR"/>
                              </w:rPr>
                            </w:pPr>
                          </w:p>
                          <w:p w14:paraId="79806B7F" w14:textId="77777777" w:rsidR="008F2B8A" w:rsidRDefault="008F2B8A" w:rsidP="0048001B">
                            <w:pPr>
                              <w:rPr>
                                <w:rFonts w:cs="Arial"/>
                                <w:lang w:val="fr-FR"/>
                              </w:rPr>
                            </w:pPr>
                          </w:p>
                          <w:p w14:paraId="4EA8DDAC" w14:textId="77777777" w:rsidR="008F2B8A" w:rsidRDefault="008F2B8A" w:rsidP="0048001B">
                            <w:pPr>
                              <w:rPr>
                                <w:rFonts w:cs="Arial"/>
                                <w:lang w:val="fr-FR"/>
                              </w:rPr>
                            </w:pPr>
                          </w:p>
                          <w:p w14:paraId="3F4CF71C" w14:textId="77777777" w:rsidR="008F2B8A" w:rsidRDefault="008F2B8A" w:rsidP="0048001B">
                            <w:pPr>
                              <w:rPr>
                                <w:rFonts w:cs="Arial"/>
                                <w:lang w:val="fr-FR"/>
                              </w:rPr>
                            </w:pPr>
                          </w:p>
                          <w:p w14:paraId="06B0CF08" w14:textId="77777777" w:rsidR="008F2B8A" w:rsidRDefault="008F2B8A" w:rsidP="0048001B">
                            <w:pPr>
                              <w:rPr>
                                <w:rFonts w:cs="Arial"/>
                                <w:lang w:val="fr-FR"/>
                              </w:rPr>
                            </w:pPr>
                          </w:p>
                          <w:p w14:paraId="480321EC" w14:textId="77777777" w:rsidR="008F2B8A" w:rsidRDefault="008F2B8A" w:rsidP="0048001B">
                            <w:pPr>
                              <w:rPr>
                                <w:rFonts w:cs="Arial"/>
                                <w:lang w:val="fr-FR"/>
                              </w:rPr>
                            </w:pPr>
                          </w:p>
                          <w:p w14:paraId="3B394788" w14:textId="77777777" w:rsidR="008F2B8A" w:rsidRDefault="008F2B8A" w:rsidP="0048001B">
                            <w:pPr>
                              <w:rPr>
                                <w:rFonts w:cs="Arial"/>
                                <w:lang w:val="fr-FR"/>
                              </w:rPr>
                            </w:pPr>
                          </w:p>
                          <w:p w14:paraId="1F79FC5B" w14:textId="77777777" w:rsidR="008F2B8A" w:rsidRDefault="008F2B8A" w:rsidP="0048001B">
                            <w:pPr>
                              <w:rPr>
                                <w:rFonts w:cs="Arial"/>
                                <w:lang w:val="fr-FR"/>
                              </w:rPr>
                            </w:pPr>
                          </w:p>
                          <w:p w14:paraId="25D301A2" w14:textId="77777777" w:rsidR="008F2B8A" w:rsidRDefault="008F2B8A" w:rsidP="0048001B">
                            <w:pPr>
                              <w:rPr>
                                <w:rFonts w:cs="Arial"/>
                                <w:lang w:val="fr-FR"/>
                              </w:rPr>
                            </w:pPr>
                          </w:p>
                          <w:p w14:paraId="2AF25DC6" w14:textId="77777777" w:rsidR="008F2B8A" w:rsidRDefault="008F2B8A" w:rsidP="0048001B">
                            <w:pPr>
                              <w:rPr>
                                <w:rFonts w:cs="Arial"/>
                                <w:lang w:val="fr-FR"/>
                              </w:rPr>
                            </w:pPr>
                          </w:p>
                          <w:p w14:paraId="2F043811" w14:textId="77777777" w:rsidR="008F2B8A" w:rsidRDefault="008F2B8A" w:rsidP="0048001B">
                            <w:pPr>
                              <w:rPr>
                                <w:rFonts w:cs="Arial"/>
                                <w:lang w:val="fr-FR"/>
                              </w:rPr>
                            </w:pPr>
                          </w:p>
                          <w:p w14:paraId="4FE7B46C" w14:textId="77777777" w:rsidR="008F2B8A" w:rsidRDefault="008F2B8A" w:rsidP="0048001B">
                            <w:pPr>
                              <w:rPr>
                                <w:rFonts w:cs="Arial"/>
                                <w:lang w:val="fr-FR"/>
                              </w:rPr>
                            </w:pPr>
                          </w:p>
                          <w:p w14:paraId="070181AF" w14:textId="77777777" w:rsidR="008F2B8A" w:rsidRDefault="008F2B8A" w:rsidP="0048001B">
                            <w:pPr>
                              <w:rPr>
                                <w:rFonts w:cs="Arial"/>
                                <w:lang w:val="fr-FR"/>
                              </w:rPr>
                            </w:pPr>
                          </w:p>
                          <w:p w14:paraId="5FD8C002" w14:textId="77777777" w:rsidR="008F2B8A" w:rsidRDefault="008F2B8A" w:rsidP="0048001B">
                            <w:pPr>
                              <w:rPr>
                                <w:rFonts w:cs="Arial"/>
                                <w:lang w:val="fr-FR"/>
                              </w:rPr>
                            </w:pPr>
                          </w:p>
                          <w:p w14:paraId="194AF7BA" w14:textId="77777777" w:rsidR="008F2B8A" w:rsidRDefault="008F2B8A" w:rsidP="0048001B">
                            <w:pPr>
                              <w:rPr>
                                <w:rFonts w:cs="Arial"/>
                                <w:lang w:val="fr-FR"/>
                              </w:rPr>
                            </w:pPr>
                          </w:p>
                          <w:p w14:paraId="6C0E5CBB" w14:textId="77777777" w:rsidR="008F2B8A" w:rsidRDefault="008F2B8A" w:rsidP="0048001B">
                            <w:pPr>
                              <w:rPr>
                                <w:rFonts w:cs="Arial"/>
                                <w:lang w:val="fr-FR"/>
                              </w:rPr>
                            </w:pPr>
                          </w:p>
                          <w:p w14:paraId="7E085AAE" w14:textId="77777777" w:rsidR="008F2B8A" w:rsidRDefault="008F2B8A" w:rsidP="0048001B">
                            <w:pPr>
                              <w:rPr>
                                <w:rFonts w:cs="Arial"/>
                                <w:lang w:val="fr-FR"/>
                              </w:rPr>
                            </w:pPr>
                          </w:p>
                          <w:p w14:paraId="218BC305" w14:textId="77777777" w:rsidR="008F2B8A" w:rsidRDefault="008F2B8A" w:rsidP="0048001B">
                            <w:pPr>
                              <w:rPr>
                                <w:rFonts w:cs="Arial"/>
                                <w:lang w:val="fr-FR"/>
                              </w:rPr>
                            </w:pPr>
                          </w:p>
                          <w:p w14:paraId="09C54966" w14:textId="77777777" w:rsidR="008F2B8A" w:rsidRDefault="008F2B8A" w:rsidP="0048001B">
                            <w:pPr>
                              <w:rPr>
                                <w:rFonts w:cs="Arial"/>
                                <w:lang w:val="fr-FR"/>
                              </w:rPr>
                            </w:pPr>
                          </w:p>
                          <w:p w14:paraId="709D7278" w14:textId="77777777" w:rsidR="008F2B8A" w:rsidRDefault="008F2B8A" w:rsidP="0048001B">
                            <w:pPr>
                              <w:rPr>
                                <w:rFonts w:cs="Arial"/>
                                <w:lang w:val="fr-FR"/>
                              </w:rPr>
                            </w:pPr>
                          </w:p>
                          <w:p w14:paraId="633D4A12" w14:textId="77777777" w:rsidR="008F2B8A" w:rsidRDefault="008F2B8A" w:rsidP="0048001B">
                            <w:pPr>
                              <w:rPr>
                                <w:rFonts w:cs="Arial"/>
                                <w:lang w:val="fr-FR"/>
                              </w:rPr>
                            </w:pPr>
                          </w:p>
                          <w:p w14:paraId="414F84B5" w14:textId="77777777" w:rsidR="008F2B8A" w:rsidRDefault="008F2B8A" w:rsidP="0048001B">
                            <w:pPr>
                              <w:rPr>
                                <w:rFonts w:cs="Arial"/>
                                <w:lang w:val="fr-FR"/>
                              </w:rPr>
                            </w:pPr>
                          </w:p>
                          <w:p w14:paraId="22A2EA60" w14:textId="77777777" w:rsidR="008F2B8A" w:rsidRDefault="008F2B8A" w:rsidP="0048001B">
                            <w:pPr>
                              <w:rPr>
                                <w:rFonts w:cs="Arial"/>
                                <w:lang w:val="fr-FR"/>
                              </w:rPr>
                            </w:pPr>
                          </w:p>
                          <w:p w14:paraId="5F061773" w14:textId="77777777" w:rsidR="008F2B8A" w:rsidRDefault="008F2B8A" w:rsidP="0048001B">
                            <w:pPr>
                              <w:rPr>
                                <w:rFonts w:cs="Arial"/>
                                <w:lang w:val="fr-FR"/>
                              </w:rPr>
                            </w:pPr>
                          </w:p>
                          <w:p w14:paraId="07BE87EC" w14:textId="77777777" w:rsidR="008F2B8A" w:rsidRDefault="008F2B8A" w:rsidP="0048001B">
                            <w:pPr>
                              <w:rPr>
                                <w:rFonts w:cs="Arial"/>
                                <w:lang w:val="fr-FR"/>
                              </w:rPr>
                            </w:pPr>
                          </w:p>
                          <w:p w14:paraId="337126DA" w14:textId="77777777" w:rsidR="008F2B8A" w:rsidRDefault="008F2B8A" w:rsidP="0048001B">
                            <w:pPr>
                              <w:rPr>
                                <w:rFonts w:cs="Arial"/>
                                <w:lang w:val="fr-FR"/>
                              </w:rPr>
                            </w:pPr>
                          </w:p>
                          <w:p w14:paraId="16EC42ED" w14:textId="77777777" w:rsidR="008F2B8A" w:rsidRDefault="008F2B8A" w:rsidP="0048001B">
                            <w:pPr>
                              <w:rPr>
                                <w:rFonts w:cs="Arial"/>
                                <w:lang w:val="fr-FR"/>
                              </w:rPr>
                            </w:pPr>
                          </w:p>
                          <w:p w14:paraId="00D04DC0" w14:textId="77777777" w:rsidR="008F2B8A" w:rsidRDefault="008F2B8A" w:rsidP="0048001B">
                            <w:pPr>
                              <w:rPr>
                                <w:rFonts w:cs="Arial"/>
                                <w:lang w:val="fr-FR"/>
                              </w:rPr>
                            </w:pPr>
                          </w:p>
                          <w:p w14:paraId="52437572" w14:textId="77777777" w:rsidR="008F2B8A" w:rsidRDefault="008F2B8A" w:rsidP="0048001B">
                            <w:pPr>
                              <w:rPr>
                                <w:rFonts w:cs="Arial"/>
                                <w:lang w:val="fr-FR"/>
                              </w:rPr>
                            </w:pPr>
                          </w:p>
                          <w:p w14:paraId="00FD8730" w14:textId="77777777" w:rsidR="008F2B8A" w:rsidRDefault="008F2B8A" w:rsidP="0048001B">
                            <w:pPr>
                              <w:rPr>
                                <w:rFonts w:cs="Arial"/>
                                <w:lang w:val="fr-FR"/>
                              </w:rPr>
                            </w:pPr>
                          </w:p>
                          <w:p w14:paraId="1937E32E" w14:textId="77777777" w:rsidR="008F2B8A" w:rsidRDefault="008F2B8A" w:rsidP="0048001B">
                            <w:pPr>
                              <w:rPr>
                                <w:rFonts w:cs="Arial"/>
                                <w:lang w:val="fr-FR"/>
                              </w:rPr>
                            </w:pPr>
                          </w:p>
                          <w:p w14:paraId="10130BAB" w14:textId="77777777" w:rsidR="008F2B8A" w:rsidRDefault="008F2B8A" w:rsidP="0048001B">
                            <w:pPr>
                              <w:rPr>
                                <w:rFonts w:cs="Arial"/>
                                <w:lang w:val="fr-FR"/>
                              </w:rPr>
                            </w:pPr>
                          </w:p>
                          <w:p w14:paraId="45B367B0" w14:textId="77777777" w:rsidR="008F2B8A" w:rsidRDefault="008F2B8A" w:rsidP="0048001B">
                            <w:pPr>
                              <w:rPr>
                                <w:rFonts w:cs="Arial"/>
                                <w:lang w:val="fr-FR"/>
                              </w:rPr>
                            </w:pPr>
                          </w:p>
                          <w:p w14:paraId="0E9DB4DA" w14:textId="77777777" w:rsidR="008F2B8A" w:rsidRDefault="008F2B8A" w:rsidP="0048001B">
                            <w:pPr>
                              <w:rPr>
                                <w:rFonts w:cs="Arial"/>
                                <w:lang w:val="fr-FR"/>
                              </w:rPr>
                            </w:pPr>
                          </w:p>
                          <w:p w14:paraId="532FCC30" w14:textId="77777777" w:rsidR="008F2B8A" w:rsidRDefault="008F2B8A" w:rsidP="0048001B">
                            <w:pPr>
                              <w:rPr>
                                <w:rFonts w:cs="Arial"/>
                                <w:lang w:val="fr-FR"/>
                              </w:rPr>
                            </w:pPr>
                          </w:p>
                          <w:p w14:paraId="6BB921BB" w14:textId="77777777" w:rsidR="008F2B8A" w:rsidRDefault="008F2B8A" w:rsidP="0048001B">
                            <w:pPr>
                              <w:rPr>
                                <w:rFonts w:cs="Arial"/>
                                <w:lang w:val="fr-FR"/>
                              </w:rPr>
                            </w:pPr>
                          </w:p>
                          <w:p w14:paraId="384FEA09" w14:textId="77777777" w:rsidR="008F2B8A" w:rsidRDefault="008F2B8A" w:rsidP="0048001B">
                            <w:pPr>
                              <w:rPr>
                                <w:rFonts w:cs="Arial"/>
                                <w:lang w:val="fr-FR"/>
                              </w:rPr>
                            </w:pPr>
                          </w:p>
                          <w:p w14:paraId="6CD232B5" w14:textId="77777777" w:rsidR="008F2B8A" w:rsidRDefault="008F2B8A" w:rsidP="0048001B">
                            <w:pPr>
                              <w:rPr>
                                <w:rFonts w:cs="Arial"/>
                                <w:lang w:val="fr-FR"/>
                              </w:rPr>
                            </w:pPr>
                          </w:p>
                          <w:p w14:paraId="56F048FB" w14:textId="77777777" w:rsidR="008F2B8A" w:rsidRDefault="008F2B8A" w:rsidP="0048001B">
                            <w:pPr>
                              <w:rPr>
                                <w:rFonts w:cs="Arial"/>
                                <w:lang w:val="fr-FR"/>
                              </w:rPr>
                            </w:pPr>
                          </w:p>
                          <w:p w14:paraId="5B2CAF81" w14:textId="77777777" w:rsidR="008F2B8A" w:rsidRDefault="008F2B8A" w:rsidP="0048001B">
                            <w:pPr>
                              <w:rPr>
                                <w:rFonts w:cs="Arial"/>
                                <w:lang w:val="fr-FR"/>
                              </w:rPr>
                            </w:pPr>
                          </w:p>
                          <w:p w14:paraId="5C55DE66" w14:textId="77777777" w:rsidR="008F2B8A" w:rsidRDefault="008F2B8A" w:rsidP="0048001B">
                            <w:pPr>
                              <w:rPr>
                                <w:rFonts w:cs="Arial"/>
                                <w:lang w:val="fr-FR"/>
                              </w:rPr>
                            </w:pPr>
                          </w:p>
                          <w:p w14:paraId="6541D687" w14:textId="77777777" w:rsidR="008F2B8A" w:rsidRDefault="008F2B8A" w:rsidP="0048001B">
                            <w:pPr>
                              <w:rPr>
                                <w:rFonts w:cs="Arial"/>
                                <w:lang w:val="fr-FR"/>
                              </w:rPr>
                            </w:pPr>
                          </w:p>
                          <w:p w14:paraId="29CFF354" w14:textId="77777777" w:rsidR="008F2B8A" w:rsidRDefault="008F2B8A" w:rsidP="0048001B">
                            <w:pPr>
                              <w:rPr>
                                <w:rFonts w:cs="Arial"/>
                                <w:lang w:val="fr-FR"/>
                              </w:rPr>
                            </w:pPr>
                          </w:p>
                          <w:p w14:paraId="29B6A1C7" w14:textId="77777777" w:rsidR="008F2B8A" w:rsidRDefault="008F2B8A" w:rsidP="0048001B">
                            <w:pPr>
                              <w:rPr>
                                <w:rFonts w:cs="Arial"/>
                                <w:lang w:val="fr-FR"/>
                              </w:rPr>
                            </w:pPr>
                          </w:p>
                          <w:p w14:paraId="5E6914FA" w14:textId="77777777" w:rsidR="008F2B8A" w:rsidRDefault="008F2B8A" w:rsidP="0048001B">
                            <w:pPr>
                              <w:rPr>
                                <w:rFonts w:cs="Arial"/>
                                <w:lang w:val="fr-FR"/>
                              </w:rPr>
                            </w:pPr>
                          </w:p>
                          <w:p w14:paraId="005691D1" w14:textId="77777777" w:rsidR="008F2B8A" w:rsidRDefault="008F2B8A" w:rsidP="0048001B">
                            <w:pPr>
                              <w:rPr>
                                <w:rFonts w:cs="Arial"/>
                                <w:lang w:val="fr-FR"/>
                              </w:rPr>
                            </w:pPr>
                          </w:p>
                          <w:p w14:paraId="1424ADFC" w14:textId="77777777" w:rsidR="008F2B8A" w:rsidRDefault="008F2B8A" w:rsidP="0048001B">
                            <w:pPr>
                              <w:rPr>
                                <w:rFonts w:cs="Arial"/>
                                <w:lang w:val="fr-FR"/>
                              </w:rPr>
                            </w:pPr>
                          </w:p>
                          <w:p w14:paraId="5E3352B8" w14:textId="77777777" w:rsidR="008F2B8A" w:rsidRDefault="008F2B8A" w:rsidP="0048001B">
                            <w:pPr>
                              <w:rPr>
                                <w:rFonts w:cs="Arial"/>
                                <w:lang w:val="fr-FR"/>
                              </w:rPr>
                            </w:pPr>
                          </w:p>
                          <w:p w14:paraId="71F95190" w14:textId="77777777" w:rsidR="008F2B8A" w:rsidRDefault="008F2B8A" w:rsidP="0048001B">
                            <w:pPr>
                              <w:rPr>
                                <w:rFonts w:cs="Arial"/>
                                <w:lang w:val="fr-FR"/>
                              </w:rPr>
                            </w:pPr>
                          </w:p>
                          <w:p w14:paraId="04BAE2E0" w14:textId="77777777" w:rsidR="008F2B8A" w:rsidRDefault="008F2B8A" w:rsidP="0048001B">
                            <w:pPr>
                              <w:rPr>
                                <w:rFonts w:cs="Arial"/>
                                <w:lang w:val="fr-FR"/>
                              </w:rPr>
                            </w:pPr>
                          </w:p>
                          <w:p w14:paraId="109E4BAC" w14:textId="77777777" w:rsidR="008F2B8A" w:rsidRDefault="008F2B8A" w:rsidP="0048001B">
                            <w:pPr>
                              <w:rPr>
                                <w:rFonts w:cs="Arial"/>
                                <w:lang w:val="fr-FR"/>
                              </w:rPr>
                            </w:pPr>
                          </w:p>
                          <w:p w14:paraId="23C9C3FA" w14:textId="77777777" w:rsidR="008F2B8A" w:rsidRDefault="008F2B8A" w:rsidP="0048001B">
                            <w:pPr>
                              <w:rPr>
                                <w:rFonts w:cs="Arial"/>
                                <w:lang w:val="fr-FR"/>
                              </w:rPr>
                            </w:pPr>
                          </w:p>
                          <w:p w14:paraId="0E701408" w14:textId="77777777" w:rsidR="008F2B8A" w:rsidRDefault="008F2B8A" w:rsidP="0048001B">
                            <w:pPr>
                              <w:rPr>
                                <w:rFonts w:cs="Arial"/>
                                <w:lang w:val="fr-FR"/>
                              </w:rPr>
                            </w:pPr>
                          </w:p>
                          <w:p w14:paraId="7CBD31F2" w14:textId="77777777" w:rsidR="008F2B8A" w:rsidRDefault="008F2B8A" w:rsidP="0048001B">
                            <w:pPr>
                              <w:rPr>
                                <w:rFonts w:cs="Arial"/>
                                <w:lang w:val="fr-FR"/>
                              </w:rPr>
                            </w:pPr>
                          </w:p>
                          <w:p w14:paraId="01321637" w14:textId="77777777" w:rsidR="008F2B8A" w:rsidRDefault="008F2B8A" w:rsidP="0048001B">
                            <w:pPr>
                              <w:rPr>
                                <w:rFonts w:cs="Arial"/>
                                <w:lang w:val="fr-FR"/>
                              </w:rPr>
                            </w:pPr>
                          </w:p>
                          <w:p w14:paraId="798AF4D9" w14:textId="77777777" w:rsidR="008F2B8A" w:rsidRDefault="008F2B8A" w:rsidP="0048001B">
                            <w:pPr>
                              <w:rPr>
                                <w:rFonts w:cs="Arial"/>
                                <w:lang w:val="fr-FR"/>
                              </w:rPr>
                            </w:pPr>
                          </w:p>
                          <w:p w14:paraId="62E023DD" w14:textId="77777777" w:rsidR="008F2B8A" w:rsidRDefault="008F2B8A" w:rsidP="0048001B">
                            <w:pPr>
                              <w:rPr>
                                <w:rFonts w:cs="Arial"/>
                                <w:lang w:val="fr-FR"/>
                              </w:rPr>
                            </w:pPr>
                          </w:p>
                          <w:p w14:paraId="4BCCC467" w14:textId="77777777" w:rsidR="008F2B8A" w:rsidRDefault="008F2B8A" w:rsidP="0048001B">
                            <w:pPr>
                              <w:rPr>
                                <w:rFonts w:cs="Arial"/>
                                <w:lang w:val="fr-FR"/>
                              </w:rPr>
                            </w:pPr>
                          </w:p>
                          <w:p w14:paraId="09978B92" w14:textId="77777777" w:rsidR="008F2B8A" w:rsidRDefault="008F2B8A" w:rsidP="0048001B">
                            <w:pPr>
                              <w:rPr>
                                <w:rFonts w:cs="Arial"/>
                                <w:lang w:val="fr-FR"/>
                              </w:rPr>
                            </w:pPr>
                          </w:p>
                          <w:p w14:paraId="15D225F3" w14:textId="77777777" w:rsidR="008F2B8A" w:rsidRDefault="008F2B8A" w:rsidP="0048001B">
                            <w:pPr>
                              <w:rPr>
                                <w:rFonts w:cs="Arial"/>
                                <w:lang w:val="fr-FR"/>
                              </w:rPr>
                            </w:pPr>
                          </w:p>
                          <w:p w14:paraId="3A06A0D0" w14:textId="77777777" w:rsidR="008F2B8A" w:rsidRDefault="008F2B8A" w:rsidP="0048001B">
                            <w:pPr>
                              <w:rPr>
                                <w:rFonts w:cs="Arial"/>
                                <w:lang w:val="fr-FR"/>
                              </w:rPr>
                            </w:pPr>
                          </w:p>
                          <w:p w14:paraId="2B54149F" w14:textId="77777777" w:rsidR="008F2B8A" w:rsidRDefault="008F2B8A" w:rsidP="0048001B">
                            <w:pPr>
                              <w:rPr>
                                <w:rFonts w:cs="Arial"/>
                                <w:lang w:val="fr-FR"/>
                              </w:rPr>
                            </w:pPr>
                          </w:p>
                          <w:p w14:paraId="53A7CF0F" w14:textId="77777777" w:rsidR="008F2B8A" w:rsidRDefault="008F2B8A" w:rsidP="0048001B">
                            <w:pPr>
                              <w:rPr>
                                <w:rFonts w:cs="Arial"/>
                                <w:lang w:val="fr-FR"/>
                              </w:rPr>
                            </w:pPr>
                          </w:p>
                          <w:p w14:paraId="67BF4E3C" w14:textId="77777777" w:rsidR="008F2B8A" w:rsidRDefault="008F2B8A" w:rsidP="0048001B">
                            <w:pPr>
                              <w:rPr>
                                <w:rFonts w:cs="Arial"/>
                                <w:lang w:val="fr-FR"/>
                              </w:rPr>
                            </w:pPr>
                          </w:p>
                          <w:p w14:paraId="31294132" w14:textId="77777777" w:rsidR="008F2B8A" w:rsidRDefault="008F2B8A" w:rsidP="0048001B">
                            <w:pPr>
                              <w:rPr>
                                <w:rFonts w:cs="Arial"/>
                                <w:lang w:val="fr-FR"/>
                              </w:rPr>
                            </w:pPr>
                          </w:p>
                          <w:p w14:paraId="16B6D623" w14:textId="77777777" w:rsidR="008F2B8A" w:rsidRDefault="008F2B8A" w:rsidP="0048001B">
                            <w:pPr>
                              <w:rPr>
                                <w:rFonts w:cs="Arial"/>
                                <w:lang w:val="fr-FR"/>
                              </w:rPr>
                            </w:pPr>
                          </w:p>
                          <w:p w14:paraId="7F41AE50" w14:textId="77777777" w:rsidR="008F2B8A" w:rsidRDefault="008F2B8A" w:rsidP="0048001B">
                            <w:pPr>
                              <w:rPr>
                                <w:rFonts w:cs="Arial"/>
                                <w:lang w:val="fr-FR"/>
                              </w:rPr>
                            </w:pPr>
                          </w:p>
                          <w:p w14:paraId="15C93CB5" w14:textId="77777777" w:rsidR="008F2B8A" w:rsidRDefault="008F2B8A" w:rsidP="0048001B">
                            <w:pPr>
                              <w:rPr>
                                <w:rFonts w:cs="Arial"/>
                                <w:lang w:val="fr-FR"/>
                              </w:rPr>
                            </w:pPr>
                          </w:p>
                          <w:p w14:paraId="642AB927" w14:textId="77777777" w:rsidR="008F2B8A" w:rsidRDefault="008F2B8A" w:rsidP="0048001B">
                            <w:pPr>
                              <w:rPr>
                                <w:rFonts w:cs="Arial"/>
                                <w:lang w:val="fr-FR"/>
                              </w:rPr>
                            </w:pPr>
                          </w:p>
                          <w:p w14:paraId="560DFF5C" w14:textId="77777777" w:rsidR="008F2B8A" w:rsidRDefault="008F2B8A" w:rsidP="0048001B">
                            <w:pPr>
                              <w:rPr>
                                <w:rFonts w:cs="Arial"/>
                                <w:lang w:val="fr-FR"/>
                              </w:rPr>
                            </w:pPr>
                          </w:p>
                          <w:p w14:paraId="720A3F5D" w14:textId="77777777" w:rsidR="008F2B8A" w:rsidRDefault="008F2B8A" w:rsidP="0048001B">
                            <w:pPr>
                              <w:rPr>
                                <w:rFonts w:cs="Arial"/>
                                <w:lang w:val="fr-FR"/>
                              </w:rPr>
                            </w:pPr>
                          </w:p>
                          <w:p w14:paraId="0E2DD5EA" w14:textId="77777777" w:rsidR="008F2B8A" w:rsidRDefault="008F2B8A" w:rsidP="0048001B">
                            <w:pPr>
                              <w:rPr>
                                <w:rFonts w:cs="Arial"/>
                                <w:lang w:val="fr-FR"/>
                              </w:rPr>
                            </w:pPr>
                          </w:p>
                          <w:p w14:paraId="0F7420B1" w14:textId="77777777" w:rsidR="008F2B8A" w:rsidRDefault="008F2B8A" w:rsidP="0048001B">
                            <w:pPr>
                              <w:rPr>
                                <w:rFonts w:cs="Arial"/>
                                <w:lang w:val="fr-FR"/>
                              </w:rPr>
                            </w:pPr>
                          </w:p>
                          <w:p w14:paraId="7516DFFE" w14:textId="77777777" w:rsidR="008F2B8A" w:rsidRDefault="008F2B8A" w:rsidP="0048001B">
                            <w:pPr>
                              <w:rPr>
                                <w:rFonts w:cs="Arial"/>
                                <w:lang w:val="fr-FR"/>
                              </w:rPr>
                            </w:pPr>
                          </w:p>
                          <w:p w14:paraId="099C0E3C" w14:textId="77777777" w:rsidR="008F2B8A" w:rsidRDefault="008F2B8A" w:rsidP="0048001B">
                            <w:pPr>
                              <w:rPr>
                                <w:rFonts w:cs="Arial"/>
                                <w:lang w:val="fr-FR"/>
                              </w:rPr>
                            </w:pPr>
                          </w:p>
                          <w:p w14:paraId="42DACA1F" w14:textId="77777777" w:rsidR="008F2B8A" w:rsidRDefault="008F2B8A" w:rsidP="0048001B">
                            <w:pPr>
                              <w:rPr>
                                <w:rFonts w:cs="Arial"/>
                                <w:lang w:val="fr-FR"/>
                              </w:rPr>
                            </w:pPr>
                          </w:p>
                          <w:p w14:paraId="5E88D530" w14:textId="77777777" w:rsidR="008F2B8A" w:rsidRDefault="008F2B8A" w:rsidP="0048001B">
                            <w:pPr>
                              <w:rPr>
                                <w:rFonts w:cs="Arial"/>
                                <w:lang w:val="fr-FR"/>
                              </w:rPr>
                            </w:pPr>
                          </w:p>
                          <w:p w14:paraId="426768AE" w14:textId="77777777" w:rsidR="008F2B8A" w:rsidRDefault="008F2B8A" w:rsidP="0048001B">
                            <w:pPr>
                              <w:rPr>
                                <w:rFonts w:cs="Arial"/>
                                <w:lang w:val="fr-FR"/>
                              </w:rPr>
                            </w:pPr>
                          </w:p>
                          <w:p w14:paraId="1427B7AD" w14:textId="77777777" w:rsidR="008F2B8A" w:rsidRDefault="008F2B8A" w:rsidP="0048001B">
                            <w:pPr>
                              <w:rPr>
                                <w:rFonts w:cs="Arial"/>
                                <w:lang w:val="fr-FR"/>
                              </w:rPr>
                            </w:pPr>
                          </w:p>
                          <w:p w14:paraId="52BE20DE" w14:textId="77777777" w:rsidR="008F2B8A" w:rsidRDefault="008F2B8A" w:rsidP="0048001B">
                            <w:pPr>
                              <w:rPr>
                                <w:rFonts w:cs="Arial"/>
                                <w:lang w:val="fr-FR"/>
                              </w:rPr>
                            </w:pPr>
                          </w:p>
                          <w:p w14:paraId="62FFC741" w14:textId="77777777" w:rsidR="008F2B8A" w:rsidRDefault="008F2B8A" w:rsidP="0048001B">
                            <w:pPr>
                              <w:rPr>
                                <w:rFonts w:cs="Arial"/>
                                <w:lang w:val="fr-FR"/>
                              </w:rPr>
                            </w:pPr>
                          </w:p>
                          <w:p w14:paraId="098BE3F4" w14:textId="77777777" w:rsidR="008F2B8A" w:rsidRDefault="008F2B8A" w:rsidP="0048001B">
                            <w:pPr>
                              <w:rPr>
                                <w:rFonts w:cs="Arial"/>
                                <w:lang w:val="fr-FR"/>
                              </w:rPr>
                            </w:pPr>
                          </w:p>
                          <w:p w14:paraId="56B4CB3A" w14:textId="77777777" w:rsidR="008F2B8A" w:rsidRDefault="008F2B8A" w:rsidP="0048001B">
                            <w:pPr>
                              <w:rPr>
                                <w:rFonts w:cs="Arial"/>
                                <w:lang w:val="fr-FR"/>
                              </w:rPr>
                            </w:pPr>
                          </w:p>
                          <w:p w14:paraId="70E543C3" w14:textId="77777777" w:rsidR="008F2B8A" w:rsidRDefault="008F2B8A" w:rsidP="0048001B">
                            <w:pPr>
                              <w:rPr>
                                <w:rFonts w:cs="Arial"/>
                                <w:lang w:val="fr-FR"/>
                              </w:rPr>
                            </w:pPr>
                          </w:p>
                          <w:p w14:paraId="26658BEC" w14:textId="77777777" w:rsidR="008F2B8A" w:rsidRDefault="008F2B8A" w:rsidP="0048001B">
                            <w:pPr>
                              <w:rPr>
                                <w:rFonts w:cs="Arial"/>
                                <w:lang w:val="fr-FR"/>
                              </w:rPr>
                            </w:pPr>
                          </w:p>
                          <w:p w14:paraId="20B5AEC8" w14:textId="77777777" w:rsidR="008F2B8A" w:rsidRDefault="008F2B8A" w:rsidP="0048001B">
                            <w:pPr>
                              <w:rPr>
                                <w:rFonts w:cs="Arial"/>
                                <w:lang w:val="fr-FR"/>
                              </w:rPr>
                            </w:pPr>
                          </w:p>
                          <w:p w14:paraId="74FF0485" w14:textId="77777777" w:rsidR="008F2B8A" w:rsidRDefault="008F2B8A" w:rsidP="0048001B">
                            <w:pPr>
                              <w:rPr>
                                <w:rFonts w:cs="Arial"/>
                                <w:lang w:val="fr-FR"/>
                              </w:rPr>
                            </w:pPr>
                          </w:p>
                          <w:p w14:paraId="765D68A9" w14:textId="77777777" w:rsidR="008F2B8A" w:rsidRDefault="008F2B8A" w:rsidP="0048001B">
                            <w:pPr>
                              <w:rPr>
                                <w:rFonts w:cs="Arial"/>
                                <w:lang w:val="fr-FR"/>
                              </w:rPr>
                            </w:pPr>
                          </w:p>
                          <w:p w14:paraId="78850F75" w14:textId="77777777" w:rsidR="008F2B8A" w:rsidRDefault="008F2B8A" w:rsidP="0048001B">
                            <w:pPr>
                              <w:rPr>
                                <w:rFonts w:cs="Arial"/>
                                <w:lang w:val="fr-FR"/>
                              </w:rPr>
                            </w:pPr>
                          </w:p>
                          <w:p w14:paraId="23AEE348" w14:textId="77777777" w:rsidR="008F2B8A" w:rsidRDefault="008F2B8A" w:rsidP="0048001B">
                            <w:pPr>
                              <w:rPr>
                                <w:rFonts w:cs="Arial"/>
                                <w:lang w:val="fr-FR"/>
                              </w:rPr>
                            </w:pPr>
                          </w:p>
                          <w:p w14:paraId="07520AAA" w14:textId="77777777" w:rsidR="008F2B8A" w:rsidRDefault="008F2B8A" w:rsidP="0048001B">
                            <w:pPr>
                              <w:rPr>
                                <w:rFonts w:cs="Arial"/>
                                <w:lang w:val="fr-FR"/>
                              </w:rPr>
                            </w:pPr>
                          </w:p>
                          <w:p w14:paraId="716FD680" w14:textId="77777777" w:rsidR="008F2B8A" w:rsidRDefault="008F2B8A" w:rsidP="0048001B">
                            <w:pPr>
                              <w:rPr>
                                <w:rFonts w:cs="Arial"/>
                                <w:lang w:val="fr-FR"/>
                              </w:rPr>
                            </w:pPr>
                          </w:p>
                          <w:p w14:paraId="6A84D5EC" w14:textId="77777777" w:rsidR="008F2B8A" w:rsidRDefault="008F2B8A" w:rsidP="0048001B">
                            <w:pPr>
                              <w:rPr>
                                <w:rFonts w:cs="Arial"/>
                                <w:lang w:val="fr-FR"/>
                              </w:rPr>
                            </w:pPr>
                          </w:p>
                          <w:p w14:paraId="050FAE75" w14:textId="77777777" w:rsidR="008F2B8A" w:rsidRDefault="008F2B8A" w:rsidP="0048001B">
                            <w:pPr>
                              <w:rPr>
                                <w:rFonts w:cs="Arial"/>
                                <w:lang w:val="fr-FR"/>
                              </w:rPr>
                            </w:pPr>
                          </w:p>
                          <w:p w14:paraId="45A46B50" w14:textId="77777777" w:rsidR="008F2B8A" w:rsidRDefault="008F2B8A" w:rsidP="0048001B">
                            <w:pPr>
                              <w:rPr>
                                <w:rFonts w:cs="Arial"/>
                                <w:lang w:val="fr-FR"/>
                              </w:rPr>
                            </w:pPr>
                          </w:p>
                          <w:p w14:paraId="4FB5A75D" w14:textId="77777777" w:rsidR="008F2B8A" w:rsidRDefault="008F2B8A" w:rsidP="0048001B">
                            <w:pPr>
                              <w:rPr>
                                <w:rFonts w:cs="Arial"/>
                                <w:lang w:val="fr-FR"/>
                              </w:rPr>
                            </w:pPr>
                          </w:p>
                          <w:p w14:paraId="06E289AF" w14:textId="77777777" w:rsidR="008F2B8A" w:rsidRDefault="008F2B8A" w:rsidP="0048001B">
                            <w:pPr>
                              <w:rPr>
                                <w:rFonts w:cs="Arial"/>
                                <w:lang w:val="fr-FR"/>
                              </w:rPr>
                            </w:pPr>
                          </w:p>
                          <w:p w14:paraId="3BC8AB75" w14:textId="77777777" w:rsidR="008F2B8A" w:rsidRDefault="008F2B8A" w:rsidP="0048001B">
                            <w:pPr>
                              <w:rPr>
                                <w:rFonts w:cs="Arial"/>
                                <w:lang w:val="fr-FR"/>
                              </w:rPr>
                            </w:pPr>
                          </w:p>
                          <w:p w14:paraId="1C6679C7" w14:textId="77777777" w:rsidR="008F2B8A" w:rsidRDefault="008F2B8A" w:rsidP="0048001B">
                            <w:pPr>
                              <w:rPr>
                                <w:rFonts w:cs="Arial"/>
                                <w:lang w:val="fr-FR"/>
                              </w:rPr>
                            </w:pPr>
                          </w:p>
                          <w:p w14:paraId="225A8BB4" w14:textId="77777777" w:rsidR="008F2B8A" w:rsidRDefault="008F2B8A" w:rsidP="0048001B">
                            <w:pPr>
                              <w:rPr>
                                <w:rFonts w:cs="Arial"/>
                                <w:lang w:val="fr-FR"/>
                              </w:rPr>
                            </w:pPr>
                          </w:p>
                          <w:p w14:paraId="06AE4C04" w14:textId="77777777" w:rsidR="008F2B8A" w:rsidRDefault="008F2B8A" w:rsidP="0048001B">
                            <w:pPr>
                              <w:rPr>
                                <w:rFonts w:cs="Arial"/>
                                <w:lang w:val="fr-FR"/>
                              </w:rPr>
                            </w:pPr>
                          </w:p>
                          <w:p w14:paraId="67A6DDD6" w14:textId="77777777" w:rsidR="008F2B8A" w:rsidRDefault="008F2B8A" w:rsidP="0048001B">
                            <w:pPr>
                              <w:rPr>
                                <w:rFonts w:cs="Arial"/>
                                <w:lang w:val="fr-FR"/>
                              </w:rPr>
                            </w:pPr>
                          </w:p>
                          <w:p w14:paraId="07995747" w14:textId="77777777" w:rsidR="008F2B8A" w:rsidRDefault="008F2B8A" w:rsidP="0048001B">
                            <w:pPr>
                              <w:rPr>
                                <w:rFonts w:cs="Arial"/>
                                <w:lang w:val="fr-FR"/>
                              </w:rPr>
                            </w:pPr>
                          </w:p>
                          <w:p w14:paraId="20B5EDED" w14:textId="77777777" w:rsidR="008F2B8A" w:rsidRDefault="008F2B8A" w:rsidP="0048001B">
                            <w:pPr>
                              <w:rPr>
                                <w:rFonts w:cs="Arial"/>
                                <w:lang w:val="fr-FR"/>
                              </w:rPr>
                            </w:pPr>
                          </w:p>
                          <w:p w14:paraId="7E755A3C" w14:textId="77777777" w:rsidR="008F2B8A" w:rsidRDefault="008F2B8A" w:rsidP="0048001B">
                            <w:pPr>
                              <w:rPr>
                                <w:rFonts w:cs="Arial"/>
                                <w:lang w:val="fr-FR"/>
                              </w:rPr>
                            </w:pPr>
                          </w:p>
                          <w:p w14:paraId="7713B863" w14:textId="77777777" w:rsidR="008F2B8A" w:rsidRDefault="008F2B8A" w:rsidP="0048001B">
                            <w:pPr>
                              <w:rPr>
                                <w:rFonts w:cs="Arial"/>
                                <w:lang w:val="fr-FR"/>
                              </w:rPr>
                            </w:pPr>
                          </w:p>
                          <w:p w14:paraId="4A95B343" w14:textId="77777777" w:rsidR="008F2B8A" w:rsidRDefault="008F2B8A" w:rsidP="0048001B">
                            <w:pPr>
                              <w:rPr>
                                <w:rFonts w:cs="Arial"/>
                                <w:lang w:val="fr-FR"/>
                              </w:rPr>
                            </w:pPr>
                          </w:p>
                          <w:p w14:paraId="6C0AF092" w14:textId="77777777" w:rsidR="008F2B8A" w:rsidRDefault="008F2B8A" w:rsidP="0048001B">
                            <w:pPr>
                              <w:rPr>
                                <w:rFonts w:cs="Arial"/>
                                <w:lang w:val="fr-FR"/>
                              </w:rPr>
                            </w:pPr>
                          </w:p>
                          <w:p w14:paraId="7ABC0C11" w14:textId="77777777" w:rsidR="008F2B8A" w:rsidRDefault="008F2B8A" w:rsidP="0048001B">
                            <w:pPr>
                              <w:rPr>
                                <w:rFonts w:cs="Arial"/>
                                <w:lang w:val="fr-FR"/>
                              </w:rPr>
                            </w:pPr>
                          </w:p>
                          <w:p w14:paraId="1B27F245" w14:textId="77777777" w:rsidR="008F2B8A" w:rsidRDefault="008F2B8A" w:rsidP="0048001B">
                            <w:pPr>
                              <w:rPr>
                                <w:rFonts w:cs="Arial"/>
                                <w:lang w:val="fr-FR"/>
                              </w:rPr>
                            </w:pPr>
                          </w:p>
                          <w:p w14:paraId="668611E9" w14:textId="77777777" w:rsidR="008F2B8A" w:rsidRDefault="008F2B8A" w:rsidP="0048001B">
                            <w:pPr>
                              <w:rPr>
                                <w:rFonts w:cs="Arial"/>
                                <w:lang w:val="fr-FR"/>
                              </w:rPr>
                            </w:pPr>
                          </w:p>
                          <w:p w14:paraId="406A1779" w14:textId="77777777" w:rsidR="008F2B8A" w:rsidRDefault="008F2B8A" w:rsidP="0048001B">
                            <w:pPr>
                              <w:rPr>
                                <w:rFonts w:cs="Arial"/>
                                <w:lang w:val="fr-FR"/>
                              </w:rPr>
                            </w:pPr>
                          </w:p>
                          <w:p w14:paraId="41135227" w14:textId="77777777" w:rsidR="008F2B8A" w:rsidRDefault="008F2B8A" w:rsidP="0048001B">
                            <w:pPr>
                              <w:rPr>
                                <w:rFonts w:cs="Arial"/>
                                <w:lang w:val="fr-FR"/>
                              </w:rPr>
                            </w:pPr>
                          </w:p>
                          <w:p w14:paraId="1D4369CD" w14:textId="77777777" w:rsidR="008F2B8A" w:rsidRDefault="008F2B8A" w:rsidP="0048001B">
                            <w:pPr>
                              <w:rPr>
                                <w:rFonts w:cs="Arial"/>
                                <w:lang w:val="fr-FR"/>
                              </w:rPr>
                            </w:pPr>
                          </w:p>
                          <w:p w14:paraId="3E3EA9D3" w14:textId="77777777" w:rsidR="008F2B8A" w:rsidRDefault="008F2B8A" w:rsidP="0048001B">
                            <w:pPr>
                              <w:rPr>
                                <w:rFonts w:cs="Arial"/>
                                <w:lang w:val="fr-FR"/>
                              </w:rPr>
                            </w:pPr>
                          </w:p>
                          <w:p w14:paraId="0505E104" w14:textId="77777777" w:rsidR="008F2B8A" w:rsidRDefault="008F2B8A" w:rsidP="0048001B">
                            <w:pPr>
                              <w:rPr>
                                <w:rFonts w:cs="Arial"/>
                                <w:lang w:val="fr-FR"/>
                              </w:rPr>
                            </w:pPr>
                          </w:p>
                          <w:p w14:paraId="4D96165E" w14:textId="77777777" w:rsidR="008F2B8A" w:rsidRDefault="008F2B8A" w:rsidP="0048001B">
                            <w:pPr>
                              <w:rPr>
                                <w:rFonts w:cs="Arial"/>
                                <w:lang w:val="fr-FR"/>
                              </w:rPr>
                            </w:pPr>
                          </w:p>
                          <w:p w14:paraId="11E4EBAB" w14:textId="77777777" w:rsidR="008F2B8A" w:rsidRDefault="008F2B8A" w:rsidP="0048001B">
                            <w:pPr>
                              <w:rPr>
                                <w:rFonts w:cs="Arial"/>
                                <w:lang w:val="fr-FR"/>
                              </w:rPr>
                            </w:pPr>
                          </w:p>
                          <w:p w14:paraId="1631B898" w14:textId="77777777" w:rsidR="008F2B8A" w:rsidRDefault="008F2B8A" w:rsidP="0048001B">
                            <w:pPr>
                              <w:rPr>
                                <w:rFonts w:cs="Arial"/>
                                <w:lang w:val="fr-FR"/>
                              </w:rPr>
                            </w:pPr>
                          </w:p>
                          <w:p w14:paraId="0C835EE9" w14:textId="77777777" w:rsidR="008F2B8A" w:rsidRDefault="008F2B8A" w:rsidP="0048001B">
                            <w:pPr>
                              <w:rPr>
                                <w:rFonts w:cs="Arial"/>
                                <w:lang w:val="fr-FR"/>
                              </w:rPr>
                            </w:pPr>
                          </w:p>
                          <w:p w14:paraId="26DCD342" w14:textId="77777777" w:rsidR="008F2B8A" w:rsidRDefault="008F2B8A" w:rsidP="0048001B">
                            <w:pPr>
                              <w:rPr>
                                <w:rFonts w:cs="Arial"/>
                                <w:lang w:val="fr-FR"/>
                              </w:rPr>
                            </w:pPr>
                          </w:p>
                          <w:p w14:paraId="00A150D0" w14:textId="77777777" w:rsidR="008F2B8A" w:rsidRDefault="008F2B8A" w:rsidP="0048001B">
                            <w:pPr>
                              <w:rPr>
                                <w:rFonts w:cs="Arial"/>
                                <w:lang w:val="fr-FR"/>
                              </w:rPr>
                            </w:pPr>
                          </w:p>
                          <w:p w14:paraId="47A5FA21" w14:textId="77777777" w:rsidR="008F2B8A" w:rsidRDefault="008F2B8A" w:rsidP="0048001B">
                            <w:pPr>
                              <w:rPr>
                                <w:rFonts w:cs="Arial"/>
                                <w:lang w:val="fr-FR"/>
                              </w:rPr>
                            </w:pPr>
                          </w:p>
                          <w:p w14:paraId="4579912A" w14:textId="77777777" w:rsidR="008F2B8A" w:rsidRDefault="008F2B8A" w:rsidP="0048001B">
                            <w:pPr>
                              <w:rPr>
                                <w:rFonts w:cs="Arial"/>
                                <w:lang w:val="fr-FR"/>
                              </w:rPr>
                            </w:pPr>
                          </w:p>
                          <w:p w14:paraId="63C2E101" w14:textId="77777777" w:rsidR="008F2B8A" w:rsidRDefault="008F2B8A" w:rsidP="0048001B">
                            <w:pPr>
                              <w:rPr>
                                <w:rFonts w:cs="Arial"/>
                                <w:lang w:val="fr-FR"/>
                              </w:rPr>
                            </w:pPr>
                          </w:p>
                          <w:p w14:paraId="463EE105" w14:textId="77777777" w:rsidR="008F2B8A" w:rsidRDefault="008F2B8A" w:rsidP="0048001B">
                            <w:pPr>
                              <w:rPr>
                                <w:rFonts w:cs="Arial"/>
                                <w:lang w:val="fr-FR"/>
                              </w:rPr>
                            </w:pPr>
                          </w:p>
                          <w:p w14:paraId="754B47BE" w14:textId="77777777" w:rsidR="008F2B8A" w:rsidRDefault="008F2B8A" w:rsidP="0048001B">
                            <w:pPr>
                              <w:rPr>
                                <w:rFonts w:cs="Arial"/>
                                <w:lang w:val="fr-FR"/>
                              </w:rPr>
                            </w:pPr>
                          </w:p>
                          <w:p w14:paraId="640C3670" w14:textId="77777777" w:rsidR="008F2B8A" w:rsidRDefault="008F2B8A" w:rsidP="0048001B">
                            <w:pPr>
                              <w:rPr>
                                <w:rFonts w:cs="Arial"/>
                                <w:lang w:val="fr-FR"/>
                              </w:rPr>
                            </w:pPr>
                          </w:p>
                          <w:p w14:paraId="43914E9D" w14:textId="77777777" w:rsidR="008F2B8A" w:rsidRDefault="008F2B8A" w:rsidP="0048001B">
                            <w:pPr>
                              <w:rPr>
                                <w:rFonts w:cs="Arial"/>
                                <w:lang w:val="fr-FR"/>
                              </w:rPr>
                            </w:pPr>
                          </w:p>
                          <w:p w14:paraId="3881B467" w14:textId="77777777" w:rsidR="008F2B8A" w:rsidRDefault="008F2B8A" w:rsidP="0048001B">
                            <w:pPr>
                              <w:rPr>
                                <w:rFonts w:cs="Arial"/>
                                <w:lang w:val="fr-FR"/>
                              </w:rPr>
                            </w:pPr>
                          </w:p>
                          <w:p w14:paraId="62F2A550" w14:textId="77777777" w:rsidR="008F2B8A" w:rsidRDefault="008F2B8A" w:rsidP="0048001B">
                            <w:pPr>
                              <w:rPr>
                                <w:rFonts w:cs="Arial"/>
                                <w:lang w:val="fr-FR"/>
                              </w:rPr>
                            </w:pPr>
                          </w:p>
                          <w:p w14:paraId="11BCDC5C" w14:textId="77777777" w:rsidR="008F2B8A" w:rsidRDefault="008F2B8A" w:rsidP="0048001B">
                            <w:pPr>
                              <w:rPr>
                                <w:rFonts w:cs="Arial"/>
                                <w:lang w:val="fr-FR"/>
                              </w:rPr>
                            </w:pPr>
                          </w:p>
                          <w:p w14:paraId="155E7749" w14:textId="77777777" w:rsidR="008F2B8A" w:rsidRDefault="008F2B8A" w:rsidP="0048001B">
                            <w:pPr>
                              <w:rPr>
                                <w:rFonts w:cs="Arial"/>
                                <w:lang w:val="fr-FR"/>
                              </w:rPr>
                            </w:pPr>
                          </w:p>
                          <w:p w14:paraId="6412F865" w14:textId="77777777" w:rsidR="008F2B8A" w:rsidRDefault="008F2B8A" w:rsidP="0048001B">
                            <w:pPr>
                              <w:rPr>
                                <w:rFonts w:cs="Arial"/>
                                <w:lang w:val="fr-FR"/>
                              </w:rPr>
                            </w:pPr>
                          </w:p>
                          <w:p w14:paraId="46D02278" w14:textId="77777777" w:rsidR="008F2B8A" w:rsidRDefault="008F2B8A" w:rsidP="0048001B">
                            <w:pPr>
                              <w:rPr>
                                <w:rFonts w:cs="Arial"/>
                                <w:lang w:val="fr-FR"/>
                              </w:rPr>
                            </w:pPr>
                          </w:p>
                          <w:p w14:paraId="39C71F06" w14:textId="77777777" w:rsidR="008F2B8A" w:rsidRDefault="008F2B8A" w:rsidP="0048001B">
                            <w:pPr>
                              <w:rPr>
                                <w:rFonts w:cs="Arial"/>
                                <w:lang w:val="fr-FR"/>
                              </w:rPr>
                            </w:pPr>
                          </w:p>
                          <w:p w14:paraId="26FE0352" w14:textId="77777777" w:rsidR="008F2B8A" w:rsidRDefault="008F2B8A" w:rsidP="0048001B">
                            <w:pPr>
                              <w:rPr>
                                <w:rFonts w:cs="Arial"/>
                                <w:lang w:val="fr-FR"/>
                              </w:rPr>
                            </w:pPr>
                          </w:p>
                          <w:p w14:paraId="79D227F8" w14:textId="77777777" w:rsidR="008F2B8A" w:rsidRDefault="008F2B8A" w:rsidP="0048001B">
                            <w:pPr>
                              <w:rPr>
                                <w:rFonts w:cs="Arial"/>
                                <w:lang w:val="fr-FR"/>
                              </w:rPr>
                            </w:pPr>
                          </w:p>
                          <w:p w14:paraId="0E54445E" w14:textId="77777777" w:rsidR="008F2B8A" w:rsidRDefault="008F2B8A" w:rsidP="0048001B">
                            <w:pPr>
                              <w:rPr>
                                <w:rFonts w:cs="Arial"/>
                                <w:lang w:val="fr-FR"/>
                              </w:rPr>
                            </w:pPr>
                          </w:p>
                          <w:p w14:paraId="51CF7395" w14:textId="77777777" w:rsidR="008F2B8A" w:rsidRDefault="008F2B8A" w:rsidP="0048001B">
                            <w:pPr>
                              <w:rPr>
                                <w:rFonts w:cs="Arial"/>
                                <w:lang w:val="fr-FR"/>
                              </w:rPr>
                            </w:pPr>
                          </w:p>
                          <w:p w14:paraId="1E920621" w14:textId="77777777" w:rsidR="008F2B8A" w:rsidRDefault="008F2B8A" w:rsidP="0048001B">
                            <w:pPr>
                              <w:rPr>
                                <w:rFonts w:cs="Arial"/>
                                <w:lang w:val="fr-FR"/>
                              </w:rPr>
                            </w:pPr>
                          </w:p>
                          <w:p w14:paraId="6301E226" w14:textId="77777777" w:rsidR="008F2B8A" w:rsidRDefault="008F2B8A" w:rsidP="0048001B">
                            <w:pPr>
                              <w:rPr>
                                <w:rFonts w:cs="Arial"/>
                                <w:lang w:val="fr-FR"/>
                              </w:rPr>
                            </w:pPr>
                          </w:p>
                          <w:p w14:paraId="5A4DB48E" w14:textId="77777777" w:rsidR="008F2B8A" w:rsidRDefault="008F2B8A" w:rsidP="0048001B">
                            <w:pPr>
                              <w:rPr>
                                <w:rFonts w:cs="Arial"/>
                                <w:lang w:val="fr-FR"/>
                              </w:rPr>
                            </w:pPr>
                          </w:p>
                          <w:p w14:paraId="721482E0" w14:textId="77777777" w:rsidR="008F2B8A" w:rsidRDefault="008F2B8A" w:rsidP="0048001B">
                            <w:pPr>
                              <w:rPr>
                                <w:rFonts w:cs="Arial"/>
                                <w:lang w:val="fr-FR"/>
                              </w:rPr>
                            </w:pPr>
                          </w:p>
                          <w:p w14:paraId="17EDBCAB" w14:textId="77777777" w:rsidR="008F2B8A" w:rsidRDefault="008F2B8A" w:rsidP="0048001B">
                            <w:pPr>
                              <w:rPr>
                                <w:rFonts w:cs="Arial"/>
                                <w:lang w:val="fr-FR"/>
                              </w:rPr>
                            </w:pPr>
                          </w:p>
                          <w:p w14:paraId="166BB82D" w14:textId="77777777" w:rsidR="008F2B8A" w:rsidRDefault="008F2B8A" w:rsidP="0048001B">
                            <w:pPr>
                              <w:rPr>
                                <w:rFonts w:cs="Arial"/>
                                <w:lang w:val="fr-FR"/>
                              </w:rPr>
                            </w:pPr>
                          </w:p>
                          <w:p w14:paraId="3D8557D6" w14:textId="77777777" w:rsidR="008F2B8A" w:rsidRDefault="008F2B8A" w:rsidP="0048001B">
                            <w:pPr>
                              <w:rPr>
                                <w:rFonts w:cs="Arial"/>
                                <w:lang w:val="fr-FR"/>
                              </w:rPr>
                            </w:pPr>
                          </w:p>
                          <w:p w14:paraId="3F877D24" w14:textId="77777777" w:rsidR="008F2B8A" w:rsidRDefault="008F2B8A" w:rsidP="0048001B">
                            <w:pPr>
                              <w:rPr>
                                <w:rFonts w:cs="Arial"/>
                                <w:lang w:val="fr-FR"/>
                              </w:rPr>
                            </w:pPr>
                          </w:p>
                          <w:p w14:paraId="4BD8A418" w14:textId="77777777" w:rsidR="008F2B8A" w:rsidRDefault="008F2B8A" w:rsidP="0048001B">
                            <w:pPr>
                              <w:rPr>
                                <w:rFonts w:cs="Arial"/>
                                <w:lang w:val="fr-FR"/>
                              </w:rPr>
                            </w:pPr>
                          </w:p>
                          <w:p w14:paraId="511C1AA3" w14:textId="77777777" w:rsidR="008F2B8A" w:rsidRDefault="008F2B8A" w:rsidP="0048001B">
                            <w:pPr>
                              <w:rPr>
                                <w:rFonts w:cs="Arial"/>
                                <w:lang w:val="fr-FR"/>
                              </w:rPr>
                            </w:pPr>
                          </w:p>
                          <w:p w14:paraId="3E36CAF6" w14:textId="77777777" w:rsidR="008F2B8A" w:rsidRDefault="008F2B8A" w:rsidP="0048001B">
                            <w:pPr>
                              <w:rPr>
                                <w:rFonts w:cs="Arial"/>
                                <w:lang w:val="fr-FR"/>
                              </w:rPr>
                            </w:pPr>
                          </w:p>
                          <w:p w14:paraId="571520D9" w14:textId="77777777" w:rsidR="008F2B8A" w:rsidRDefault="008F2B8A" w:rsidP="0048001B">
                            <w:pPr>
                              <w:rPr>
                                <w:rFonts w:cs="Arial"/>
                                <w:lang w:val="fr-FR"/>
                              </w:rPr>
                            </w:pPr>
                          </w:p>
                          <w:p w14:paraId="609A0ABC" w14:textId="77777777" w:rsidR="008F2B8A" w:rsidRDefault="008F2B8A" w:rsidP="0048001B">
                            <w:pPr>
                              <w:rPr>
                                <w:rFonts w:cs="Arial"/>
                                <w:lang w:val="fr-FR"/>
                              </w:rPr>
                            </w:pPr>
                          </w:p>
                          <w:p w14:paraId="109AA957" w14:textId="77777777" w:rsidR="008F2B8A" w:rsidRDefault="008F2B8A" w:rsidP="0048001B">
                            <w:pPr>
                              <w:rPr>
                                <w:rFonts w:cs="Arial"/>
                                <w:lang w:val="fr-FR"/>
                              </w:rPr>
                            </w:pPr>
                          </w:p>
                          <w:p w14:paraId="185F1652" w14:textId="77777777" w:rsidR="008F2B8A" w:rsidRDefault="008F2B8A" w:rsidP="0048001B">
                            <w:pPr>
                              <w:rPr>
                                <w:rFonts w:cs="Arial"/>
                                <w:lang w:val="fr-FR"/>
                              </w:rPr>
                            </w:pPr>
                          </w:p>
                          <w:p w14:paraId="12E8059C" w14:textId="77777777" w:rsidR="008F2B8A" w:rsidRDefault="008F2B8A" w:rsidP="0048001B">
                            <w:pPr>
                              <w:rPr>
                                <w:rFonts w:cs="Arial"/>
                                <w:lang w:val="fr-FR"/>
                              </w:rPr>
                            </w:pPr>
                          </w:p>
                          <w:p w14:paraId="6A2BDF87" w14:textId="77777777" w:rsidR="008F2B8A" w:rsidRDefault="008F2B8A" w:rsidP="0048001B">
                            <w:pPr>
                              <w:rPr>
                                <w:rFonts w:cs="Arial"/>
                                <w:lang w:val="fr-FR"/>
                              </w:rPr>
                            </w:pPr>
                          </w:p>
                          <w:p w14:paraId="302B1E2D" w14:textId="77777777" w:rsidR="008F2B8A" w:rsidRDefault="008F2B8A" w:rsidP="0048001B">
                            <w:pPr>
                              <w:rPr>
                                <w:rFonts w:cs="Arial"/>
                                <w:lang w:val="fr-FR"/>
                              </w:rPr>
                            </w:pPr>
                          </w:p>
                          <w:p w14:paraId="01317FEA" w14:textId="77777777" w:rsidR="008F2B8A" w:rsidRDefault="008F2B8A" w:rsidP="0048001B">
                            <w:pPr>
                              <w:rPr>
                                <w:rFonts w:cs="Arial"/>
                                <w:lang w:val="fr-FR"/>
                              </w:rPr>
                            </w:pPr>
                          </w:p>
                          <w:p w14:paraId="6304E622" w14:textId="77777777" w:rsidR="008F2B8A" w:rsidRDefault="008F2B8A" w:rsidP="0048001B">
                            <w:pPr>
                              <w:rPr>
                                <w:rFonts w:cs="Arial"/>
                                <w:lang w:val="fr-FR"/>
                              </w:rPr>
                            </w:pPr>
                          </w:p>
                          <w:p w14:paraId="4DFD940C" w14:textId="77777777" w:rsidR="008F2B8A" w:rsidRDefault="008F2B8A" w:rsidP="0048001B">
                            <w:pPr>
                              <w:rPr>
                                <w:rFonts w:cs="Arial"/>
                                <w:lang w:val="fr-FR"/>
                              </w:rPr>
                            </w:pPr>
                          </w:p>
                          <w:p w14:paraId="142572AB" w14:textId="77777777" w:rsidR="008F2B8A" w:rsidRDefault="008F2B8A" w:rsidP="0048001B">
                            <w:pPr>
                              <w:rPr>
                                <w:rFonts w:cs="Arial"/>
                                <w:lang w:val="fr-FR"/>
                              </w:rPr>
                            </w:pPr>
                          </w:p>
                          <w:p w14:paraId="7BACC995" w14:textId="77777777" w:rsidR="008F2B8A" w:rsidRDefault="008F2B8A" w:rsidP="0048001B">
                            <w:pPr>
                              <w:rPr>
                                <w:rFonts w:cs="Arial"/>
                                <w:lang w:val="fr-FR"/>
                              </w:rPr>
                            </w:pPr>
                          </w:p>
                          <w:p w14:paraId="2EBE5390" w14:textId="77777777" w:rsidR="008F2B8A" w:rsidRDefault="008F2B8A" w:rsidP="0048001B">
                            <w:pPr>
                              <w:rPr>
                                <w:rFonts w:cs="Arial"/>
                                <w:lang w:val="fr-FR"/>
                              </w:rPr>
                            </w:pPr>
                          </w:p>
                          <w:p w14:paraId="56988DA8" w14:textId="77777777" w:rsidR="008F2B8A" w:rsidRDefault="008F2B8A" w:rsidP="0048001B">
                            <w:pPr>
                              <w:rPr>
                                <w:rFonts w:cs="Arial"/>
                                <w:lang w:val="fr-FR"/>
                              </w:rPr>
                            </w:pPr>
                          </w:p>
                          <w:p w14:paraId="357F57C6" w14:textId="77777777" w:rsidR="008F2B8A" w:rsidRDefault="008F2B8A" w:rsidP="0048001B">
                            <w:pPr>
                              <w:rPr>
                                <w:rFonts w:cs="Arial"/>
                                <w:lang w:val="fr-FR"/>
                              </w:rPr>
                            </w:pPr>
                          </w:p>
                          <w:p w14:paraId="7157166D" w14:textId="77777777" w:rsidR="008F2B8A" w:rsidRDefault="008F2B8A" w:rsidP="0048001B">
                            <w:pPr>
                              <w:rPr>
                                <w:rFonts w:cs="Arial"/>
                                <w:lang w:val="fr-FR"/>
                              </w:rPr>
                            </w:pPr>
                          </w:p>
                          <w:p w14:paraId="35044916" w14:textId="77777777" w:rsidR="008F2B8A" w:rsidRDefault="008F2B8A" w:rsidP="0048001B">
                            <w:pPr>
                              <w:rPr>
                                <w:rFonts w:cs="Arial"/>
                                <w:lang w:val="fr-FR"/>
                              </w:rPr>
                            </w:pPr>
                          </w:p>
                          <w:p w14:paraId="0074A3A4" w14:textId="77777777" w:rsidR="008F2B8A" w:rsidRDefault="008F2B8A" w:rsidP="0048001B">
                            <w:pPr>
                              <w:rPr>
                                <w:rFonts w:cs="Arial"/>
                                <w:lang w:val="fr-FR"/>
                              </w:rPr>
                            </w:pPr>
                          </w:p>
                          <w:p w14:paraId="15B68B78" w14:textId="77777777" w:rsidR="008F2B8A" w:rsidRDefault="008F2B8A" w:rsidP="0048001B">
                            <w:pPr>
                              <w:rPr>
                                <w:rFonts w:cs="Arial"/>
                                <w:lang w:val="fr-FR"/>
                              </w:rPr>
                            </w:pPr>
                          </w:p>
                          <w:p w14:paraId="1711399D" w14:textId="77777777" w:rsidR="008F2B8A" w:rsidRDefault="008F2B8A" w:rsidP="0048001B">
                            <w:pPr>
                              <w:rPr>
                                <w:rFonts w:cs="Arial"/>
                                <w:lang w:val="fr-FR"/>
                              </w:rPr>
                            </w:pPr>
                          </w:p>
                          <w:p w14:paraId="0ADBF1CD" w14:textId="77777777" w:rsidR="008F2B8A" w:rsidRDefault="008F2B8A" w:rsidP="0048001B">
                            <w:pPr>
                              <w:rPr>
                                <w:rFonts w:cs="Arial"/>
                                <w:lang w:val="fr-FR"/>
                              </w:rPr>
                            </w:pPr>
                          </w:p>
                          <w:p w14:paraId="32D7F252" w14:textId="77777777" w:rsidR="008F2B8A" w:rsidRDefault="008F2B8A" w:rsidP="0048001B">
                            <w:pPr>
                              <w:rPr>
                                <w:rFonts w:cs="Arial"/>
                                <w:lang w:val="fr-FR"/>
                              </w:rPr>
                            </w:pPr>
                          </w:p>
                          <w:p w14:paraId="2177EF66" w14:textId="77777777" w:rsidR="008F2B8A" w:rsidRDefault="008F2B8A" w:rsidP="0048001B">
                            <w:pPr>
                              <w:rPr>
                                <w:rFonts w:cs="Arial"/>
                                <w:lang w:val="fr-FR"/>
                              </w:rPr>
                            </w:pPr>
                          </w:p>
                          <w:p w14:paraId="1127CF59" w14:textId="77777777" w:rsidR="008F2B8A" w:rsidRDefault="008F2B8A" w:rsidP="0048001B">
                            <w:pPr>
                              <w:rPr>
                                <w:rFonts w:cs="Arial"/>
                                <w:lang w:val="fr-FR"/>
                              </w:rPr>
                            </w:pPr>
                          </w:p>
                          <w:p w14:paraId="3F4A3667" w14:textId="77777777" w:rsidR="008F2B8A" w:rsidRDefault="008F2B8A" w:rsidP="0048001B">
                            <w:pPr>
                              <w:rPr>
                                <w:rFonts w:cs="Arial"/>
                                <w:lang w:val="fr-FR"/>
                              </w:rPr>
                            </w:pPr>
                          </w:p>
                          <w:p w14:paraId="1D15DDEE" w14:textId="77777777" w:rsidR="008F2B8A" w:rsidRDefault="008F2B8A" w:rsidP="0048001B">
                            <w:pPr>
                              <w:rPr>
                                <w:rFonts w:cs="Arial"/>
                                <w:lang w:val="fr-FR"/>
                              </w:rPr>
                            </w:pPr>
                          </w:p>
                          <w:p w14:paraId="6AEFC0C9" w14:textId="77777777" w:rsidR="008F2B8A" w:rsidRDefault="008F2B8A" w:rsidP="0048001B">
                            <w:pPr>
                              <w:rPr>
                                <w:rFonts w:cs="Arial"/>
                                <w:lang w:val="fr-FR"/>
                              </w:rPr>
                            </w:pPr>
                          </w:p>
                          <w:p w14:paraId="0AC3CA3F" w14:textId="77777777" w:rsidR="008F2B8A" w:rsidRDefault="008F2B8A" w:rsidP="0048001B">
                            <w:pPr>
                              <w:rPr>
                                <w:rFonts w:cs="Arial"/>
                                <w:lang w:val="fr-FR"/>
                              </w:rPr>
                            </w:pPr>
                          </w:p>
                          <w:p w14:paraId="143283AB" w14:textId="77777777" w:rsidR="008F2B8A" w:rsidRDefault="008F2B8A" w:rsidP="0048001B">
                            <w:pPr>
                              <w:rPr>
                                <w:rFonts w:cs="Arial"/>
                                <w:lang w:val="fr-FR"/>
                              </w:rPr>
                            </w:pPr>
                          </w:p>
                          <w:p w14:paraId="70F1F41C" w14:textId="77777777" w:rsidR="008F2B8A" w:rsidRDefault="008F2B8A" w:rsidP="0048001B">
                            <w:pPr>
                              <w:rPr>
                                <w:rFonts w:cs="Arial"/>
                                <w:lang w:val="fr-FR"/>
                              </w:rPr>
                            </w:pPr>
                          </w:p>
                          <w:p w14:paraId="0D2ED0D5" w14:textId="77777777" w:rsidR="008F2B8A" w:rsidRDefault="008F2B8A" w:rsidP="0048001B">
                            <w:pPr>
                              <w:rPr>
                                <w:rFonts w:cs="Arial"/>
                                <w:lang w:val="fr-FR"/>
                              </w:rPr>
                            </w:pPr>
                          </w:p>
                          <w:p w14:paraId="580E3C31" w14:textId="77777777" w:rsidR="008F2B8A" w:rsidRDefault="008F2B8A" w:rsidP="0048001B">
                            <w:pPr>
                              <w:rPr>
                                <w:rFonts w:cs="Arial"/>
                                <w:lang w:val="fr-FR"/>
                              </w:rPr>
                            </w:pPr>
                          </w:p>
                          <w:p w14:paraId="35280236" w14:textId="77777777" w:rsidR="008F2B8A" w:rsidRDefault="008F2B8A" w:rsidP="0048001B">
                            <w:pPr>
                              <w:rPr>
                                <w:rFonts w:cs="Arial"/>
                                <w:lang w:val="fr-FR"/>
                              </w:rPr>
                            </w:pPr>
                          </w:p>
                          <w:p w14:paraId="5AE9A65C" w14:textId="77777777" w:rsidR="008F2B8A" w:rsidRDefault="008F2B8A" w:rsidP="0048001B">
                            <w:pPr>
                              <w:rPr>
                                <w:rFonts w:cs="Arial"/>
                                <w:lang w:val="fr-FR"/>
                              </w:rPr>
                            </w:pPr>
                          </w:p>
                          <w:p w14:paraId="50A001F8" w14:textId="77777777" w:rsidR="008F2B8A" w:rsidRDefault="008F2B8A" w:rsidP="0048001B">
                            <w:pPr>
                              <w:rPr>
                                <w:rFonts w:cs="Arial"/>
                                <w:lang w:val="fr-FR"/>
                              </w:rPr>
                            </w:pPr>
                          </w:p>
                          <w:p w14:paraId="25786C2D" w14:textId="77777777" w:rsidR="008F2B8A" w:rsidRDefault="008F2B8A" w:rsidP="0048001B">
                            <w:pPr>
                              <w:rPr>
                                <w:rFonts w:cs="Arial"/>
                                <w:lang w:val="fr-FR"/>
                              </w:rPr>
                            </w:pPr>
                          </w:p>
                          <w:p w14:paraId="17DAAF1A" w14:textId="77777777" w:rsidR="008F2B8A" w:rsidRDefault="008F2B8A" w:rsidP="0048001B">
                            <w:pPr>
                              <w:rPr>
                                <w:rFonts w:cs="Arial"/>
                                <w:lang w:val="fr-FR"/>
                              </w:rPr>
                            </w:pPr>
                          </w:p>
                          <w:p w14:paraId="3B7C2720" w14:textId="77777777" w:rsidR="008F2B8A" w:rsidRDefault="008F2B8A" w:rsidP="0048001B">
                            <w:pPr>
                              <w:rPr>
                                <w:rFonts w:cs="Arial"/>
                                <w:lang w:val="fr-FR"/>
                              </w:rPr>
                            </w:pPr>
                          </w:p>
                          <w:p w14:paraId="24F5D6AF" w14:textId="77777777" w:rsidR="008F2B8A" w:rsidRDefault="008F2B8A" w:rsidP="0048001B">
                            <w:pPr>
                              <w:rPr>
                                <w:rFonts w:cs="Arial"/>
                                <w:lang w:val="fr-FR"/>
                              </w:rPr>
                            </w:pPr>
                          </w:p>
                          <w:p w14:paraId="0639CC2C" w14:textId="77777777" w:rsidR="008F2B8A" w:rsidRDefault="008F2B8A" w:rsidP="0048001B">
                            <w:pPr>
                              <w:rPr>
                                <w:rFonts w:cs="Arial"/>
                                <w:lang w:val="fr-FR"/>
                              </w:rPr>
                            </w:pPr>
                          </w:p>
                          <w:p w14:paraId="725A6A3B" w14:textId="77777777" w:rsidR="008F2B8A" w:rsidRDefault="008F2B8A" w:rsidP="0048001B">
                            <w:pPr>
                              <w:rPr>
                                <w:rFonts w:cs="Arial"/>
                                <w:lang w:val="fr-FR"/>
                              </w:rPr>
                            </w:pPr>
                          </w:p>
                          <w:p w14:paraId="11AA46C2" w14:textId="77777777" w:rsidR="008F2B8A" w:rsidRDefault="008F2B8A" w:rsidP="0048001B">
                            <w:pPr>
                              <w:rPr>
                                <w:rFonts w:cs="Arial"/>
                                <w:lang w:val="fr-FR"/>
                              </w:rPr>
                            </w:pPr>
                          </w:p>
                          <w:p w14:paraId="4C69348D" w14:textId="77777777" w:rsidR="008F2B8A" w:rsidRDefault="008F2B8A" w:rsidP="0048001B">
                            <w:pPr>
                              <w:rPr>
                                <w:rFonts w:cs="Arial"/>
                                <w:lang w:val="fr-FR"/>
                              </w:rPr>
                            </w:pPr>
                          </w:p>
                          <w:p w14:paraId="7B11E846" w14:textId="77777777" w:rsidR="008F2B8A" w:rsidRDefault="008F2B8A" w:rsidP="0048001B">
                            <w:pPr>
                              <w:rPr>
                                <w:rFonts w:cs="Arial"/>
                                <w:lang w:val="fr-FR"/>
                              </w:rPr>
                            </w:pPr>
                          </w:p>
                          <w:p w14:paraId="7908CA93" w14:textId="77777777" w:rsidR="008F2B8A" w:rsidRDefault="008F2B8A" w:rsidP="0048001B">
                            <w:pPr>
                              <w:rPr>
                                <w:rFonts w:cs="Arial"/>
                                <w:lang w:val="fr-FR"/>
                              </w:rPr>
                            </w:pPr>
                          </w:p>
                          <w:p w14:paraId="61506110" w14:textId="77777777" w:rsidR="008F2B8A" w:rsidRDefault="008F2B8A" w:rsidP="0048001B">
                            <w:pPr>
                              <w:rPr>
                                <w:rFonts w:cs="Arial"/>
                                <w:lang w:val="fr-FR"/>
                              </w:rPr>
                            </w:pPr>
                          </w:p>
                          <w:p w14:paraId="63A87FCC" w14:textId="77777777" w:rsidR="008F2B8A" w:rsidRDefault="008F2B8A" w:rsidP="0048001B">
                            <w:pPr>
                              <w:rPr>
                                <w:rFonts w:cs="Arial"/>
                                <w:lang w:val="fr-FR"/>
                              </w:rPr>
                            </w:pPr>
                          </w:p>
                          <w:p w14:paraId="523B9EE8" w14:textId="77777777" w:rsidR="008F2B8A" w:rsidRDefault="008F2B8A" w:rsidP="0048001B">
                            <w:pPr>
                              <w:rPr>
                                <w:rFonts w:cs="Arial"/>
                                <w:lang w:val="fr-FR"/>
                              </w:rPr>
                            </w:pPr>
                          </w:p>
                          <w:p w14:paraId="544C1667" w14:textId="77777777" w:rsidR="008F2B8A" w:rsidRDefault="008F2B8A" w:rsidP="0048001B">
                            <w:pPr>
                              <w:rPr>
                                <w:rFonts w:cs="Arial"/>
                                <w:lang w:val="fr-FR"/>
                              </w:rPr>
                            </w:pPr>
                          </w:p>
                          <w:p w14:paraId="06044B62" w14:textId="77777777" w:rsidR="008F2B8A" w:rsidRDefault="008F2B8A" w:rsidP="0048001B">
                            <w:pPr>
                              <w:rPr>
                                <w:rFonts w:cs="Arial"/>
                                <w:lang w:val="fr-FR"/>
                              </w:rPr>
                            </w:pPr>
                          </w:p>
                          <w:p w14:paraId="6DCC9988" w14:textId="77777777" w:rsidR="008F2B8A" w:rsidRDefault="008F2B8A" w:rsidP="0048001B">
                            <w:pPr>
                              <w:rPr>
                                <w:rFonts w:cs="Arial"/>
                                <w:lang w:val="fr-FR"/>
                              </w:rPr>
                            </w:pPr>
                          </w:p>
                          <w:p w14:paraId="5D2AF9AE" w14:textId="77777777" w:rsidR="008F2B8A" w:rsidRDefault="008F2B8A" w:rsidP="0048001B">
                            <w:pPr>
                              <w:rPr>
                                <w:rFonts w:cs="Arial"/>
                                <w:lang w:val="fr-FR"/>
                              </w:rPr>
                            </w:pPr>
                          </w:p>
                          <w:p w14:paraId="54B96B0A" w14:textId="77777777" w:rsidR="008F2B8A" w:rsidRDefault="008F2B8A" w:rsidP="0048001B">
                            <w:pPr>
                              <w:rPr>
                                <w:rFonts w:cs="Arial"/>
                                <w:lang w:val="fr-FR"/>
                              </w:rPr>
                            </w:pPr>
                          </w:p>
                          <w:p w14:paraId="684C4EE0" w14:textId="77777777" w:rsidR="008F2B8A" w:rsidRDefault="008F2B8A" w:rsidP="0048001B">
                            <w:pPr>
                              <w:rPr>
                                <w:rFonts w:cs="Arial"/>
                                <w:lang w:val="fr-FR"/>
                              </w:rPr>
                            </w:pPr>
                          </w:p>
                          <w:p w14:paraId="527AC4F6" w14:textId="77777777" w:rsidR="008F2B8A" w:rsidRDefault="008F2B8A" w:rsidP="0048001B">
                            <w:pPr>
                              <w:rPr>
                                <w:rFonts w:cs="Arial"/>
                                <w:lang w:val="fr-FR"/>
                              </w:rPr>
                            </w:pPr>
                          </w:p>
                          <w:p w14:paraId="4AE2E630" w14:textId="77777777" w:rsidR="008F2B8A" w:rsidRDefault="008F2B8A" w:rsidP="0048001B">
                            <w:pPr>
                              <w:rPr>
                                <w:rFonts w:cs="Arial"/>
                                <w:lang w:val="fr-FR"/>
                              </w:rPr>
                            </w:pPr>
                          </w:p>
                          <w:p w14:paraId="7DA58A96" w14:textId="77777777" w:rsidR="008F2B8A" w:rsidRDefault="008F2B8A" w:rsidP="0048001B">
                            <w:pPr>
                              <w:rPr>
                                <w:rFonts w:cs="Arial"/>
                                <w:lang w:val="fr-FR"/>
                              </w:rPr>
                            </w:pPr>
                          </w:p>
                          <w:p w14:paraId="52C2A3D0" w14:textId="77777777" w:rsidR="008F2B8A" w:rsidRDefault="008F2B8A" w:rsidP="0048001B">
                            <w:pPr>
                              <w:rPr>
                                <w:rFonts w:cs="Arial"/>
                                <w:lang w:val="fr-FR"/>
                              </w:rPr>
                            </w:pPr>
                          </w:p>
                          <w:p w14:paraId="10133E34" w14:textId="77777777" w:rsidR="008F2B8A" w:rsidRDefault="008F2B8A" w:rsidP="0048001B">
                            <w:pPr>
                              <w:rPr>
                                <w:rFonts w:cs="Arial"/>
                                <w:lang w:val="fr-FR"/>
                              </w:rPr>
                            </w:pPr>
                          </w:p>
                          <w:p w14:paraId="4D4609FC" w14:textId="77777777" w:rsidR="008F2B8A" w:rsidRDefault="008F2B8A" w:rsidP="0048001B">
                            <w:pPr>
                              <w:rPr>
                                <w:rFonts w:cs="Arial"/>
                                <w:lang w:val="fr-FR"/>
                              </w:rPr>
                            </w:pPr>
                          </w:p>
                          <w:p w14:paraId="12F9F220" w14:textId="77777777" w:rsidR="008F2B8A" w:rsidRDefault="008F2B8A" w:rsidP="0048001B">
                            <w:pPr>
                              <w:rPr>
                                <w:rFonts w:cs="Arial"/>
                                <w:lang w:val="fr-FR"/>
                              </w:rPr>
                            </w:pPr>
                          </w:p>
                          <w:p w14:paraId="19CA667B" w14:textId="77777777" w:rsidR="008F2B8A" w:rsidRDefault="008F2B8A" w:rsidP="0048001B">
                            <w:pPr>
                              <w:rPr>
                                <w:rFonts w:cs="Arial"/>
                                <w:lang w:val="fr-FR"/>
                              </w:rPr>
                            </w:pPr>
                          </w:p>
                          <w:p w14:paraId="04CA40A6" w14:textId="77777777" w:rsidR="008F2B8A" w:rsidRDefault="008F2B8A" w:rsidP="0048001B">
                            <w:pPr>
                              <w:rPr>
                                <w:rFonts w:cs="Arial"/>
                                <w:lang w:val="fr-FR"/>
                              </w:rPr>
                            </w:pPr>
                          </w:p>
                          <w:p w14:paraId="5E1ECA1D" w14:textId="77777777" w:rsidR="008F2B8A" w:rsidRDefault="008F2B8A" w:rsidP="0048001B">
                            <w:pPr>
                              <w:rPr>
                                <w:rFonts w:cs="Arial"/>
                                <w:lang w:val="fr-FR"/>
                              </w:rPr>
                            </w:pPr>
                          </w:p>
                          <w:p w14:paraId="5E3CA202" w14:textId="77777777" w:rsidR="008F2B8A" w:rsidRDefault="008F2B8A" w:rsidP="0048001B">
                            <w:pPr>
                              <w:rPr>
                                <w:rFonts w:cs="Arial"/>
                                <w:lang w:val="fr-FR"/>
                              </w:rPr>
                            </w:pPr>
                          </w:p>
                          <w:p w14:paraId="57202102" w14:textId="77777777" w:rsidR="008F2B8A" w:rsidRDefault="008F2B8A" w:rsidP="0048001B">
                            <w:pPr>
                              <w:rPr>
                                <w:rFonts w:cs="Arial"/>
                                <w:lang w:val="fr-FR"/>
                              </w:rPr>
                            </w:pPr>
                          </w:p>
                          <w:p w14:paraId="069F345A" w14:textId="77777777" w:rsidR="008F2B8A" w:rsidRDefault="008F2B8A" w:rsidP="0048001B">
                            <w:pPr>
                              <w:rPr>
                                <w:rFonts w:cs="Arial"/>
                                <w:lang w:val="fr-FR"/>
                              </w:rPr>
                            </w:pPr>
                          </w:p>
                          <w:p w14:paraId="24A82661" w14:textId="77777777" w:rsidR="008F2B8A" w:rsidRDefault="008F2B8A" w:rsidP="0048001B">
                            <w:pPr>
                              <w:rPr>
                                <w:rFonts w:cs="Arial"/>
                                <w:lang w:val="fr-FR"/>
                              </w:rPr>
                            </w:pPr>
                          </w:p>
                          <w:p w14:paraId="61D52E3A" w14:textId="77777777" w:rsidR="008F2B8A" w:rsidRDefault="008F2B8A" w:rsidP="0048001B">
                            <w:pPr>
                              <w:rPr>
                                <w:rFonts w:cs="Arial"/>
                                <w:lang w:val="fr-FR"/>
                              </w:rPr>
                            </w:pPr>
                          </w:p>
                          <w:p w14:paraId="4A5B62DA" w14:textId="77777777" w:rsidR="008F2B8A" w:rsidRDefault="008F2B8A" w:rsidP="0048001B">
                            <w:pPr>
                              <w:rPr>
                                <w:rFonts w:cs="Arial"/>
                                <w:lang w:val="fr-FR"/>
                              </w:rPr>
                            </w:pPr>
                          </w:p>
                          <w:p w14:paraId="2EEC21BC" w14:textId="77777777" w:rsidR="008F2B8A" w:rsidRDefault="008F2B8A" w:rsidP="0048001B">
                            <w:pPr>
                              <w:rPr>
                                <w:rFonts w:cs="Arial"/>
                                <w:lang w:val="fr-FR"/>
                              </w:rPr>
                            </w:pPr>
                          </w:p>
                          <w:p w14:paraId="33D6E949" w14:textId="77777777" w:rsidR="008F2B8A" w:rsidRDefault="008F2B8A" w:rsidP="0048001B">
                            <w:pPr>
                              <w:rPr>
                                <w:rFonts w:cs="Arial"/>
                                <w:lang w:val="fr-FR"/>
                              </w:rPr>
                            </w:pPr>
                          </w:p>
                          <w:p w14:paraId="56C07401" w14:textId="77777777" w:rsidR="008F2B8A" w:rsidRDefault="008F2B8A" w:rsidP="0048001B">
                            <w:pPr>
                              <w:rPr>
                                <w:rFonts w:cs="Arial"/>
                                <w:lang w:val="fr-FR"/>
                              </w:rPr>
                            </w:pPr>
                          </w:p>
                          <w:p w14:paraId="302F2614" w14:textId="77777777" w:rsidR="008F2B8A" w:rsidRDefault="008F2B8A" w:rsidP="0048001B">
                            <w:pPr>
                              <w:rPr>
                                <w:rFonts w:cs="Arial"/>
                                <w:lang w:val="fr-FR"/>
                              </w:rPr>
                            </w:pPr>
                          </w:p>
                          <w:p w14:paraId="1BD48D55" w14:textId="77777777" w:rsidR="008F2B8A" w:rsidRDefault="008F2B8A" w:rsidP="0048001B">
                            <w:pPr>
                              <w:rPr>
                                <w:rFonts w:cs="Arial"/>
                                <w:lang w:val="fr-FR"/>
                              </w:rPr>
                            </w:pPr>
                          </w:p>
                          <w:p w14:paraId="443EB4F8" w14:textId="77777777" w:rsidR="008F2B8A" w:rsidRDefault="008F2B8A" w:rsidP="0048001B">
                            <w:pPr>
                              <w:rPr>
                                <w:rFonts w:cs="Arial"/>
                                <w:lang w:val="fr-FR"/>
                              </w:rPr>
                            </w:pPr>
                          </w:p>
                          <w:p w14:paraId="34B165B0" w14:textId="77777777" w:rsidR="008F2B8A" w:rsidRDefault="008F2B8A" w:rsidP="0048001B">
                            <w:pPr>
                              <w:rPr>
                                <w:rFonts w:cs="Arial"/>
                                <w:lang w:val="fr-FR"/>
                              </w:rPr>
                            </w:pPr>
                          </w:p>
                          <w:p w14:paraId="1496D161" w14:textId="77777777" w:rsidR="008F2B8A" w:rsidRDefault="008F2B8A" w:rsidP="0048001B">
                            <w:pPr>
                              <w:rPr>
                                <w:rFonts w:cs="Arial"/>
                                <w:lang w:val="fr-FR"/>
                              </w:rPr>
                            </w:pPr>
                          </w:p>
                          <w:p w14:paraId="78EB31CE" w14:textId="77777777" w:rsidR="008F2B8A" w:rsidRDefault="008F2B8A" w:rsidP="0048001B">
                            <w:pPr>
                              <w:rPr>
                                <w:rFonts w:cs="Arial"/>
                                <w:lang w:val="fr-FR"/>
                              </w:rPr>
                            </w:pPr>
                          </w:p>
                          <w:p w14:paraId="71E2952F" w14:textId="77777777" w:rsidR="008F2B8A" w:rsidRDefault="008F2B8A" w:rsidP="0048001B">
                            <w:pPr>
                              <w:rPr>
                                <w:rFonts w:cs="Arial"/>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E37CD26" id="Text Box 56" o:spid="_x0000_s1028" type="#_x0000_t202" style="position:absolute;left:0;text-align:left;margin-left:-1in;margin-top:-742.75pt;width:1in;height:1in;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">
                <v:textbox>
                  <w:txbxContent>
                    <w:p w14:paraId="0E38F162" w14:textId="77777777" w:rsidR="008F2B8A" w:rsidRDefault="008F2B8A"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w:t>
                      </w:r>
                      <w:proofErr w:type="gramStart"/>
                      <w:r>
                        <w:rPr>
                          <w:rFonts w:cs="Arial"/>
                          <w:lang w:val="fr-FR"/>
                        </w:rPr>
                        <w:t xml:space="preserve">Maritime </w:t>
                      </w:r>
                      <w:r>
                        <w:rPr>
                          <w:rFonts w:cs="Arial"/>
                          <w:i/>
                          <w:iCs/>
                          <w:lang w:val="fr-FR"/>
                        </w:rPr>
                        <w:t xml:space="preserve"> </w:t>
                      </w:r>
                      <w:r>
                        <w:rPr>
                          <w:rFonts w:cs="Arial"/>
                          <w:b/>
                          <w:bCs/>
                          <w:i/>
                          <w:iCs/>
                          <w:sz w:val="48"/>
                          <w:szCs w:val="48"/>
                          <w:lang w:val="fr-FR"/>
                        </w:rPr>
                        <w:t>IALA</w:t>
                      </w:r>
                      <w:proofErr w:type="gramEnd"/>
                    </w:p>
                    <w:p w14:paraId="399106A2" w14:textId="77777777" w:rsidR="008F2B8A" w:rsidRDefault="008F2B8A" w:rsidP="0048001B">
                      <w:pPr>
                        <w:rPr>
                          <w:rFonts w:cs="Arial"/>
                          <w:lang w:val="fr-FR"/>
                        </w:rPr>
                      </w:pPr>
                    </w:p>
                    <w:p w14:paraId="0BB83A04" w14:textId="77777777" w:rsidR="008F2B8A" w:rsidRDefault="008F2B8A" w:rsidP="0048001B">
                      <w:pPr>
                        <w:rPr>
                          <w:rFonts w:cs="Arial"/>
                          <w:lang w:val="fr-FR"/>
                        </w:rPr>
                      </w:pPr>
                    </w:p>
                    <w:p w14:paraId="359651AB" w14:textId="77777777" w:rsidR="008F2B8A" w:rsidRDefault="008F2B8A" w:rsidP="0048001B">
                      <w:pPr>
                        <w:rPr>
                          <w:rFonts w:cs="Arial"/>
                          <w:lang w:val="fr-FR"/>
                        </w:rPr>
                      </w:pPr>
                    </w:p>
                    <w:p w14:paraId="62C7D906" w14:textId="77777777" w:rsidR="008F2B8A" w:rsidRDefault="008F2B8A" w:rsidP="0048001B">
                      <w:pPr>
                        <w:rPr>
                          <w:rFonts w:cs="Arial"/>
                          <w:lang w:val="fr-FR"/>
                        </w:rPr>
                      </w:pPr>
                    </w:p>
                    <w:p w14:paraId="27DD9518" w14:textId="77777777" w:rsidR="008F2B8A" w:rsidRDefault="008F2B8A" w:rsidP="0048001B">
                      <w:pPr>
                        <w:rPr>
                          <w:rFonts w:cs="Arial"/>
                          <w:lang w:val="fr-FR"/>
                        </w:rPr>
                      </w:pPr>
                    </w:p>
                    <w:p w14:paraId="7AAD925B" w14:textId="77777777" w:rsidR="008F2B8A" w:rsidRDefault="008F2B8A" w:rsidP="0048001B">
                      <w:pPr>
                        <w:rPr>
                          <w:rFonts w:cs="Arial"/>
                          <w:lang w:val="fr-FR"/>
                        </w:rPr>
                      </w:pPr>
                    </w:p>
                    <w:p w14:paraId="6FD4A8B0" w14:textId="77777777" w:rsidR="008F2B8A" w:rsidRDefault="008F2B8A" w:rsidP="0048001B">
                      <w:pPr>
                        <w:rPr>
                          <w:rFonts w:cs="Arial"/>
                          <w:lang w:val="fr-FR"/>
                        </w:rPr>
                      </w:pPr>
                    </w:p>
                    <w:p w14:paraId="4C585D0D" w14:textId="77777777" w:rsidR="008F2B8A" w:rsidRDefault="008F2B8A" w:rsidP="0048001B">
                      <w:pPr>
                        <w:rPr>
                          <w:rFonts w:cs="Arial"/>
                          <w:lang w:val="fr-FR"/>
                        </w:rPr>
                      </w:pPr>
                    </w:p>
                    <w:p w14:paraId="74F691F6" w14:textId="77777777" w:rsidR="008F2B8A" w:rsidRDefault="008F2B8A" w:rsidP="0048001B">
                      <w:pPr>
                        <w:rPr>
                          <w:rFonts w:cs="Arial"/>
                          <w:lang w:val="fr-FR"/>
                        </w:rPr>
                      </w:pPr>
                    </w:p>
                    <w:p w14:paraId="324A8D31" w14:textId="77777777" w:rsidR="008F2B8A" w:rsidRDefault="008F2B8A" w:rsidP="0048001B">
                      <w:pPr>
                        <w:rPr>
                          <w:rFonts w:cs="Arial"/>
                          <w:lang w:val="fr-FR"/>
                        </w:rPr>
                      </w:pPr>
                    </w:p>
                    <w:p w14:paraId="71177055" w14:textId="77777777" w:rsidR="008F2B8A" w:rsidRDefault="008F2B8A" w:rsidP="0048001B">
                      <w:pPr>
                        <w:rPr>
                          <w:rFonts w:cs="Arial"/>
                          <w:lang w:val="fr-FR"/>
                        </w:rPr>
                      </w:pPr>
                    </w:p>
                    <w:p w14:paraId="2B3D5D6C" w14:textId="77777777" w:rsidR="008F2B8A" w:rsidRDefault="008F2B8A" w:rsidP="0048001B">
                      <w:pPr>
                        <w:rPr>
                          <w:rFonts w:cs="Arial"/>
                          <w:lang w:val="fr-FR"/>
                        </w:rPr>
                      </w:pPr>
                    </w:p>
                    <w:p w14:paraId="6C35CB7A" w14:textId="77777777" w:rsidR="008F2B8A" w:rsidRDefault="008F2B8A" w:rsidP="0048001B">
                      <w:pPr>
                        <w:rPr>
                          <w:rFonts w:cs="Arial"/>
                          <w:lang w:val="fr-FR"/>
                        </w:rPr>
                      </w:pPr>
                    </w:p>
                    <w:p w14:paraId="66CBFFF4" w14:textId="77777777" w:rsidR="008F2B8A" w:rsidRDefault="008F2B8A" w:rsidP="0048001B">
                      <w:pPr>
                        <w:rPr>
                          <w:rFonts w:cs="Arial"/>
                          <w:lang w:val="fr-FR"/>
                        </w:rPr>
                      </w:pPr>
                    </w:p>
                    <w:p w14:paraId="3B271E90" w14:textId="77777777" w:rsidR="008F2B8A" w:rsidRDefault="008F2B8A" w:rsidP="0048001B">
                      <w:pPr>
                        <w:rPr>
                          <w:rFonts w:cs="Arial"/>
                          <w:lang w:val="fr-FR"/>
                        </w:rPr>
                      </w:pPr>
                    </w:p>
                    <w:p w14:paraId="66CC5BDE" w14:textId="77777777" w:rsidR="008F2B8A" w:rsidRDefault="008F2B8A" w:rsidP="0048001B">
                      <w:pPr>
                        <w:rPr>
                          <w:rFonts w:cs="Arial"/>
                          <w:lang w:val="fr-FR"/>
                        </w:rPr>
                      </w:pPr>
                    </w:p>
                    <w:p w14:paraId="48ED4085" w14:textId="77777777" w:rsidR="008F2B8A" w:rsidRDefault="008F2B8A" w:rsidP="0048001B">
                      <w:pPr>
                        <w:rPr>
                          <w:rFonts w:cs="Arial"/>
                          <w:lang w:val="fr-FR"/>
                        </w:rPr>
                      </w:pPr>
                    </w:p>
                    <w:p w14:paraId="50D1053C" w14:textId="77777777" w:rsidR="008F2B8A" w:rsidRDefault="008F2B8A" w:rsidP="0048001B">
                      <w:pPr>
                        <w:rPr>
                          <w:rFonts w:cs="Arial"/>
                          <w:lang w:val="fr-FR"/>
                        </w:rPr>
                      </w:pPr>
                    </w:p>
                    <w:p w14:paraId="7DC29D3E" w14:textId="77777777" w:rsidR="008F2B8A" w:rsidRDefault="008F2B8A" w:rsidP="0048001B">
                      <w:pPr>
                        <w:rPr>
                          <w:rFonts w:cs="Arial"/>
                          <w:lang w:val="fr-FR"/>
                        </w:rPr>
                      </w:pPr>
                    </w:p>
                    <w:p w14:paraId="2E175A8C" w14:textId="77777777" w:rsidR="008F2B8A" w:rsidRDefault="008F2B8A" w:rsidP="0048001B">
                      <w:pPr>
                        <w:rPr>
                          <w:rFonts w:cs="Arial"/>
                          <w:lang w:val="fr-FR"/>
                        </w:rPr>
                      </w:pPr>
                    </w:p>
                    <w:p w14:paraId="50F96C9F" w14:textId="77777777" w:rsidR="008F2B8A" w:rsidRDefault="008F2B8A" w:rsidP="0048001B">
                      <w:pPr>
                        <w:rPr>
                          <w:rFonts w:cs="Arial"/>
                          <w:lang w:val="fr-FR"/>
                        </w:rPr>
                      </w:pPr>
                    </w:p>
                    <w:p w14:paraId="0BC8FFB5" w14:textId="77777777" w:rsidR="008F2B8A" w:rsidRDefault="008F2B8A" w:rsidP="0048001B">
                      <w:pPr>
                        <w:rPr>
                          <w:rFonts w:cs="Arial"/>
                          <w:lang w:val="fr-FR"/>
                        </w:rPr>
                      </w:pPr>
                    </w:p>
                    <w:p w14:paraId="39068477" w14:textId="77777777" w:rsidR="008F2B8A" w:rsidRDefault="008F2B8A" w:rsidP="0048001B">
                      <w:pPr>
                        <w:rPr>
                          <w:rFonts w:cs="Arial"/>
                          <w:lang w:val="fr-FR"/>
                        </w:rPr>
                      </w:pPr>
                    </w:p>
                    <w:p w14:paraId="4A14AE89" w14:textId="77777777" w:rsidR="008F2B8A" w:rsidRDefault="008F2B8A" w:rsidP="0048001B">
                      <w:pPr>
                        <w:rPr>
                          <w:rFonts w:cs="Arial"/>
                          <w:lang w:val="fr-FR"/>
                        </w:rPr>
                      </w:pPr>
                    </w:p>
                    <w:p w14:paraId="1678876D" w14:textId="77777777" w:rsidR="008F2B8A" w:rsidRDefault="008F2B8A" w:rsidP="0048001B">
                      <w:pPr>
                        <w:rPr>
                          <w:rFonts w:cs="Arial"/>
                          <w:lang w:val="fr-FR"/>
                        </w:rPr>
                      </w:pPr>
                    </w:p>
                    <w:p w14:paraId="28F02948" w14:textId="77777777" w:rsidR="008F2B8A" w:rsidRDefault="008F2B8A" w:rsidP="0048001B">
                      <w:pPr>
                        <w:rPr>
                          <w:rFonts w:cs="Arial"/>
                          <w:lang w:val="fr-FR"/>
                        </w:rPr>
                      </w:pPr>
                    </w:p>
                    <w:p w14:paraId="206C69FA" w14:textId="77777777" w:rsidR="008F2B8A" w:rsidRDefault="008F2B8A" w:rsidP="0048001B">
                      <w:pPr>
                        <w:rPr>
                          <w:rFonts w:cs="Arial"/>
                          <w:lang w:val="fr-FR"/>
                        </w:rPr>
                      </w:pPr>
                    </w:p>
                    <w:p w14:paraId="7A2A65D9" w14:textId="77777777" w:rsidR="008F2B8A" w:rsidRDefault="008F2B8A" w:rsidP="0048001B">
                      <w:pPr>
                        <w:rPr>
                          <w:rFonts w:cs="Arial"/>
                          <w:lang w:val="fr-FR"/>
                        </w:rPr>
                      </w:pPr>
                    </w:p>
                    <w:p w14:paraId="4792215B" w14:textId="77777777" w:rsidR="008F2B8A" w:rsidRDefault="008F2B8A" w:rsidP="0048001B">
                      <w:pPr>
                        <w:rPr>
                          <w:rFonts w:cs="Arial"/>
                          <w:lang w:val="fr-FR"/>
                        </w:rPr>
                      </w:pPr>
                    </w:p>
                    <w:p w14:paraId="4C166CB6" w14:textId="77777777" w:rsidR="008F2B8A" w:rsidRDefault="008F2B8A" w:rsidP="0048001B">
                      <w:pPr>
                        <w:rPr>
                          <w:rFonts w:cs="Arial"/>
                          <w:lang w:val="fr-FR"/>
                        </w:rPr>
                      </w:pPr>
                    </w:p>
                    <w:p w14:paraId="135554FE" w14:textId="77777777" w:rsidR="008F2B8A" w:rsidRDefault="008F2B8A" w:rsidP="0048001B">
                      <w:pPr>
                        <w:rPr>
                          <w:rFonts w:cs="Arial"/>
                          <w:lang w:val="fr-FR"/>
                        </w:rPr>
                      </w:pPr>
                    </w:p>
                    <w:p w14:paraId="4BAA43B4" w14:textId="77777777" w:rsidR="008F2B8A" w:rsidRDefault="008F2B8A" w:rsidP="0048001B">
                      <w:pPr>
                        <w:rPr>
                          <w:rFonts w:cs="Arial"/>
                          <w:lang w:val="fr-FR"/>
                        </w:rPr>
                      </w:pPr>
                    </w:p>
                    <w:p w14:paraId="5DF42967" w14:textId="77777777" w:rsidR="008F2B8A" w:rsidRDefault="008F2B8A" w:rsidP="0048001B">
                      <w:pPr>
                        <w:rPr>
                          <w:rFonts w:cs="Arial"/>
                          <w:lang w:val="fr-FR"/>
                        </w:rPr>
                      </w:pPr>
                    </w:p>
                    <w:p w14:paraId="7AE54C86" w14:textId="77777777" w:rsidR="008F2B8A" w:rsidRDefault="008F2B8A" w:rsidP="0048001B">
                      <w:pPr>
                        <w:rPr>
                          <w:rFonts w:cs="Arial"/>
                          <w:lang w:val="fr-FR"/>
                        </w:rPr>
                      </w:pPr>
                    </w:p>
                    <w:p w14:paraId="49B5B767" w14:textId="77777777" w:rsidR="008F2B8A" w:rsidRDefault="008F2B8A" w:rsidP="0048001B">
                      <w:pPr>
                        <w:rPr>
                          <w:rFonts w:cs="Arial"/>
                          <w:lang w:val="fr-FR"/>
                        </w:rPr>
                      </w:pPr>
                    </w:p>
                    <w:p w14:paraId="5B49B4AC" w14:textId="77777777" w:rsidR="008F2B8A" w:rsidRDefault="008F2B8A" w:rsidP="0048001B">
                      <w:pPr>
                        <w:rPr>
                          <w:rFonts w:cs="Arial"/>
                          <w:lang w:val="fr-FR"/>
                        </w:rPr>
                      </w:pPr>
                    </w:p>
                    <w:p w14:paraId="35A5048D" w14:textId="77777777" w:rsidR="008F2B8A" w:rsidRDefault="008F2B8A" w:rsidP="0048001B">
                      <w:pPr>
                        <w:rPr>
                          <w:rFonts w:cs="Arial"/>
                          <w:lang w:val="fr-FR"/>
                        </w:rPr>
                      </w:pPr>
                    </w:p>
                    <w:p w14:paraId="16AC5570" w14:textId="77777777" w:rsidR="008F2B8A" w:rsidRDefault="008F2B8A" w:rsidP="0048001B">
                      <w:pPr>
                        <w:rPr>
                          <w:rFonts w:cs="Arial"/>
                          <w:lang w:val="fr-FR"/>
                        </w:rPr>
                      </w:pPr>
                    </w:p>
                    <w:p w14:paraId="6C5676B6" w14:textId="77777777" w:rsidR="008F2B8A" w:rsidRDefault="008F2B8A" w:rsidP="0048001B">
                      <w:pPr>
                        <w:rPr>
                          <w:rFonts w:cs="Arial"/>
                          <w:lang w:val="fr-FR"/>
                        </w:rPr>
                      </w:pPr>
                    </w:p>
                    <w:p w14:paraId="4C1519D4" w14:textId="77777777" w:rsidR="008F2B8A" w:rsidRDefault="008F2B8A" w:rsidP="0048001B">
                      <w:pPr>
                        <w:rPr>
                          <w:rFonts w:cs="Arial"/>
                          <w:lang w:val="fr-FR"/>
                        </w:rPr>
                      </w:pPr>
                    </w:p>
                    <w:p w14:paraId="608CC1A4" w14:textId="77777777" w:rsidR="008F2B8A" w:rsidRDefault="008F2B8A" w:rsidP="0048001B">
                      <w:pPr>
                        <w:rPr>
                          <w:rFonts w:cs="Arial"/>
                          <w:lang w:val="fr-FR"/>
                        </w:rPr>
                      </w:pPr>
                    </w:p>
                    <w:p w14:paraId="12ED9270" w14:textId="77777777" w:rsidR="008F2B8A" w:rsidRDefault="008F2B8A" w:rsidP="0048001B">
                      <w:pPr>
                        <w:rPr>
                          <w:rFonts w:cs="Arial"/>
                          <w:lang w:val="fr-FR"/>
                        </w:rPr>
                      </w:pPr>
                    </w:p>
                    <w:p w14:paraId="3F178EB5" w14:textId="77777777" w:rsidR="008F2B8A" w:rsidRDefault="008F2B8A" w:rsidP="0048001B">
                      <w:pPr>
                        <w:rPr>
                          <w:rFonts w:cs="Arial"/>
                          <w:lang w:val="fr-FR"/>
                        </w:rPr>
                      </w:pPr>
                    </w:p>
                    <w:p w14:paraId="05CA7C31" w14:textId="77777777" w:rsidR="008F2B8A" w:rsidRDefault="008F2B8A" w:rsidP="0048001B">
                      <w:pPr>
                        <w:rPr>
                          <w:rFonts w:cs="Arial"/>
                          <w:lang w:val="fr-FR"/>
                        </w:rPr>
                      </w:pPr>
                    </w:p>
                    <w:p w14:paraId="440B0D63" w14:textId="77777777" w:rsidR="008F2B8A" w:rsidRDefault="008F2B8A" w:rsidP="0048001B">
                      <w:pPr>
                        <w:rPr>
                          <w:rFonts w:cs="Arial"/>
                          <w:lang w:val="fr-FR"/>
                        </w:rPr>
                      </w:pPr>
                    </w:p>
                    <w:p w14:paraId="770D6188" w14:textId="77777777" w:rsidR="008F2B8A" w:rsidRDefault="008F2B8A" w:rsidP="0048001B">
                      <w:pPr>
                        <w:rPr>
                          <w:rFonts w:cs="Arial"/>
                          <w:lang w:val="fr-FR"/>
                        </w:rPr>
                      </w:pPr>
                    </w:p>
                    <w:p w14:paraId="5763A50D" w14:textId="77777777" w:rsidR="008F2B8A" w:rsidRDefault="008F2B8A" w:rsidP="0048001B">
                      <w:pPr>
                        <w:rPr>
                          <w:rFonts w:cs="Arial"/>
                          <w:lang w:val="fr-FR"/>
                        </w:rPr>
                      </w:pPr>
                    </w:p>
                    <w:p w14:paraId="24BFCD4C" w14:textId="77777777" w:rsidR="008F2B8A" w:rsidRDefault="008F2B8A" w:rsidP="0048001B">
                      <w:pPr>
                        <w:rPr>
                          <w:rFonts w:cs="Arial"/>
                          <w:lang w:val="fr-FR"/>
                        </w:rPr>
                      </w:pPr>
                    </w:p>
                    <w:p w14:paraId="6D33B3D3" w14:textId="77777777" w:rsidR="008F2B8A" w:rsidRDefault="008F2B8A" w:rsidP="0048001B">
                      <w:pPr>
                        <w:rPr>
                          <w:rFonts w:cs="Arial"/>
                          <w:lang w:val="fr-FR"/>
                        </w:rPr>
                      </w:pPr>
                    </w:p>
                    <w:p w14:paraId="73868FF9" w14:textId="77777777" w:rsidR="008F2B8A" w:rsidRDefault="008F2B8A" w:rsidP="0048001B">
                      <w:pPr>
                        <w:rPr>
                          <w:rFonts w:cs="Arial"/>
                          <w:lang w:val="fr-FR"/>
                        </w:rPr>
                      </w:pPr>
                    </w:p>
                    <w:p w14:paraId="0C4E3A12" w14:textId="77777777" w:rsidR="008F2B8A" w:rsidRDefault="008F2B8A" w:rsidP="0048001B">
                      <w:pPr>
                        <w:rPr>
                          <w:rFonts w:cs="Arial"/>
                          <w:lang w:val="fr-FR"/>
                        </w:rPr>
                      </w:pPr>
                    </w:p>
                    <w:p w14:paraId="30168CB2" w14:textId="77777777" w:rsidR="008F2B8A" w:rsidRDefault="008F2B8A" w:rsidP="0048001B">
                      <w:pPr>
                        <w:rPr>
                          <w:rFonts w:cs="Arial"/>
                          <w:lang w:val="fr-FR"/>
                        </w:rPr>
                      </w:pPr>
                    </w:p>
                    <w:p w14:paraId="6C205F6E" w14:textId="77777777" w:rsidR="008F2B8A" w:rsidRDefault="008F2B8A" w:rsidP="0048001B">
                      <w:pPr>
                        <w:rPr>
                          <w:rFonts w:cs="Arial"/>
                          <w:lang w:val="fr-FR"/>
                        </w:rPr>
                      </w:pPr>
                    </w:p>
                    <w:p w14:paraId="30F9E5D7" w14:textId="77777777" w:rsidR="008F2B8A" w:rsidRDefault="008F2B8A" w:rsidP="0048001B">
                      <w:pPr>
                        <w:rPr>
                          <w:rFonts w:cs="Arial"/>
                          <w:lang w:val="fr-FR"/>
                        </w:rPr>
                      </w:pPr>
                    </w:p>
                    <w:p w14:paraId="7DF32BB7" w14:textId="77777777" w:rsidR="008F2B8A" w:rsidRDefault="008F2B8A" w:rsidP="0048001B">
                      <w:pPr>
                        <w:rPr>
                          <w:rFonts w:cs="Arial"/>
                          <w:lang w:val="fr-FR"/>
                        </w:rPr>
                      </w:pPr>
                    </w:p>
                    <w:p w14:paraId="74E0F7AD" w14:textId="77777777" w:rsidR="008F2B8A" w:rsidRDefault="008F2B8A" w:rsidP="0048001B">
                      <w:pPr>
                        <w:rPr>
                          <w:rFonts w:cs="Arial"/>
                          <w:lang w:val="fr-FR"/>
                        </w:rPr>
                      </w:pPr>
                    </w:p>
                    <w:p w14:paraId="758A8CC6" w14:textId="77777777" w:rsidR="008F2B8A" w:rsidRDefault="008F2B8A" w:rsidP="0048001B">
                      <w:pPr>
                        <w:rPr>
                          <w:rFonts w:cs="Arial"/>
                          <w:lang w:val="fr-FR"/>
                        </w:rPr>
                      </w:pPr>
                    </w:p>
                    <w:p w14:paraId="5F477B8B" w14:textId="77777777" w:rsidR="008F2B8A" w:rsidRDefault="008F2B8A" w:rsidP="0048001B">
                      <w:pPr>
                        <w:rPr>
                          <w:rFonts w:cs="Arial"/>
                          <w:lang w:val="fr-FR"/>
                        </w:rPr>
                      </w:pPr>
                    </w:p>
                    <w:p w14:paraId="545B67D3" w14:textId="77777777" w:rsidR="008F2B8A" w:rsidRDefault="008F2B8A" w:rsidP="0048001B">
                      <w:pPr>
                        <w:rPr>
                          <w:rFonts w:cs="Arial"/>
                          <w:lang w:val="fr-FR"/>
                        </w:rPr>
                      </w:pPr>
                    </w:p>
                    <w:p w14:paraId="51AAEBCF" w14:textId="77777777" w:rsidR="008F2B8A" w:rsidRDefault="008F2B8A" w:rsidP="0048001B">
                      <w:pPr>
                        <w:rPr>
                          <w:rFonts w:cs="Arial"/>
                          <w:lang w:val="fr-FR"/>
                        </w:rPr>
                      </w:pPr>
                    </w:p>
                    <w:p w14:paraId="25253C18" w14:textId="77777777" w:rsidR="008F2B8A" w:rsidRDefault="008F2B8A" w:rsidP="0048001B">
                      <w:pPr>
                        <w:rPr>
                          <w:rFonts w:cs="Arial"/>
                          <w:lang w:val="fr-FR"/>
                        </w:rPr>
                      </w:pPr>
                    </w:p>
                    <w:p w14:paraId="207F1AAB" w14:textId="77777777" w:rsidR="008F2B8A" w:rsidRDefault="008F2B8A" w:rsidP="0048001B">
                      <w:pPr>
                        <w:rPr>
                          <w:rFonts w:cs="Arial"/>
                          <w:lang w:val="fr-FR"/>
                        </w:rPr>
                      </w:pPr>
                    </w:p>
                    <w:p w14:paraId="472EE391" w14:textId="77777777" w:rsidR="008F2B8A" w:rsidRDefault="008F2B8A" w:rsidP="0048001B">
                      <w:pPr>
                        <w:rPr>
                          <w:rFonts w:cs="Arial"/>
                          <w:lang w:val="fr-FR"/>
                        </w:rPr>
                      </w:pPr>
                    </w:p>
                    <w:p w14:paraId="6CDD1C85" w14:textId="77777777" w:rsidR="008F2B8A" w:rsidRDefault="008F2B8A" w:rsidP="0048001B">
                      <w:pPr>
                        <w:rPr>
                          <w:rFonts w:cs="Arial"/>
                          <w:lang w:val="fr-FR"/>
                        </w:rPr>
                      </w:pPr>
                    </w:p>
                    <w:p w14:paraId="799C1B44" w14:textId="77777777" w:rsidR="008F2B8A" w:rsidRDefault="008F2B8A" w:rsidP="0048001B">
                      <w:pPr>
                        <w:rPr>
                          <w:rFonts w:cs="Arial"/>
                          <w:lang w:val="fr-FR"/>
                        </w:rPr>
                      </w:pPr>
                    </w:p>
                    <w:p w14:paraId="74CEF0C4" w14:textId="77777777" w:rsidR="008F2B8A" w:rsidRDefault="008F2B8A" w:rsidP="0048001B">
                      <w:pPr>
                        <w:rPr>
                          <w:rFonts w:cs="Arial"/>
                          <w:lang w:val="fr-FR"/>
                        </w:rPr>
                      </w:pPr>
                    </w:p>
                    <w:p w14:paraId="41F79327" w14:textId="77777777" w:rsidR="008F2B8A" w:rsidRDefault="008F2B8A" w:rsidP="0048001B">
                      <w:pPr>
                        <w:rPr>
                          <w:rFonts w:cs="Arial"/>
                          <w:lang w:val="fr-FR"/>
                        </w:rPr>
                      </w:pPr>
                    </w:p>
                    <w:p w14:paraId="51D51410" w14:textId="77777777" w:rsidR="008F2B8A" w:rsidRDefault="008F2B8A" w:rsidP="0048001B">
                      <w:pPr>
                        <w:rPr>
                          <w:rFonts w:cs="Arial"/>
                          <w:lang w:val="fr-FR"/>
                        </w:rPr>
                      </w:pPr>
                    </w:p>
                    <w:p w14:paraId="766F7BEE" w14:textId="77777777" w:rsidR="008F2B8A" w:rsidRDefault="008F2B8A" w:rsidP="0048001B">
                      <w:pPr>
                        <w:rPr>
                          <w:rFonts w:cs="Arial"/>
                          <w:lang w:val="fr-FR"/>
                        </w:rPr>
                      </w:pPr>
                    </w:p>
                    <w:p w14:paraId="2DF25CA9" w14:textId="77777777" w:rsidR="008F2B8A" w:rsidRDefault="008F2B8A" w:rsidP="0048001B">
                      <w:pPr>
                        <w:rPr>
                          <w:rFonts w:cs="Arial"/>
                          <w:lang w:val="fr-FR"/>
                        </w:rPr>
                      </w:pPr>
                    </w:p>
                    <w:p w14:paraId="45D99B55" w14:textId="77777777" w:rsidR="008F2B8A" w:rsidRDefault="008F2B8A" w:rsidP="0048001B">
                      <w:pPr>
                        <w:rPr>
                          <w:rFonts w:cs="Arial"/>
                          <w:lang w:val="fr-FR"/>
                        </w:rPr>
                      </w:pPr>
                    </w:p>
                    <w:p w14:paraId="4828E0D9" w14:textId="77777777" w:rsidR="008F2B8A" w:rsidRDefault="008F2B8A" w:rsidP="0048001B">
                      <w:pPr>
                        <w:rPr>
                          <w:rFonts w:cs="Arial"/>
                          <w:lang w:val="fr-FR"/>
                        </w:rPr>
                      </w:pPr>
                    </w:p>
                    <w:p w14:paraId="6346BDEC" w14:textId="77777777" w:rsidR="008F2B8A" w:rsidRDefault="008F2B8A" w:rsidP="0048001B">
                      <w:pPr>
                        <w:rPr>
                          <w:rFonts w:cs="Arial"/>
                          <w:lang w:val="fr-FR"/>
                        </w:rPr>
                      </w:pPr>
                    </w:p>
                    <w:p w14:paraId="2BF0DF73" w14:textId="77777777" w:rsidR="008F2B8A" w:rsidRDefault="008F2B8A" w:rsidP="0048001B">
                      <w:pPr>
                        <w:rPr>
                          <w:rFonts w:cs="Arial"/>
                          <w:lang w:val="fr-FR"/>
                        </w:rPr>
                      </w:pPr>
                    </w:p>
                    <w:p w14:paraId="52B91B03" w14:textId="77777777" w:rsidR="008F2B8A" w:rsidRDefault="008F2B8A" w:rsidP="0048001B">
                      <w:pPr>
                        <w:rPr>
                          <w:rFonts w:cs="Arial"/>
                          <w:lang w:val="fr-FR"/>
                        </w:rPr>
                      </w:pPr>
                    </w:p>
                    <w:p w14:paraId="224E32EF" w14:textId="77777777" w:rsidR="008F2B8A" w:rsidRDefault="008F2B8A" w:rsidP="0048001B">
                      <w:pPr>
                        <w:rPr>
                          <w:rFonts w:cs="Arial"/>
                          <w:lang w:val="fr-FR"/>
                        </w:rPr>
                      </w:pPr>
                    </w:p>
                    <w:p w14:paraId="2D04C36E" w14:textId="77777777" w:rsidR="008F2B8A" w:rsidRDefault="008F2B8A" w:rsidP="0048001B">
                      <w:pPr>
                        <w:rPr>
                          <w:rFonts w:cs="Arial"/>
                          <w:lang w:val="fr-FR"/>
                        </w:rPr>
                      </w:pPr>
                    </w:p>
                    <w:p w14:paraId="2ACA2D2D" w14:textId="77777777" w:rsidR="008F2B8A" w:rsidRDefault="008F2B8A" w:rsidP="0048001B">
                      <w:pPr>
                        <w:rPr>
                          <w:rFonts w:cs="Arial"/>
                          <w:lang w:val="fr-FR"/>
                        </w:rPr>
                      </w:pPr>
                    </w:p>
                    <w:p w14:paraId="2933E580" w14:textId="77777777" w:rsidR="008F2B8A" w:rsidRDefault="008F2B8A" w:rsidP="0048001B">
                      <w:pPr>
                        <w:rPr>
                          <w:rFonts w:cs="Arial"/>
                          <w:lang w:val="fr-FR"/>
                        </w:rPr>
                      </w:pPr>
                    </w:p>
                    <w:p w14:paraId="46F82449" w14:textId="77777777" w:rsidR="008F2B8A" w:rsidRDefault="008F2B8A" w:rsidP="0048001B">
                      <w:pPr>
                        <w:rPr>
                          <w:rFonts w:cs="Arial"/>
                          <w:lang w:val="fr-FR"/>
                        </w:rPr>
                      </w:pPr>
                    </w:p>
                    <w:p w14:paraId="3894D49E" w14:textId="77777777" w:rsidR="008F2B8A" w:rsidRDefault="008F2B8A" w:rsidP="0048001B">
                      <w:pPr>
                        <w:rPr>
                          <w:rFonts w:cs="Arial"/>
                          <w:lang w:val="fr-FR"/>
                        </w:rPr>
                      </w:pPr>
                    </w:p>
                    <w:p w14:paraId="40AD91E8" w14:textId="77777777" w:rsidR="008F2B8A" w:rsidRDefault="008F2B8A" w:rsidP="0048001B">
                      <w:pPr>
                        <w:rPr>
                          <w:rFonts w:cs="Arial"/>
                          <w:lang w:val="fr-FR"/>
                        </w:rPr>
                      </w:pPr>
                    </w:p>
                    <w:p w14:paraId="5DC34952" w14:textId="77777777" w:rsidR="008F2B8A" w:rsidRDefault="008F2B8A" w:rsidP="0048001B">
                      <w:pPr>
                        <w:rPr>
                          <w:rFonts w:cs="Arial"/>
                          <w:lang w:val="fr-FR"/>
                        </w:rPr>
                      </w:pPr>
                    </w:p>
                    <w:p w14:paraId="27E0B90A" w14:textId="77777777" w:rsidR="008F2B8A" w:rsidRDefault="008F2B8A" w:rsidP="0048001B">
                      <w:pPr>
                        <w:rPr>
                          <w:rFonts w:cs="Arial"/>
                          <w:lang w:val="fr-FR"/>
                        </w:rPr>
                      </w:pPr>
                    </w:p>
                    <w:p w14:paraId="73277DD6" w14:textId="77777777" w:rsidR="008F2B8A" w:rsidRDefault="008F2B8A" w:rsidP="0048001B">
                      <w:pPr>
                        <w:rPr>
                          <w:rFonts w:cs="Arial"/>
                          <w:lang w:val="fr-FR"/>
                        </w:rPr>
                      </w:pPr>
                    </w:p>
                    <w:p w14:paraId="4D136657" w14:textId="77777777" w:rsidR="008F2B8A" w:rsidRDefault="008F2B8A" w:rsidP="0048001B">
                      <w:pPr>
                        <w:rPr>
                          <w:rFonts w:cs="Arial"/>
                          <w:lang w:val="fr-FR"/>
                        </w:rPr>
                      </w:pPr>
                    </w:p>
                    <w:p w14:paraId="7C49EB26" w14:textId="77777777" w:rsidR="008F2B8A" w:rsidRDefault="008F2B8A" w:rsidP="0048001B">
                      <w:pPr>
                        <w:rPr>
                          <w:rFonts w:cs="Arial"/>
                          <w:lang w:val="fr-FR"/>
                        </w:rPr>
                      </w:pPr>
                    </w:p>
                    <w:p w14:paraId="3ACEFEF3" w14:textId="77777777" w:rsidR="008F2B8A" w:rsidRDefault="008F2B8A" w:rsidP="0048001B">
                      <w:pPr>
                        <w:rPr>
                          <w:rFonts w:cs="Arial"/>
                          <w:lang w:val="fr-FR"/>
                        </w:rPr>
                      </w:pPr>
                    </w:p>
                    <w:p w14:paraId="32178AB8" w14:textId="77777777" w:rsidR="008F2B8A" w:rsidRDefault="008F2B8A" w:rsidP="0048001B">
                      <w:pPr>
                        <w:rPr>
                          <w:rFonts w:cs="Arial"/>
                          <w:lang w:val="fr-FR"/>
                        </w:rPr>
                      </w:pPr>
                    </w:p>
                    <w:p w14:paraId="4C317189" w14:textId="77777777" w:rsidR="008F2B8A" w:rsidRDefault="008F2B8A" w:rsidP="0048001B">
                      <w:pPr>
                        <w:rPr>
                          <w:rFonts w:cs="Arial"/>
                          <w:lang w:val="fr-FR"/>
                        </w:rPr>
                      </w:pPr>
                    </w:p>
                    <w:p w14:paraId="1FDD738E" w14:textId="77777777" w:rsidR="008F2B8A" w:rsidRDefault="008F2B8A" w:rsidP="0048001B">
                      <w:pPr>
                        <w:rPr>
                          <w:rFonts w:cs="Arial"/>
                          <w:lang w:val="fr-FR"/>
                        </w:rPr>
                      </w:pPr>
                    </w:p>
                    <w:p w14:paraId="0DA6DFD0" w14:textId="77777777" w:rsidR="008F2B8A" w:rsidRDefault="008F2B8A" w:rsidP="0048001B">
                      <w:pPr>
                        <w:rPr>
                          <w:rFonts w:cs="Arial"/>
                          <w:lang w:val="fr-FR"/>
                        </w:rPr>
                      </w:pPr>
                    </w:p>
                    <w:p w14:paraId="55E4DE24" w14:textId="77777777" w:rsidR="008F2B8A" w:rsidRDefault="008F2B8A" w:rsidP="0048001B">
                      <w:pPr>
                        <w:rPr>
                          <w:rFonts w:cs="Arial"/>
                          <w:lang w:val="fr-FR"/>
                        </w:rPr>
                      </w:pPr>
                    </w:p>
                    <w:p w14:paraId="482AF208" w14:textId="77777777" w:rsidR="008F2B8A" w:rsidRDefault="008F2B8A" w:rsidP="0048001B">
                      <w:pPr>
                        <w:rPr>
                          <w:rFonts w:cs="Arial"/>
                          <w:lang w:val="fr-FR"/>
                        </w:rPr>
                      </w:pPr>
                    </w:p>
                    <w:p w14:paraId="3293E669" w14:textId="77777777" w:rsidR="008F2B8A" w:rsidRDefault="008F2B8A" w:rsidP="0048001B">
                      <w:pPr>
                        <w:rPr>
                          <w:rFonts w:cs="Arial"/>
                          <w:lang w:val="fr-FR"/>
                        </w:rPr>
                      </w:pPr>
                    </w:p>
                    <w:p w14:paraId="6EFB2B40" w14:textId="77777777" w:rsidR="008F2B8A" w:rsidRDefault="008F2B8A" w:rsidP="0048001B">
                      <w:pPr>
                        <w:rPr>
                          <w:rFonts w:cs="Arial"/>
                          <w:lang w:val="fr-FR"/>
                        </w:rPr>
                      </w:pPr>
                    </w:p>
                    <w:p w14:paraId="34B71FAD" w14:textId="77777777" w:rsidR="008F2B8A" w:rsidRDefault="008F2B8A" w:rsidP="0048001B">
                      <w:pPr>
                        <w:rPr>
                          <w:rFonts w:cs="Arial"/>
                          <w:lang w:val="fr-FR"/>
                        </w:rPr>
                      </w:pPr>
                    </w:p>
                    <w:p w14:paraId="7046F933" w14:textId="77777777" w:rsidR="008F2B8A" w:rsidRDefault="008F2B8A" w:rsidP="0048001B">
                      <w:pPr>
                        <w:rPr>
                          <w:rFonts w:cs="Arial"/>
                          <w:lang w:val="fr-FR"/>
                        </w:rPr>
                      </w:pPr>
                    </w:p>
                    <w:p w14:paraId="6DD3130F" w14:textId="77777777" w:rsidR="008F2B8A" w:rsidRDefault="008F2B8A" w:rsidP="0048001B">
                      <w:pPr>
                        <w:rPr>
                          <w:rFonts w:cs="Arial"/>
                          <w:lang w:val="fr-FR"/>
                        </w:rPr>
                      </w:pPr>
                    </w:p>
                    <w:p w14:paraId="558F1844" w14:textId="77777777" w:rsidR="008F2B8A" w:rsidRDefault="008F2B8A" w:rsidP="0048001B">
                      <w:pPr>
                        <w:rPr>
                          <w:rFonts w:cs="Arial"/>
                          <w:lang w:val="fr-FR"/>
                        </w:rPr>
                      </w:pPr>
                    </w:p>
                    <w:p w14:paraId="6DA2BF3E" w14:textId="77777777" w:rsidR="008F2B8A" w:rsidRDefault="008F2B8A" w:rsidP="0048001B">
                      <w:pPr>
                        <w:rPr>
                          <w:rFonts w:cs="Arial"/>
                          <w:lang w:val="fr-FR"/>
                        </w:rPr>
                      </w:pPr>
                    </w:p>
                    <w:p w14:paraId="178FA5DC" w14:textId="77777777" w:rsidR="008F2B8A" w:rsidRDefault="008F2B8A" w:rsidP="0048001B">
                      <w:pPr>
                        <w:rPr>
                          <w:rFonts w:cs="Arial"/>
                          <w:lang w:val="fr-FR"/>
                        </w:rPr>
                      </w:pPr>
                    </w:p>
                    <w:p w14:paraId="7CDAB7F8" w14:textId="77777777" w:rsidR="008F2B8A" w:rsidRDefault="008F2B8A" w:rsidP="0048001B">
                      <w:pPr>
                        <w:rPr>
                          <w:rFonts w:cs="Arial"/>
                          <w:lang w:val="fr-FR"/>
                        </w:rPr>
                      </w:pPr>
                    </w:p>
                    <w:p w14:paraId="6DD09722" w14:textId="77777777" w:rsidR="008F2B8A" w:rsidRDefault="008F2B8A" w:rsidP="0048001B">
                      <w:pPr>
                        <w:rPr>
                          <w:rFonts w:cs="Arial"/>
                          <w:lang w:val="fr-FR"/>
                        </w:rPr>
                      </w:pPr>
                    </w:p>
                    <w:p w14:paraId="7642DEDF" w14:textId="77777777" w:rsidR="008F2B8A" w:rsidRDefault="008F2B8A" w:rsidP="0048001B">
                      <w:pPr>
                        <w:rPr>
                          <w:rFonts w:cs="Arial"/>
                          <w:lang w:val="fr-FR"/>
                        </w:rPr>
                      </w:pPr>
                    </w:p>
                    <w:p w14:paraId="7E6D0406" w14:textId="77777777" w:rsidR="008F2B8A" w:rsidRDefault="008F2B8A" w:rsidP="0048001B">
                      <w:pPr>
                        <w:rPr>
                          <w:rFonts w:cs="Arial"/>
                          <w:lang w:val="fr-FR"/>
                        </w:rPr>
                      </w:pPr>
                    </w:p>
                    <w:p w14:paraId="3740537D" w14:textId="77777777" w:rsidR="008F2B8A" w:rsidRDefault="008F2B8A" w:rsidP="0048001B">
                      <w:pPr>
                        <w:rPr>
                          <w:rFonts w:cs="Arial"/>
                          <w:lang w:val="fr-FR"/>
                        </w:rPr>
                      </w:pPr>
                    </w:p>
                    <w:p w14:paraId="39CFBF3F" w14:textId="77777777" w:rsidR="008F2B8A" w:rsidRDefault="008F2B8A" w:rsidP="0048001B">
                      <w:pPr>
                        <w:rPr>
                          <w:rFonts w:cs="Arial"/>
                          <w:lang w:val="fr-FR"/>
                        </w:rPr>
                      </w:pPr>
                    </w:p>
                    <w:p w14:paraId="71E8AFBF" w14:textId="77777777" w:rsidR="008F2B8A" w:rsidRDefault="008F2B8A" w:rsidP="0048001B">
                      <w:pPr>
                        <w:rPr>
                          <w:rFonts w:cs="Arial"/>
                          <w:lang w:val="fr-FR"/>
                        </w:rPr>
                      </w:pPr>
                    </w:p>
                    <w:p w14:paraId="06AB26C1" w14:textId="77777777" w:rsidR="008F2B8A" w:rsidRDefault="008F2B8A" w:rsidP="0048001B">
                      <w:pPr>
                        <w:rPr>
                          <w:rFonts w:cs="Arial"/>
                          <w:lang w:val="fr-FR"/>
                        </w:rPr>
                      </w:pPr>
                    </w:p>
                    <w:p w14:paraId="6EFA7108" w14:textId="77777777" w:rsidR="008F2B8A" w:rsidRDefault="008F2B8A" w:rsidP="0048001B">
                      <w:pPr>
                        <w:rPr>
                          <w:rFonts w:cs="Arial"/>
                          <w:lang w:val="fr-FR"/>
                        </w:rPr>
                      </w:pPr>
                    </w:p>
                    <w:p w14:paraId="18CF4595" w14:textId="77777777" w:rsidR="008F2B8A" w:rsidRDefault="008F2B8A" w:rsidP="0048001B">
                      <w:pPr>
                        <w:rPr>
                          <w:rFonts w:cs="Arial"/>
                          <w:lang w:val="fr-FR"/>
                        </w:rPr>
                      </w:pPr>
                    </w:p>
                    <w:p w14:paraId="62AD1A67" w14:textId="77777777" w:rsidR="008F2B8A" w:rsidRDefault="008F2B8A" w:rsidP="0048001B">
                      <w:pPr>
                        <w:rPr>
                          <w:rFonts w:cs="Arial"/>
                          <w:lang w:val="fr-FR"/>
                        </w:rPr>
                      </w:pPr>
                    </w:p>
                    <w:p w14:paraId="25DAC0E1" w14:textId="77777777" w:rsidR="008F2B8A" w:rsidRDefault="008F2B8A" w:rsidP="0048001B">
                      <w:pPr>
                        <w:rPr>
                          <w:rFonts w:cs="Arial"/>
                          <w:lang w:val="fr-FR"/>
                        </w:rPr>
                      </w:pPr>
                    </w:p>
                    <w:p w14:paraId="54263AF3" w14:textId="77777777" w:rsidR="008F2B8A" w:rsidRDefault="008F2B8A" w:rsidP="0048001B">
                      <w:pPr>
                        <w:rPr>
                          <w:rFonts w:cs="Arial"/>
                          <w:lang w:val="fr-FR"/>
                        </w:rPr>
                      </w:pPr>
                    </w:p>
                    <w:p w14:paraId="59B0537E" w14:textId="77777777" w:rsidR="008F2B8A" w:rsidRDefault="008F2B8A" w:rsidP="0048001B">
                      <w:pPr>
                        <w:rPr>
                          <w:rFonts w:cs="Arial"/>
                          <w:lang w:val="fr-FR"/>
                        </w:rPr>
                      </w:pPr>
                    </w:p>
                    <w:p w14:paraId="5C7FF318" w14:textId="77777777" w:rsidR="008F2B8A" w:rsidRDefault="008F2B8A" w:rsidP="0048001B">
                      <w:pPr>
                        <w:rPr>
                          <w:rFonts w:cs="Arial"/>
                          <w:lang w:val="fr-FR"/>
                        </w:rPr>
                      </w:pPr>
                    </w:p>
                    <w:p w14:paraId="339DD642" w14:textId="77777777" w:rsidR="008F2B8A" w:rsidRDefault="008F2B8A" w:rsidP="0048001B">
                      <w:pPr>
                        <w:rPr>
                          <w:rFonts w:cs="Arial"/>
                          <w:lang w:val="fr-FR"/>
                        </w:rPr>
                      </w:pPr>
                    </w:p>
                    <w:p w14:paraId="49316317" w14:textId="77777777" w:rsidR="008F2B8A" w:rsidRDefault="008F2B8A" w:rsidP="0048001B">
                      <w:pPr>
                        <w:rPr>
                          <w:rFonts w:cs="Arial"/>
                          <w:lang w:val="fr-FR"/>
                        </w:rPr>
                      </w:pPr>
                    </w:p>
                    <w:p w14:paraId="06B33D47" w14:textId="77777777" w:rsidR="008F2B8A" w:rsidRDefault="008F2B8A" w:rsidP="0048001B">
                      <w:pPr>
                        <w:rPr>
                          <w:rFonts w:cs="Arial"/>
                          <w:lang w:val="fr-FR"/>
                        </w:rPr>
                      </w:pPr>
                    </w:p>
                    <w:p w14:paraId="2542910E" w14:textId="77777777" w:rsidR="008F2B8A" w:rsidRDefault="008F2B8A" w:rsidP="0048001B">
                      <w:pPr>
                        <w:rPr>
                          <w:rFonts w:cs="Arial"/>
                          <w:lang w:val="fr-FR"/>
                        </w:rPr>
                      </w:pPr>
                    </w:p>
                    <w:p w14:paraId="05C38BC6" w14:textId="77777777" w:rsidR="008F2B8A" w:rsidRDefault="008F2B8A" w:rsidP="0048001B">
                      <w:pPr>
                        <w:rPr>
                          <w:rFonts w:cs="Arial"/>
                          <w:lang w:val="fr-FR"/>
                        </w:rPr>
                      </w:pPr>
                    </w:p>
                    <w:p w14:paraId="39D5DB8F" w14:textId="77777777" w:rsidR="008F2B8A" w:rsidRDefault="008F2B8A" w:rsidP="0048001B">
                      <w:pPr>
                        <w:rPr>
                          <w:rFonts w:cs="Arial"/>
                          <w:lang w:val="fr-FR"/>
                        </w:rPr>
                      </w:pPr>
                    </w:p>
                    <w:p w14:paraId="5C54D25E" w14:textId="77777777" w:rsidR="008F2B8A" w:rsidRDefault="008F2B8A" w:rsidP="0048001B">
                      <w:pPr>
                        <w:rPr>
                          <w:rFonts w:cs="Arial"/>
                          <w:lang w:val="fr-FR"/>
                        </w:rPr>
                      </w:pPr>
                    </w:p>
                    <w:p w14:paraId="3D173CAF" w14:textId="77777777" w:rsidR="008F2B8A" w:rsidRDefault="008F2B8A" w:rsidP="0048001B">
                      <w:pPr>
                        <w:rPr>
                          <w:rFonts w:cs="Arial"/>
                          <w:lang w:val="fr-FR"/>
                        </w:rPr>
                      </w:pPr>
                    </w:p>
                    <w:p w14:paraId="3F7FEBED" w14:textId="77777777" w:rsidR="008F2B8A" w:rsidRDefault="008F2B8A" w:rsidP="0048001B">
                      <w:pPr>
                        <w:rPr>
                          <w:rFonts w:cs="Arial"/>
                          <w:lang w:val="fr-FR"/>
                        </w:rPr>
                      </w:pPr>
                    </w:p>
                    <w:p w14:paraId="298AC195" w14:textId="77777777" w:rsidR="008F2B8A" w:rsidRDefault="008F2B8A" w:rsidP="0048001B">
                      <w:pPr>
                        <w:rPr>
                          <w:rFonts w:cs="Arial"/>
                          <w:lang w:val="fr-FR"/>
                        </w:rPr>
                      </w:pPr>
                    </w:p>
                    <w:p w14:paraId="4B314CD7" w14:textId="77777777" w:rsidR="008F2B8A" w:rsidRDefault="008F2B8A" w:rsidP="0048001B">
                      <w:pPr>
                        <w:rPr>
                          <w:rFonts w:cs="Arial"/>
                          <w:lang w:val="fr-FR"/>
                        </w:rPr>
                      </w:pPr>
                    </w:p>
                    <w:p w14:paraId="3D5DBA88" w14:textId="77777777" w:rsidR="008F2B8A" w:rsidRDefault="008F2B8A" w:rsidP="0048001B">
                      <w:pPr>
                        <w:rPr>
                          <w:rFonts w:cs="Arial"/>
                          <w:lang w:val="fr-FR"/>
                        </w:rPr>
                      </w:pPr>
                    </w:p>
                    <w:p w14:paraId="4FC9D8DC" w14:textId="77777777" w:rsidR="008F2B8A" w:rsidRDefault="008F2B8A" w:rsidP="0048001B">
                      <w:pPr>
                        <w:rPr>
                          <w:rFonts w:cs="Arial"/>
                          <w:lang w:val="fr-FR"/>
                        </w:rPr>
                      </w:pPr>
                    </w:p>
                    <w:p w14:paraId="0D914784" w14:textId="77777777" w:rsidR="008F2B8A" w:rsidRDefault="008F2B8A" w:rsidP="0048001B">
                      <w:pPr>
                        <w:rPr>
                          <w:rFonts w:cs="Arial"/>
                          <w:lang w:val="fr-FR"/>
                        </w:rPr>
                      </w:pPr>
                    </w:p>
                    <w:p w14:paraId="19715365" w14:textId="77777777" w:rsidR="008F2B8A" w:rsidRDefault="008F2B8A" w:rsidP="0048001B">
                      <w:pPr>
                        <w:rPr>
                          <w:rFonts w:cs="Arial"/>
                          <w:lang w:val="fr-FR"/>
                        </w:rPr>
                      </w:pPr>
                    </w:p>
                    <w:p w14:paraId="2B990543" w14:textId="77777777" w:rsidR="008F2B8A" w:rsidRDefault="008F2B8A" w:rsidP="0048001B">
                      <w:pPr>
                        <w:rPr>
                          <w:rFonts w:cs="Arial"/>
                          <w:lang w:val="fr-FR"/>
                        </w:rPr>
                      </w:pPr>
                    </w:p>
                    <w:p w14:paraId="286B9E54" w14:textId="77777777" w:rsidR="008F2B8A" w:rsidRDefault="008F2B8A" w:rsidP="0048001B">
                      <w:pPr>
                        <w:rPr>
                          <w:rFonts w:cs="Arial"/>
                          <w:lang w:val="fr-FR"/>
                        </w:rPr>
                      </w:pPr>
                    </w:p>
                    <w:p w14:paraId="43A5BED4" w14:textId="77777777" w:rsidR="008F2B8A" w:rsidRDefault="008F2B8A" w:rsidP="0048001B">
                      <w:pPr>
                        <w:rPr>
                          <w:rFonts w:cs="Arial"/>
                          <w:lang w:val="fr-FR"/>
                        </w:rPr>
                      </w:pPr>
                    </w:p>
                    <w:p w14:paraId="48969B57" w14:textId="77777777" w:rsidR="008F2B8A" w:rsidRDefault="008F2B8A" w:rsidP="0048001B">
                      <w:pPr>
                        <w:rPr>
                          <w:rFonts w:cs="Arial"/>
                          <w:lang w:val="fr-FR"/>
                        </w:rPr>
                      </w:pPr>
                    </w:p>
                    <w:p w14:paraId="54D227A7" w14:textId="77777777" w:rsidR="008F2B8A" w:rsidRDefault="008F2B8A" w:rsidP="0048001B">
                      <w:pPr>
                        <w:rPr>
                          <w:rFonts w:cs="Arial"/>
                          <w:lang w:val="fr-FR"/>
                        </w:rPr>
                      </w:pPr>
                    </w:p>
                    <w:p w14:paraId="1D4823B6" w14:textId="77777777" w:rsidR="008F2B8A" w:rsidRDefault="008F2B8A" w:rsidP="0048001B">
                      <w:pPr>
                        <w:rPr>
                          <w:rFonts w:cs="Arial"/>
                          <w:lang w:val="fr-FR"/>
                        </w:rPr>
                      </w:pPr>
                    </w:p>
                    <w:p w14:paraId="738EC220" w14:textId="77777777" w:rsidR="008F2B8A" w:rsidRDefault="008F2B8A" w:rsidP="0048001B">
                      <w:pPr>
                        <w:rPr>
                          <w:rFonts w:cs="Arial"/>
                          <w:lang w:val="fr-FR"/>
                        </w:rPr>
                      </w:pPr>
                    </w:p>
                    <w:p w14:paraId="46BA2AA1" w14:textId="77777777" w:rsidR="008F2B8A" w:rsidRDefault="008F2B8A" w:rsidP="0048001B">
                      <w:pPr>
                        <w:rPr>
                          <w:rFonts w:cs="Arial"/>
                          <w:lang w:val="fr-FR"/>
                        </w:rPr>
                      </w:pPr>
                    </w:p>
                    <w:p w14:paraId="6F0236A1" w14:textId="77777777" w:rsidR="008F2B8A" w:rsidRDefault="008F2B8A" w:rsidP="0048001B">
                      <w:pPr>
                        <w:rPr>
                          <w:rFonts w:cs="Arial"/>
                          <w:lang w:val="fr-FR"/>
                        </w:rPr>
                      </w:pPr>
                    </w:p>
                    <w:p w14:paraId="42F6BE04" w14:textId="77777777" w:rsidR="008F2B8A" w:rsidRDefault="008F2B8A" w:rsidP="0048001B">
                      <w:pPr>
                        <w:rPr>
                          <w:rFonts w:cs="Arial"/>
                          <w:lang w:val="fr-FR"/>
                        </w:rPr>
                      </w:pPr>
                    </w:p>
                    <w:p w14:paraId="0EE47F4A" w14:textId="77777777" w:rsidR="008F2B8A" w:rsidRDefault="008F2B8A" w:rsidP="0048001B">
                      <w:pPr>
                        <w:rPr>
                          <w:rFonts w:cs="Arial"/>
                          <w:lang w:val="fr-FR"/>
                        </w:rPr>
                      </w:pPr>
                    </w:p>
                    <w:p w14:paraId="6EF3F992" w14:textId="77777777" w:rsidR="008F2B8A" w:rsidRDefault="008F2B8A" w:rsidP="0048001B">
                      <w:pPr>
                        <w:rPr>
                          <w:rFonts w:cs="Arial"/>
                          <w:lang w:val="fr-FR"/>
                        </w:rPr>
                      </w:pPr>
                    </w:p>
                    <w:p w14:paraId="20BA3F04" w14:textId="77777777" w:rsidR="008F2B8A" w:rsidRDefault="008F2B8A" w:rsidP="0048001B">
                      <w:pPr>
                        <w:rPr>
                          <w:rFonts w:cs="Arial"/>
                          <w:lang w:val="fr-FR"/>
                        </w:rPr>
                      </w:pPr>
                    </w:p>
                    <w:p w14:paraId="2410425D" w14:textId="77777777" w:rsidR="008F2B8A" w:rsidRDefault="008F2B8A" w:rsidP="0048001B">
                      <w:pPr>
                        <w:rPr>
                          <w:rFonts w:cs="Arial"/>
                          <w:lang w:val="fr-FR"/>
                        </w:rPr>
                      </w:pPr>
                    </w:p>
                    <w:p w14:paraId="1ECEAF52" w14:textId="77777777" w:rsidR="008F2B8A" w:rsidRDefault="008F2B8A" w:rsidP="0048001B">
                      <w:pPr>
                        <w:rPr>
                          <w:rFonts w:cs="Arial"/>
                          <w:lang w:val="fr-FR"/>
                        </w:rPr>
                      </w:pPr>
                    </w:p>
                    <w:p w14:paraId="7A28A5D7" w14:textId="77777777" w:rsidR="008F2B8A" w:rsidRDefault="008F2B8A" w:rsidP="0048001B">
                      <w:pPr>
                        <w:rPr>
                          <w:rFonts w:cs="Arial"/>
                          <w:lang w:val="fr-FR"/>
                        </w:rPr>
                      </w:pPr>
                    </w:p>
                    <w:p w14:paraId="046F2D22" w14:textId="77777777" w:rsidR="008F2B8A" w:rsidRDefault="008F2B8A" w:rsidP="0048001B">
                      <w:pPr>
                        <w:rPr>
                          <w:rFonts w:cs="Arial"/>
                          <w:lang w:val="fr-FR"/>
                        </w:rPr>
                      </w:pPr>
                    </w:p>
                    <w:p w14:paraId="382326ED" w14:textId="77777777" w:rsidR="008F2B8A" w:rsidRDefault="008F2B8A" w:rsidP="0048001B">
                      <w:pPr>
                        <w:rPr>
                          <w:rFonts w:cs="Arial"/>
                          <w:lang w:val="fr-FR"/>
                        </w:rPr>
                      </w:pPr>
                    </w:p>
                    <w:p w14:paraId="37992711" w14:textId="77777777" w:rsidR="008F2B8A" w:rsidRDefault="008F2B8A" w:rsidP="0048001B">
                      <w:pPr>
                        <w:rPr>
                          <w:rFonts w:cs="Arial"/>
                          <w:lang w:val="fr-FR"/>
                        </w:rPr>
                      </w:pPr>
                    </w:p>
                    <w:p w14:paraId="097C9045" w14:textId="77777777" w:rsidR="008F2B8A" w:rsidRDefault="008F2B8A" w:rsidP="0048001B">
                      <w:pPr>
                        <w:rPr>
                          <w:rFonts w:cs="Arial"/>
                          <w:lang w:val="fr-FR"/>
                        </w:rPr>
                      </w:pPr>
                    </w:p>
                    <w:p w14:paraId="0AB7596C" w14:textId="77777777" w:rsidR="008F2B8A" w:rsidRDefault="008F2B8A" w:rsidP="0048001B">
                      <w:pPr>
                        <w:rPr>
                          <w:rFonts w:cs="Arial"/>
                          <w:lang w:val="fr-FR"/>
                        </w:rPr>
                      </w:pPr>
                    </w:p>
                    <w:p w14:paraId="36EE3A1C" w14:textId="77777777" w:rsidR="008F2B8A" w:rsidRDefault="008F2B8A" w:rsidP="0048001B">
                      <w:pPr>
                        <w:rPr>
                          <w:rFonts w:cs="Arial"/>
                          <w:lang w:val="fr-FR"/>
                        </w:rPr>
                      </w:pPr>
                    </w:p>
                    <w:p w14:paraId="6C380EA6" w14:textId="77777777" w:rsidR="008F2B8A" w:rsidRDefault="008F2B8A" w:rsidP="0048001B">
                      <w:pPr>
                        <w:rPr>
                          <w:rFonts w:cs="Arial"/>
                          <w:lang w:val="fr-FR"/>
                        </w:rPr>
                      </w:pPr>
                    </w:p>
                    <w:p w14:paraId="3D96E546" w14:textId="77777777" w:rsidR="008F2B8A" w:rsidRDefault="008F2B8A" w:rsidP="0048001B">
                      <w:pPr>
                        <w:rPr>
                          <w:rFonts w:cs="Arial"/>
                          <w:lang w:val="fr-FR"/>
                        </w:rPr>
                      </w:pPr>
                    </w:p>
                    <w:p w14:paraId="60E688B7" w14:textId="77777777" w:rsidR="008F2B8A" w:rsidRDefault="008F2B8A" w:rsidP="0048001B">
                      <w:pPr>
                        <w:rPr>
                          <w:rFonts w:cs="Arial"/>
                          <w:lang w:val="fr-FR"/>
                        </w:rPr>
                      </w:pPr>
                    </w:p>
                    <w:p w14:paraId="0717CFF7" w14:textId="77777777" w:rsidR="008F2B8A" w:rsidRDefault="008F2B8A" w:rsidP="0048001B">
                      <w:pPr>
                        <w:rPr>
                          <w:rFonts w:cs="Arial"/>
                          <w:lang w:val="fr-FR"/>
                        </w:rPr>
                      </w:pPr>
                    </w:p>
                    <w:p w14:paraId="3791F765" w14:textId="77777777" w:rsidR="008F2B8A" w:rsidRDefault="008F2B8A" w:rsidP="0048001B">
                      <w:pPr>
                        <w:rPr>
                          <w:rFonts w:cs="Arial"/>
                          <w:lang w:val="fr-FR"/>
                        </w:rPr>
                      </w:pPr>
                    </w:p>
                    <w:p w14:paraId="75CCAE29" w14:textId="77777777" w:rsidR="008F2B8A" w:rsidRDefault="008F2B8A" w:rsidP="0048001B">
                      <w:pPr>
                        <w:rPr>
                          <w:rFonts w:cs="Arial"/>
                          <w:lang w:val="fr-FR"/>
                        </w:rPr>
                      </w:pPr>
                    </w:p>
                    <w:p w14:paraId="48425E3E" w14:textId="77777777" w:rsidR="008F2B8A" w:rsidRDefault="008F2B8A" w:rsidP="0048001B">
                      <w:pPr>
                        <w:rPr>
                          <w:rFonts w:cs="Arial"/>
                          <w:lang w:val="fr-FR"/>
                        </w:rPr>
                      </w:pPr>
                    </w:p>
                    <w:p w14:paraId="35265A66" w14:textId="77777777" w:rsidR="008F2B8A" w:rsidRDefault="008F2B8A" w:rsidP="0048001B">
                      <w:pPr>
                        <w:rPr>
                          <w:rFonts w:cs="Arial"/>
                          <w:lang w:val="fr-FR"/>
                        </w:rPr>
                      </w:pPr>
                    </w:p>
                    <w:p w14:paraId="1B66C7C9" w14:textId="77777777" w:rsidR="008F2B8A" w:rsidRDefault="008F2B8A" w:rsidP="0048001B">
                      <w:pPr>
                        <w:rPr>
                          <w:rFonts w:cs="Arial"/>
                          <w:lang w:val="fr-FR"/>
                        </w:rPr>
                      </w:pPr>
                    </w:p>
                    <w:p w14:paraId="510B1D7F" w14:textId="77777777" w:rsidR="008F2B8A" w:rsidRDefault="008F2B8A" w:rsidP="0048001B">
                      <w:pPr>
                        <w:rPr>
                          <w:rFonts w:cs="Arial"/>
                          <w:lang w:val="fr-FR"/>
                        </w:rPr>
                      </w:pPr>
                    </w:p>
                    <w:p w14:paraId="327762CF" w14:textId="77777777" w:rsidR="008F2B8A" w:rsidRDefault="008F2B8A" w:rsidP="0048001B">
                      <w:pPr>
                        <w:rPr>
                          <w:rFonts w:cs="Arial"/>
                          <w:lang w:val="fr-FR"/>
                        </w:rPr>
                      </w:pPr>
                    </w:p>
                    <w:p w14:paraId="29167897" w14:textId="77777777" w:rsidR="008F2B8A" w:rsidRDefault="008F2B8A" w:rsidP="0048001B">
                      <w:pPr>
                        <w:rPr>
                          <w:rFonts w:cs="Arial"/>
                          <w:lang w:val="fr-FR"/>
                        </w:rPr>
                      </w:pPr>
                    </w:p>
                    <w:p w14:paraId="5E1D0714" w14:textId="77777777" w:rsidR="008F2B8A" w:rsidRDefault="008F2B8A" w:rsidP="0048001B">
                      <w:pPr>
                        <w:rPr>
                          <w:rFonts w:cs="Arial"/>
                          <w:lang w:val="fr-FR"/>
                        </w:rPr>
                      </w:pPr>
                    </w:p>
                    <w:p w14:paraId="1AA57C62" w14:textId="77777777" w:rsidR="008F2B8A" w:rsidRDefault="008F2B8A" w:rsidP="0048001B">
                      <w:pPr>
                        <w:rPr>
                          <w:rFonts w:cs="Arial"/>
                          <w:lang w:val="fr-FR"/>
                        </w:rPr>
                      </w:pPr>
                    </w:p>
                    <w:p w14:paraId="59A18794" w14:textId="77777777" w:rsidR="008F2B8A" w:rsidRDefault="008F2B8A" w:rsidP="0048001B">
                      <w:pPr>
                        <w:rPr>
                          <w:rFonts w:cs="Arial"/>
                          <w:lang w:val="fr-FR"/>
                        </w:rPr>
                      </w:pPr>
                    </w:p>
                    <w:p w14:paraId="24DB19A6" w14:textId="77777777" w:rsidR="008F2B8A" w:rsidRDefault="008F2B8A" w:rsidP="0048001B">
                      <w:pPr>
                        <w:rPr>
                          <w:rFonts w:cs="Arial"/>
                          <w:lang w:val="fr-FR"/>
                        </w:rPr>
                      </w:pPr>
                    </w:p>
                    <w:p w14:paraId="0473C9D4" w14:textId="77777777" w:rsidR="008F2B8A" w:rsidRDefault="008F2B8A" w:rsidP="0048001B">
                      <w:pPr>
                        <w:rPr>
                          <w:rFonts w:cs="Arial"/>
                          <w:lang w:val="fr-FR"/>
                        </w:rPr>
                      </w:pPr>
                    </w:p>
                    <w:p w14:paraId="6912794B" w14:textId="77777777" w:rsidR="008F2B8A" w:rsidRDefault="008F2B8A" w:rsidP="0048001B">
                      <w:pPr>
                        <w:rPr>
                          <w:rFonts w:cs="Arial"/>
                          <w:lang w:val="fr-FR"/>
                        </w:rPr>
                      </w:pPr>
                    </w:p>
                    <w:p w14:paraId="04C423B1" w14:textId="77777777" w:rsidR="008F2B8A" w:rsidRDefault="008F2B8A" w:rsidP="0048001B">
                      <w:pPr>
                        <w:rPr>
                          <w:rFonts w:cs="Arial"/>
                          <w:lang w:val="fr-FR"/>
                        </w:rPr>
                      </w:pPr>
                    </w:p>
                    <w:p w14:paraId="7399F0EC" w14:textId="77777777" w:rsidR="008F2B8A" w:rsidRDefault="008F2B8A" w:rsidP="0048001B">
                      <w:pPr>
                        <w:rPr>
                          <w:rFonts w:cs="Arial"/>
                          <w:lang w:val="fr-FR"/>
                        </w:rPr>
                      </w:pPr>
                    </w:p>
                    <w:p w14:paraId="73BC93B4" w14:textId="77777777" w:rsidR="008F2B8A" w:rsidRDefault="008F2B8A" w:rsidP="0048001B">
                      <w:pPr>
                        <w:rPr>
                          <w:rFonts w:cs="Arial"/>
                          <w:lang w:val="fr-FR"/>
                        </w:rPr>
                      </w:pPr>
                    </w:p>
                    <w:p w14:paraId="247B57E7" w14:textId="77777777" w:rsidR="008F2B8A" w:rsidRDefault="008F2B8A" w:rsidP="0048001B">
                      <w:pPr>
                        <w:rPr>
                          <w:rFonts w:cs="Arial"/>
                          <w:lang w:val="fr-FR"/>
                        </w:rPr>
                      </w:pPr>
                    </w:p>
                    <w:p w14:paraId="2AE807F8" w14:textId="77777777" w:rsidR="008F2B8A" w:rsidRDefault="008F2B8A" w:rsidP="0048001B">
                      <w:pPr>
                        <w:rPr>
                          <w:rFonts w:cs="Arial"/>
                          <w:lang w:val="fr-FR"/>
                        </w:rPr>
                      </w:pPr>
                    </w:p>
                    <w:p w14:paraId="228680C6" w14:textId="77777777" w:rsidR="008F2B8A" w:rsidRDefault="008F2B8A" w:rsidP="0048001B">
                      <w:pPr>
                        <w:rPr>
                          <w:rFonts w:cs="Arial"/>
                          <w:lang w:val="fr-FR"/>
                        </w:rPr>
                      </w:pPr>
                    </w:p>
                    <w:p w14:paraId="1D06F0F1" w14:textId="77777777" w:rsidR="008F2B8A" w:rsidRDefault="008F2B8A" w:rsidP="0048001B">
                      <w:pPr>
                        <w:rPr>
                          <w:rFonts w:cs="Arial"/>
                          <w:lang w:val="fr-FR"/>
                        </w:rPr>
                      </w:pPr>
                    </w:p>
                    <w:p w14:paraId="2E560C31" w14:textId="77777777" w:rsidR="008F2B8A" w:rsidRDefault="008F2B8A" w:rsidP="0048001B">
                      <w:pPr>
                        <w:rPr>
                          <w:rFonts w:cs="Arial"/>
                          <w:lang w:val="fr-FR"/>
                        </w:rPr>
                      </w:pPr>
                    </w:p>
                    <w:p w14:paraId="361E87F2" w14:textId="77777777" w:rsidR="008F2B8A" w:rsidRDefault="008F2B8A" w:rsidP="0048001B">
                      <w:pPr>
                        <w:rPr>
                          <w:rFonts w:cs="Arial"/>
                          <w:lang w:val="fr-FR"/>
                        </w:rPr>
                      </w:pPr>
                    </w:p>
                    <w:p w14:paraId="4C522814" w14:textId="77777777" w:rsidR="008F2B8A" w:rsidRDefault="008F2B8A" w:rsidP="0048001B">
                      <w:pPr>
                        <w:rPr>
                          <w:rFonts w:cs="Arial"/>
                          <w:lang w:val="fr-FR"/>
                        </w:rPr>
                      </w:pPr>
                    </w:p>
                    <w:p w14:paraId="06D866F4" w14:textId="77777777" w:rsidR="008F2B8A" w:rsidRDefault="008F2B8A" w:rsidP="0048001B">
                      <w:pPr>
                        <w:rPr>
                          <w:rFonts w:cs="Arial"/>
                          <w:lang w:val="fr-FR"/>
                        </w:rPr>
                      </w:pPr>
                    </w:p>
                    <w:p w14:paraId="36F25065" w14:textId="77777777" w:rsidR="008F2B8A" w:rsidRDefault="008F2B8A" w:rsidP="0048001B">
                      <w:pPr>
                        <w:rPr>
                          <w:rFonts w:cs="Arial"/>
                          <w:lang w:val="fr-FR"/>
                        </w:rPr>
                      </w:pPr>
                    </w:p>
                    <w:p w14:paraId="0902FD8C" w14:textId="77777777" w:rsidR="008F2B8A" w:rsidRDefault="008F2B8A" w:rsidP="0048001B">
                      <w:pPr>
                        <w:rPr>
                          <w:rFonts w:cs="Arial"/>
                          <w:lang w:val="fr-FR"/>
                        </w:rPr>
                      </w:pPr>
                    </w:p>
                    <w:p w14:paraId="52C5A8F1" w14:textId="77777777" w:rsidR="008F2B8A" w:rsidRDefault="008F2B8A" w:rsidP="0048001B">
                      <w:pPr>
                        <w:rPr>
                          <w:rFonts w:cs="Arial"/>
                          <w:lang w:val="fr-FR"/>
                        </w:rPr>
                      </w:pPr>
                    </w:p>
                    <w:p w14:paraId="03EF1187" w14:textId="77777777" w:rsidR="008F2B8A" w:rsidRDefault="008F2B8A" w:rsidP="0048001B">
                      <w:pPr>
                        <w:rPr>
                          <w:rFonts w:cs="Arial"/>
                          <w:lang w:val="fr-FR"/>
                        </w:rPr>
                      </w:pPr>
                    </w:p>
                    <w:p w14:paraId="058011B5" w14:textId="77777777" w:rsidR="008F2B8A" w:rsidRDefault="008F2B8A" w:rsidP="0048001B">
                      <w:pPr>
                        <w:rPr>
                          <w:rFonts w:cs="Arial"/>
                          <w:lang w:val="fr-FR"/>
                        </w:rPr>
                      </w:pPr>
                    </w:p>
                    <w:p w14:paraId="1D33FFEF" w14:textId="77777777" w:rsidR="008F2B8A" w:rsidRDefault="008F2B8A" w:rsidP="0048001B">
                      <w:pPr>
                        <w:rPr>
                          <w:rFonts w:cs="Arial"/>
                          <w:lang w:val="fr-FR"/>
                        </w:rPr>
                      </w:pPr>
                    </w:p>
                    <w:p w14:paraId="6EEE299F" w14:textId="77777777" w:rsidR="008F2B8A" w:rsidRDefault="008F2B8A" w:rsidP="0048001B">
                      <w:pPr>
                        <w:rPr>
                          <w:rFonts w:cs="Arial"/>
                          <w:lang w:val="fr-FR"/>
                        </w:rPr>
                      </w:pPr>
                    </w:p>
                    <w:p w14:paraId="41BFA2A3" w14:textId="77777777" w:rsidR="008F2B8A" w:rsidRDefault="008F2B8A" w:rsidP="0048001B">
                      <w:pPr>
                        <w:rPr>
                          <w:rFonts w:cs="Arial"/>
                          <w:lang w:val="fr-FR"/>
                        </w:rPr>
                      </w:pPr>
                    </w:p>
                    <w:p w14:paraId="6FCF1404" w14:textId="77777777" w:rsidR="008F2B8A" w:rsidRDefault="008F2B8A" w:rsidP="0048001B">
                      <w:pPr>
                        <w:rPr>
                          <w:rFonts w:cs="Arial"/>
                          <w:lang w:val="fr-FR"/>
                        </w:rPr>
                      </w:pPr>
                    </w:p>
                    <w:p w14:paraId="763FBE42" w14:textId="77777777" w:rsidR="008F2B8A" w:rsidRDefault="008F2B8A" w:rsidP="0048001B">
                      <w:pPr>
                        <w:rPr>
                          <w:rFonts w:cs="Arial"/>
                          <w:lang w:val="fr-FR"/>
                        </w:rPr>
                      </w:pPr>
                    </w:p>
                    <w:p w14:paraId="0672DDE5" w14:textId="77777777" w:rsidR="008F2B8A" w:rsidRDefault="008F2B8A" w:rsidP="0048001B">
                      <w:pPr>
                        <w:rPr>
                          <w:rFonts w:cs="Arial"/>
                          <w:lang w:val="fr-FR"/>
                        </w:rPr>
                      </w:pPr>
                    </w:p>
                    <w:p w14:paraId="7FB74DAA" w14:textId="77777777" w:rsidR="008F2B8A" w:rsidRDefault="008F2B8A" w:rsidP="0048001B">
                      <w:pPr>
                        <w:rPr>
                          <w:rFonts w:cs="Arial"/>
                          <w:lang w:val="fr-FR"/>
                        </w:rPr>
                      </w:pPr>
                    </w:p>
                    <w:p w14:paraId="362B6ACB" w14:textId="77777777" w:rsidR="008F2B8A" w:rsidRDefault="008F2B8A" w:rsidP="0048001B">
                      <w:pPr>
                        <w:rPr>
                          <w:rFonts w:cs="Arial"/>
                          <w:lang w:val="fr-FR"/>
                        </w:rPr>
                      </w:pPr>
                    </w:p>
                    <w:p w14:paraId="3AACC749" w14:textId="77777777" w:rsidR="008F2B8A" w:rsidRDefault="008F2B8A" w:rsidP="0048001B">
                      <w:pPr>
                        <w:rPr>
                          <w:rFonts w:cs="Arial"/>
                          <w:lang w:val="fr-FR"/>
                        </w:rPr>
                      </w:pPr>
                    </w:p>
                    <w:p w14:paraId="116617AF" w14:textId="77777777" w:rsidR="008F2B8A" w:rsidRDefault="008F2B8A" w:rsidP="0048001B">
                      <w:pPr>
                        <w:rPr>
                          <w:rFonts w:cs="Arial"/>
                          <w:lang w:val="fr-FR"/>
                        </w:rPr>
                      </w:pPr>
                    </w:p>
                    <w:p w14:paraId="14A75816" w14:textId="77777777" w:rsidR="008F2B8A" w:rsidRDefault="008F2B8A" w:rsidP="0048001B">
                      <w:pPr>
                        <w:rPr>
                          <w:rFonts w:cs="Arial"/>
                          <w:lang w:val="fr-FR"/>
                        </w:rPr>
                      </w:pPr>
                    </w:p>
                    <w:p w14:paraId="72EB10B7" w14:textId="77777777" w:rsidR="008F2B8A" w:rsidRDefault="008F2B8A" w:rsidP="0048001B">
                      <w:pPr>
                        <w:rPr>
                          <w:rFonts w:cs="Arial"/>
                          <w:lang w:val="fr-FR"/>
                        </w:rPr>
                      </w:pPr>
                    </w:p>
                    <w:p w14:paraId="3EED3CAF" w14:textId="77777777" w:rsidR="008F2B8A" w:rsidRDefault="008F2B8A" w:rsidP="0048001B">
                      <w:pPr>
                        <w:rPr>
                          <w:rFonts w:cs="Arial"/>
                          <w:lang w:val="fr-FR"/>
                        </w:rPr>
                      </w:pPr>
                    </w:p>
                    <w:p w14:paraId="2E3DD753" w14:textId="77777777" w:rsidR="008F2B8A" w:rsidRDefault="008F2B8A" w:rsidP="0048001B">
                      <w:pPr>
                        <w:rPr>
                          <w:rFonts w:cs="Arial"/>
                          <w:lang w:val="fr-FR"/>
                        </w:rPr>
                      </w:pPr>
                    </w:p>
                    <w:p w14:paraId="157A4526" w14:textId="77777777" w:rsidR="008F2B8A" w:rsidRDefault="008F2B8A" w:rsidP="0048001B">
                      <w:pPr>
                        <w:rPr>
                          <w:rFonts w:cs="Arial"/>
                          <w:lang w:val="fr-FR"/>
                        </w:rPr>
                      </w:pPr>
                    </w:p>
                    <w:p w14:paraId="0EBB8CE9" w14:textId="77777777" w:rsidR="008F2B8A" w:rsidRDefault="008F2B8A" w:rsidP="0048001B">
                      <w:pPr>
                        <w:rPr>
                          <w:rFonts w:cs="Arial"/>
                          <w:lang w:val="fr-FR"/>
                        </w:rPr>
                      </w:pPr>
                    </w:p>
                    <w:p w14:paraId="4C1992C5" w14:textId="77777777" w:rsidR="008F2B8A" w:rsidRDefault="008F2B8A" w:rsidP="0048001B">
                      <w:pPr>
                        <w:rPr>
                          <w:rFonts w:cs="Arial"/>
                          <w:lang w:val="fr-FR"/>
                        </w:rPr>
                      </w:pPr>
                    </w:p>
                    <w:p w14:paraId="0C207E64" w14:textId="77777777" w:rsidR="008F2B8A" w:rsidRDefault="008F2B8A" w:rsidP="0048001B">
                      <w:pPr>
                        <w:rPr>
                          <w:rFonts w:cs="Arial"/>
                          <w:lang w:val="fr-FR"/>
                        </w:rPr>
                      </w:pPr>
                    </w:p>
                    <w:p w14:paraId="559D683E" w14:textId="77777777" w:rsidR="008F2B8A" w:rsidRDefault="008F2B8A" w:rsidP="0048001B">
                      <w:pPr>
                        <w:rPr>
                          <w:rFonts w:cs="Arial"/>
                          <w:lang w:val="fr-FR"/>
                        </w:rPr>
                      </w:pPr>
                    </w:p>
                    <w:p w14:paraId="12B4E8EB" w14:textId="77777777" w:rsidR="008F2B8A" w:rsidRDefault="008F2B8A" w:rsidP="0048001B">
                      <w:pPr>
                        <w:rPr>
                          <w:rFonts w:cs="Arial"/>
                          <w:lang w:val="fr-FR"/>
                        </w:rPr>
                      </w:pPr>
                    </w:p>
                    <w:p w14:paraId="41584368" w14:textId="77777777" w:rsidR="008F2B8A" w:rsidRDefault="008F2B8A" w:rsidP="0048001B">
                      <w:pPr>
                        <w:rPr>
                          <w:rFonts w:cs="Arial"/>
                          <w:lang w:val="fr-FR"/>
                        </w:rPr>
                      </w:pPr>
                    </w:p>
                    <w:p w14:paraId="721EC3EC" w14:textId="77777777" w:rsidR="008F2B8A" w:rsidRDefault="008F2B8A" w:rsidP="0048001B">
                      <w:pPr>
                        <w:rPr>
                          <w:rFonts w:cs="Arial"/>
                          <w:lang w:val="fr-FR"/>
                        </w:rPr>
                      </w:pPr>
                    </w:p>
                    <w:p w14:paraId="214F1817" w14:textId="77777777" w:rsidR="008F2B8A" w:rsidRDefault="008F2B8A" w:rsidP="0048001B">
                      <w:pPr>
                        <w:rPr>
                          <w:rFonts w:cs="Arial"/>
                          <w:lang w:val="fr-FR"/>
                        </w:rPr>
                      </w:pPr>
                    </w:p>
                    <w:p w14:paraId="725BFECC" w14:textId="77777777" w:rsidR="008F2B8A" w:rsidRDefault="008F2B8A" w:rsidP="0048001B">
                      <w:pPr>
                        <w:rPr>
                          <w:rFonts w:cs="Arial"/>
                          <w:lang w:val="fr-FR"/>
                        </w:rPr>
                      </w:pPr>
                    </w:p>
                    <w:p w14:paraId="4E4ACD26" w14:textId="77777777" w:rsidR="008F2B8A" w:rsidRDefault="008F2B8A" w:rsidP="0048001B">
                      <w:pPr>
                        <w:rPr>
                          <w:rFonts w:cs="Arial"/>
                          <w:lang w:val="fr-FR"/>
                        </w:rPr>
                      </w:pPr>
                    </w:p>
                    <w:p w14:paraId="26ACFA28" w14:textId="77777777" w:rsidR="008F2B8A" w:rsidRDefault="008F2B8A" w:rsidP="0048001B">
                      <w:pPr>
                        <w:rPr>
                          <w:rFonts w:cs="Arial"/>
                          <w:lang w:val="fr-FR"/>
                        </w:rPr>
                      </w:pPr>
                    </w:p>
                    <w:p w14:paraId="550591B8" w14:textId="77777777" w:rsidR="008F2B8A" w:rsidRDefault="008F2B8A" w:rsidP="0048001B">
                      <w:pPr>
                        <w:rPr>
                          <w:rFonts w:cs="Arial"/>
                          <w:lang w:val="fr-FR"/>
                        </w:rPr>
                      </w:pPr>
                    </w:p>
                    <w:p w14:paraId="51B41ABB" w14:textId="77777777" w:rsidR="008F2B8A" w:rsidRDefault="008F2B8A" w:rsidP="0048001B">
                      <w:pPr>
                        <w:rPr>
                          <w:rFonts w:cs="Arial"/>
                          <w:lang w:val="fr-FR"/>
                        </w:rPr>
                      </w:pPr>
                    </w:p>
                    <w:p w14:paraId="05725E70" w14:textId="77777777" w:rsidR="008F2B8A" w:rsidRDefault="008F2B8A" w:rsidP="0048001B">
                      <w:pPr>
                        <w:rPr>
                          <w:rFonts w:cs="Arial"/>
                          <w:lang w:val="fr-FR"/>
                        </w:rPr>
                      </w:pPr>
                    </w:p>
                    <w:p w14:paraId="0F9DB4C0" w14:textId="77777777" w:rsidR="008F2B8A" w:rsidRDefault="008F2B8A" w:rsidP="0048001B">
                      <w:pPr>
                        <w:rPr>
                          <w:rFonts w:cs="Arial"/>
                          <w:lang w:val="fr-FR"/>
                        </w:rPr>
                      </w:pPr>
                    </w:p>
                    <w:p w14:paraId="302BD6DC" w14:textId="77777777" w:rsidR="008F2B8A" w:rsidRDefault="008F2B8A" w:rsidP="0048001B">
                      <w:pPr>
                        <w:rPr>
                          <w:rFonts w:cs="Arial"/>
                          <w:lang w:val="fr-FR"/>
                        </w:rPr>
                      </w:pPr>
                    </w:p>
                    <w:p w14:paraId="1CDE76BD" w14:textId="77777777" w:rsidR="008F2B8A" w:rsidRDefault="008F2B8A" w:rsidP="0048001B">
                      <w:pPr>
                        <w:rPr>
                          <w:rFonts w:cs="Arial"/>
                          <w:lang w:val="fr-FR"/>
                        </w:rPr>
                      </w:pPr>
                    </w:p>
                    <w:p w14:paraId="1D7DE8B5" w14:textId="77777777" w:rsidR="008F2B8A" w:rsidRDefault="008F2B8A" w:rsidP="0048001B">
                      <w:pPr>
                        <w:rPr>
                          <w:rFonts w:cs="Arial"/>
                          <w:lang w:val="fr-FR"/>
                        </w:rPr>
                      </w:pPr>
                    </w:p>
                    <w:p w14:paraId="02553C80" w14:textId="77777777" w:rsidR="008F2B8A" w:rsidRDefault="008F2B8A" w:rsidP="0048001B">
                      <w:pPr>
                        <w:rPr>
                          <w:rFonts w:cs="Arial"/>
                          <w:lang w:val="fr-FR"/>
                        </w:rPr>
                      </w:pPr>
                    </w:p>
                    <w:p w14:paraId="1AFEBEB0" w14:textId="77777777" w:rsidR="008F2B8A" w:rsidRDefault="008F2B8A" w:rsidP="0048001B">
                      <w:pPr>
                        <w:rPr>
                          <w:rFonts w:cs="Arial"/>
                          <w:lang w:val="fr-FR"/>
                        </w:rPr>
                      </w:pPr>
                    </w:p>
                    <w:p w14:paraId="39E624A8" w14:textId="77777777" w:rsidR="008F2B8A" w:rsidRDefault="008F2B8A" w:rsidP="0048001B">
                      <w:pPr>
                        <w:rPr>
                          <w:rFonts w:cs="Arial"/>
                          <w:lang w:val="fr-FR"/>
                        </w:rPr>
                      </w:pPr>
                    </w:p>
                    <w:p w14:paraId="4D190CC9" w14:textId="77777777" w:rsidR="008F2B8A" w:rsidRDefault="008F2B8A" w:rsidP="0048001B">
                      <w:pPr>
                        <w:rPr>
                          <w:rFonts w:cs="Arial"/>
                          <w:lang w:val="fr-FR"/>
                        </w:rPr>
                      </w:pPr>
                    </w:p>
                    <w:p w14:paraId="550C46FF" w14:textId="77777777" w:rsidR="008F2B8A" w:rsidRDefault="008F2B8A" w:rsidP="0048001B">
                      <w:pPr>
                        <w:rPr>
                          <w:rFonts w:cs="Arial"/>
                          <w:lang w:val="fr-FR"/>
                        </w:rPr>
                      </w:pPr>
                    </w:p>
                    <w:p w14:paraId="530C8585" w14:textId="77777777" w:rsidR="008F2B8A" w:rsidRDefault="008F2B8A" w:rsidP="0048001B">
                      <w:pPr>
                        <w:rPr>
                          <w:rFonts w:cs="Arial"/>
                          <w:lang w:val="fr-FR"/>
                        </w:rPr>
                      </w:pPr>
                    </w:p>
                    <w:p w14:paraId="226B13D6" w14:textId="77777777" w:rsidR="008F2B8A" w:rsidRDefault="008F2B8A" w:rsidP="0048001B">
                      <w:pPr>
                        <w:rPr>
                          <w:rFonts w:cs="Arial"/>
                          <w:lang w:val="fr-FR"/>
                        </w:rPr>
                      </w:pPr>
                    </w:p>
                    <w:p w14:paraId="00E4CE64" w14:textId="77777777" w:rsidR="008F2B8A" w:rsidRDefault="008F2B8A" w:rsidP="0048001B">
                      <w:pPr>
                        <w:rPr>
                          <w:rFonts w:cs="Arial"/>
                          <w:lang w:val="fr-FR"/>
                        </w:rPr>
                      </w:pPr>
                    </w:p>
                    <w:p w14:paraId="64CE770B" w14:textId="77777777" w:rsidR="008F2B8A" w:rsidRDefault="008F2B8A" w:rsidP="0048001B">
                      <w:pPr>
                        <w:rPr>
                          <w:rFonts w:cs="Arial"/>
                          <w:lang w:val="fr-FR"/>
                        </w:rPr>
                      </w:pPr>
                    </w:p>
                    <w:p w14:paraId="5FB9BAFC" w14:textId="77777777" w:rsidR="008F2B8A" w:rsidRDefault="008F2B8A" w:rsidP="0048001B">
                      <w:pPr>
                        <w:rPr>
                          <w:rFonts w:cs="Arial"/>
                          <w:lang w:val="fr-FR"/>
                        </w:rPr>
                      </w:pPr>
                    </w:p>
                    <w:p w14:paraId="7347409E" w14:textId="77777777" w:rsidR="008F2B8A" w:rsidRDefault="008F2B8A" w:rsidP="0048001B">
                      <w:pPr>
                        <w:rPr>
                          <w:rFonts w:cs="Arial"/>
                          <w:lang w:val="fr-FR"/>
                        </w:rPr>
                      </w:pPr>
                    </w:p>
                    <w:p w14:paraId="0F86DCE5" w14:textId="77777777" w:rsidR="008F2B8A" w:rsidRDefault="008F2B8A" w:rsidP="0048001B">
                      <w:pPr>
                        <w:rPr>
                          <w:rFonts w:cs="Arial"/>
                          <w:lang w:val="fr-FR"/>
                        </w:rPr>
                      </w:pPr>
                    </w:p>
                    <w:p w14:paraId="43D4FB75" w14:textId="77777777" w:rsidR="008F2B8A" w:rsidRDefault="008F2B8A" w:rsidP="0048001B">
                      <w:pPr>
                        <w:rPr>
                          <w:rFonts w:cs="Arial"/>
                          <w:lang w:val="fr-FR"/>
                        </w:rPr>
                      </w:pPr>
                    </w:p>
                    <w:p w14:paraId="5CBF8F2B" w14:textId="77777777" w:rsidR="008F2B8A" w:rsidRDefault="008F2B8A" w:rsidP="0048001B">
                      <w:pPr>
                        <w:rPr>
                          <w:rFonts w:cs="Arial"/>
                          <w:lang w:val="fr-FR"/>
                        </w:rPr>
                      </w:pPr>
                    </w:p>
                    <w:p w14:paraId="3BE45264" w14:textId="77777777" w:rsidR="008F2B8A" w:rsidRDefault="008F2B8A" w:rsidP="0048001B">
                      <w:pPr>
                        <w:rPr>
                          <w:rFonts w:cs="Arial"/>
                          <w:lang w:val="fr-FR"/>
                        </w:rPr>
                      </w:pPr>
                    </w:p>
                    <w:p w14:paraId="4139A423" w14:textId="77777777" w:rsidR="008F2B8A" w:rsidRDefault="008F2B8A" w:rsidP="0048001B">
                      <w:pPr>
                        <w:rPr>
                          <w:rFonts w:cs="Arial"/>
                          <w:lang w:val="fr-FR"/>
                        </w:rPr>
                      </w:pPr>
                    </w:p>
                    <w:p w14:paraId="5B5ABC70" w14:textId="77777777" w:rsidR="008F2B8A" w:rsidRDefault="008F2B8A" w:rsidP="0048001B">
                      <w:pPr>
                        <w:rPr>
                          <w:rFonts w:cs="Arial"/>
                          <w:lang w:val="fr-FR"/>
                        </w:rPr>
                      </w:pPr>
                    </w:p>
                    <w:p w14:paraId="42FBF9D7" w14:textId="77777777" w:rsidR="008F2B8A" w:rsidRDefault="008F2B8A" w:rsidP="0048001B">
                      <w:pPr>
                        <w:rPr>
                          <w:rFonts w:cs="Arial"/>
                          <w:lang w:val="fr-FR"/>
                        </w:rPr>
                      </w:pPr>
                    </w:p>
                    <w:p w14:paraId="57AC8F2F" w14:textId="77777777" w:rsidR="008F2B8A" w:rsidRDefault="008F2B8A" w:rsidP="0048001B">
                      <w:pPr>
                        <w:rPr>
                          <w:rFonts w:cs="Arial"/>
                          <w:lang w:val="fr-FR"/>
                        </w:rPr>
                      </w:pPr>
                    </w:p>
                    <w:p w14:paraId="11FDF55D" w14:textId="77777777" w:rsidR="008F2B8A" w:rsidRDefault="008F2B8A" w:rsidP="0048001B">
                      <w:pPr>
                        <w:rPr>
                          <w:rFonts w:cs="Arial"/>
                          <w:lang w:val="fr-FR"/>
                        </w:rPr>
                      </w:pPr>
                    </w:p>
                    <w:p w14:paraId="56BAAADB" w14:textId="77777777" w:rsidR="008F2B8A" w:rsidRDefault="008F2B8A" w:rsidP="0048001B">
                      <w:pPr>
                        <w:rPr>
                          <w:rFonts w:cs="Arial"/>
                          <w:lang w:val="fr-FR"/>
                        </w:rPr>
                      </w:pPr>
                    </w:p>
                    <w:p w14:paraId="523964A1" w14:textId="77777777" w:rsidR="008F2B8A" w:rsidRDefault="008F2B8A" w:rsidP="0048001B">
                      <w:pPr>
                        <w:rPr>
                          <w:rFonts w:cs="Arial"/>
                          <w:lang w:val="fr-FR"/>
                        </w:rPr>
                      </w:pPr>
                    </w:p>
                    <w:p w14:paraId="7ED662DB" w14:textId="77777777" w:rsidR="008F2B8A" w:rsidRDefault="008F2B8A" w:rsidP="0048001B">
                      <w:pPr>
                        <w:rPr>
                          <w:rFonts w:cs="Arial"/>
                          <w:lang w:val="fr-FR"/>
                        </w:rPr>
                      </w:pPr>
                    </w:p>
                    <w:p w14:paraId="019B5AC2" w14:textId="77777777" w:rsidR="008F2B8A" w:rsidRDefault="008F2B8A" w:rsidP="0048001B">
                      <w:pPr>
                        <w:rPr>
                          <w:rFonts w:cs="Arial"/>
                          <w:lang w:val="fr-FR"/>
                        </w:rPr>
                      </w:pPr>
                    </w:p>
                    <w:p w14:paraId="3FF566DE" w14:textId="77777777" w:rsidR="008F2B8A" w:rsidRDefault="008F2B8A" w:rsidP="0048001B">
                      <w:pPr>
                        <w:rPr>
                          <w:rFonts w:cs="Arial"/>
                          <w:lang w:val="fr-FR"/>
                        </w:rPr>
                      </w:pPr>
                    </w:p>
                    <w:p w14:paraId="44783ACD" w14:textId="77777777" w:rsidR="008F2B8A" w:rsidRDefault="008F2B8A" w:rsidP="0048001B">
                      <w:pPr>
                        <w:rPr>
                          <w:rFonts w:cs="Arial"/>
                          <w:lang w:val="fr-FR"/>
                        </w:rPr>
                      </w:pPr>
                    </w:p>
                    <w:p w14:paraId="53749BD8" w14:textId="77777777" w:rsidR="008F2B8A" w:rsidRDefault="008F2B8A" w:rsidP="0048001B">
                      <w:pPr>
                        <w:rPr>
                          <w:rFonts w:cs="Arial"/>
                          <w:lang w:val="fr-FR"/>
                        </w:rPr>
                      </w:pPr>
                    </w:p>
                    <w:p w14:paraId="3B8B9159" w14:textId="77777777" w:rsidR="008F2B8A" w:rsidRDefault="008F2B8A" w:rsidP="0048001B">
                      <w:pPr>
                        <w:rPr>
                          <w:rFonts w:cs="Arial"/>
                          <w:lang w:val="fr-FR"/>
                        </w:rPr>
                      </w:pPr>
                    </w:p>
                    <w:p w14:paraId="7453E20A" w14:textId="77777777" w:rsidR="008F2B8A" w:rsidRDefault="008F2B8A" w:rsidP="0048001B">
                      <w:pPr>
                        <w:rPr>
                          <w:rFonts w:cs="Arial"/>
                          <w:lang w:val="fr-FR"/>
                        </w:rPr>
                      </w:pPr>
                    </w:p>
                    <w:p w14:paraId="51138A40" w14:textId="77777777" w:rsidR="008F2B8A" w:rsidRDefault="008F2B8A" w:rsidP="0048001B">
                      <w:pPr>
                        <w:rPr>
                          <w:rFonts w:cs="Arial"/>
                          <w:lang w:val="fr-FR"/>
                        </w:rPr>
                      </w:pPr>
                    </w:p>
                    <w:p w14:paraId="75AB9363" w14:textId="77777777" w:rsidR="008F2B8A" w:rsidRDefault="008F2B8A" w:rsidP="0048001B">
                      <w:pPr>
                        <w:rPr>
                          <w:rFonts w:cs="Arial"/>
                          <w:lang w:val="fr-FR"/>
                        </w:rPr>
                      </w:pPr>
                    </w:p>
                    <w:p w14:paraId="52422A82" w14:textId="77777777" w:rsidR="008F2B8A" w:rsidRDefault="008F2B8A" w:rsidP="0048001B">
                      <w:pPr>
                        <w:rPr>
                          <w:rFonts w:cs="Arial"/>
                          <w:lang w:val="fr-FR"/>
                        </w:rPr>
                      </w:pPr>
                    </w:p>
                    <w:p w14:paraId="4F65ACA5" w14:textId="77777777" w:rsidR="008F2B8A" w:rsidRDefault="008F2B8A" w:rsidP="0048001B">
                      <w:pPr>
                        <w:rPr>
                          <w:rFonts w:cs="Arial"/>
                          <w:lang w:val="fr-FR"/>
                        </w:rPr>
                      </w:pPr>
                    </w:p>
                    <w:p w14:paraId="0A9D139B" w14:textId="77777777" w:rsidR="008F2B8A" w:rsidRDefault="008F2B8A" w:rsidP="0048001B">
                      <w:pPr>
                        <w:rPr>
                          <w:rFonts w:cs="Arial"/>
                          <w:lang w:val="fr-FR"/>
                        </w:rPr>
                      </w:pPr>
                    </w:p>
                    <w:p w14:paraId="4705D6BB" w14:textId="77777777" w:rsidR="008F2B8A" w:rsidRDefault="008F2B8A" w:rsidP="0048001B">
                      <w:pPr>
                        <w:rPr>
                          <w:rFonts w:cs="Arial"/>
                          <w:lang w:val="fr-FR"/>
                        </w:rPr>
                      </w:pPr>
                    </w:p>
                    <w:p w14:paraId="460BB154" w14:textId="77777777" w:rsidR="008F2B8A" w:rsidRDefault="008F2B8A" w:rsidP="0048001B">
                      <w:pPr>
                        <w:rPr>
                          <w:rFonts w:cs="Arial"/>
                          <w:lang w:val="fr-FR"/>
                        </w:rPr>
                      </w:pPr>
                    </w:p>
                    <w:p w14:paraId="499EC4D9" w14:textId="77777777" w:rsidR="008F2B8A" w:rsidRDefault="008F2B8A" w:rsidP="0048001B">
                      <w:pPr>
                        <w:rPr>
                          <w:rFonts w:cs="Arial"/>
                          <w:lang w:val="fr-FR"/>
                        </w:rPr>
                      </w:pPr>
                    </w:p>
                    <w:p w14:paraId="6AF290CC" w14:textId="77777777" w:rsidR="008F2B8A" w:rsidRDefault="008F2B8A" w:rsidP="0048001B">
                      <w:pPr>
                        <w:rPr>
                          <w:rFonts w:cs="Arial"/>
                          <w:lang w:val="fr-FR"/>
                        </w:rPr>
                      </w:pPr>
                    </w:p>
                    <w:p w14:paraId="76A9C563" w14:textId="77777777" w:rsidR="008F2B8A" w:rsidRDefault="008F2B8A" w:rsidP="0048001B">
                      <w:pPr>
                        <w:rPr>
                          <w:rFonts w:cs="Arial"/>
                          <w:lang w:val="fr-FR"/>
                        </w:rPr>
                      </w:pPr>
                    </w:p>
                    <w:p w14:paraId="6A065ABA" w14:textId="77777777" w:rsidR="008F2B8A" w:rsidRDefault="008F2B8A" w:rsidP="0048001B">
                      <w:pPr>
                        <w:rPr>
                          <w:rFonts w:cs="Arial"/>
                          <w:lang w:val="fr-FR"/>
                        </w:rPr>
                      </w:pPr>
                    </w:p>
                    <w:p w14:paraId="10D383D7" w14:textId="77777777" w:rsidR="008F2B8A" w:rsidRDefault="008F2B8A" w:rsidP="0048001B">
                      <w:pPr>
                        <w:rPr>
                          <w:rFonts w:cs="Arial"/>
                          <w:lang w:val="fr-FR"/>
                        </w:rPr>
                      </w:pPr>
                    </w:p>
                    <w:p w14:paraId="1D7582A9" w14:textId="77777777" w:rsidR="008F2B8A" w:rsidRDefault="008F2B8A" w:rsidP="0048001B">
                      <w:pPr>
                        <w:rPr>
                          <w:rFonts w:cs="Arial"/>
                          <w:lang w:val="fr-FR"/>
                        </w:rPr>
                      </w:pPr>
                    </w:p>
                    <w:p w14:paraId="40223FAC" w14:textId="77777777" w:rsidR="008F2B8A" w:rsidRDefault="008F2B8A" w:rsidP="0048001B">
                      <w:pPr>
                        <w:rPr>
                          <w:rFonts w:cs="Arial"/>
                          <w:lang w:val="fr-FR"/>
                        </w:rPr>
                      </w:pPr>
                    </w:p>
                    <w:p w14:paraId="7CF17EC0" w14:textId="77777777" w:rsidR="008F2B8A" w:rsidRDefault="008F2B8A" w:rsidP="0048001B">
                      <w:pPr>
                        <w:rPr>
                          <w:rFonts w:cs="Arial"/>
                          <w:lang w:val="fr-FR"/>
                        </w:rPr>
                      </w:pPr>
                    </w:p>
                    <w:p w14:paraId="579880B6" w14:textId="77777777" w:rsidR="008F2B8A" w:rsidRDefault="008F2B8A" w:rsidP="0048001B">
                      <w:pPr>
                        <w:rPr>
                          <w:rFonts w:cs="Arial"/>
                          <w:lang w:val="fr-FR"/>
                        </w:rPr>
                      </w:pPr>
                    </w:p>
                    <w:p w14:paraId="108EB4CA" w14:textId="77777777" w:rsidR="008F2B8A" w:rsidRDefault="008F2B8A" w:rsidP="0048001B">
                      <w:pPr>
                        <w:rPr>
                          <w:rFonts w:cs="Arial"/>
                          <w:lang w:val="fr-FR"/>
                        </w:rPr>
                      </w:pPr>
                    </w:p>
                    <w:p w14:paraId="4DBA67B9" w14:textId="77777777" w:rsidR="008F2B8A" w:rsidRDefault="008F2B8A" w:rsidP="0048001B">
                      <w:pPr>
                        <w:rPr>
                          <w:rFonts w:cs="Arial"/>
                          <w:lang w:val="fr-FR"/>
                        </w:rPr>
                      </w:pPr>
                    </w:p>
                    <w:p w14:paraId="032A02D8" w14:textId="77777777" w:rsidR="008F2B8A" w:rsidRDefault="008F2B8A" w:rsidP="0048001B">
                      <w:pPr>
                        <w:rPr>
                          <w:rFonts w:cs="Arial"/>
                          <w:lang w:val="fr-FR"/>
                        </w:rPr>
                      </w:pPr>
                    </w:p>
                    <w:p w14:paraId="7DBBDBC0" w14:textId="77777777" w:rsidR="008F2B8A" w:rsidRDefault="008F2B8A" w:rsidP="0048001B">
                      <w:pPr>
                        <w:rPr>
                          <w:rFonts w:cs="Arial"/>
                          <w:lang w:val="fr-FR"/>
                        </w:rPr>
                      </w:pPr>
                    </w:p>
                    <w:p w14:paraId="2AEA594D" w14:textId="77777777" w:rsidR="008F2B8A" w:rsidRDefault="008F2B8A" w:rsidP="0048001B">
                      <w:pPr>
                        <w:rPr>
                          <w:rFonts w:cs="Arial"/>
                          <w:lang w:val="fr-FR"/>
                        </w:rPr>
                      </w:pPr>
                    </w:p>
                    <w:p w14:paraId="7B70B5D0" w14:textId="77777777" w:rsidR="008F2B8A" w:rsidRDefault="008F2B8A" w:rsidP="0048001B">
                      <w:pPr>
                        <w:rPr>
                          <w:rFonts w:cs="Arial"/>
                          <w:lang w:val="fr-FR"/>
                        </w:rPr>
                      </w:pPr>
                    </w:p>
                    <w:p w14:paraId="2DFBDA69" w14:textId="77777777" w:rsidR="008F2B8A" w:rsidRDefault="008F2B8A" w:rsidP="0048001B">
                      <w:pPr>
                        <w:rPr>
                          <w:rFonts w:cs="Arial"/>
                          <w:lang w:val="fr-FR"/>
                        </w:rPr>
                      </w:pPr>
                    </w:p>
                    <w:p w14:paraId="31F6ACB6" w14:textId="77777777" w:rsidR="008F2B8A" w:rsidRDefault="008F2B8A" w:rsidP="0048001B">
                      <w:pPr>
                        <w:rPr>
                          <w:rFonts w:cs="Arial"/>
                          <w:lang w:val="fr-FR"/>
                        </w:rPr>
                      </w:pPr>
                    </w:p>
                    <w:p w14:paraId="5F4C8F4B" w14:textId="77777777" w:rsidR="008F2B8A" w:rsidRDefault="008F2B8A" w:rsidP="0048001B">
                      <w:pPr>
                        <w:rPr>
                          <w:rFonts w:cs="Arial"/>
                          <w:lang w:val="fr-FR"/>
                        </w:rPr>
                      </w:pPr>
                    </w:p>
                    <w:p w14:paraId="17220D89" w14:textId="77777777" w:rsidR="008F2B8A" w:rsidRDefault="008F2B8A" w:rsidP="0048001B">
                      <w:pPr>
                        <w:rPr>
                          <w:rFonts w:cs="Arial"/>
                          <w:lang w:val="fr-FR"/>
                        </w:rPr>
                      </w:pPr>
                    </w:p>
                    <w:p w14:paraId="106DF9B8" w14:textId="77777777" w:rsidR="008F2B8A" w:rsidRDefault="008F2B8A" w:rsidP="0048001B">
                      <w:pPr>
                        <w:rPr>
                          <w:rFonts w:cs="Arial"/>
                          <w:lang w:val="fr-FR"/>
                        </w:rPr>
                      </w:pPr>
                    </w:p>
                    <w:p w14:paraId="6611BD1E" w14:textId="77777777" w:rsidR="008F2B8A" w:rsidRDefault="008F2B8A" w:rsidP="0048001B">
                      <w:pPr>
                        <w:rPr>
                          <w:rFonts w:cs="Arial"/>
                          <w:lang w:val="fr-FR"/>
                        </w:rPr>
                      </w:pPr>
                    </w:p>
                    <w:p w14:paraId="5191075B" w14:textId="77777777" w:rsidR="008F2B8A" w:rsidRDefault="008F2B8A" w:rsidP="0048001B">
                      <w:pPr>
                        <w:rPr>
                          <w:rFonts w:cs="Arial"/>
                          <w:lang w:val="fr-FR"/>
                        </w:rPr>
                      </w:pPr>
                    </w:p>
                    <w:p w14:paraId="43D417A2" w14:textId="77777777" w:rsidR="008F2B8A" w:rsidRDefault="008F2B8A" w:rsidP="0048001B">
                      <w:pPr>
                        <w:rPr>
                          <w:rFonts w:cs="Arial"/>
                          <w:lang w:val="fr-FR"/>
                        </w:rPr>
                      </w:pPr>
                    </w:p>
                    <w:p w14:paraId="3A9B7912" w14:textId="77777777" w:rsidR="008F2B8A" w:rsidRDefault="008F2B8A" w:rsidP="0048001B">
                      <w:pPr>
                        <w:rPr>
                          <w:rFonts w:cs="Arial"/>
                          <w:lang w:val="fr-FR"/>
                        </w:rPr>
                      </w:pPr>
                    </w:p>
                    <w:p w14:paraId="79806B7F" w14:textId="77777777" w:rsidR="008F2B8A" w:rsidRDefault="008F2B8A" w:rsidP="0048001B">
                      <w:pPr>
                        <w:rPr>
                          <w:rFonts w:cs="Arial"/>
                          <w:lang w:val="fr-FR"/>
                        </w:rPr>
                      </w:pPr>
                    </w:p>
                    <w:p w14:paraId="4EA8DDAC" w14:textId="77777777" w:rsidR="008F2B8A" w:rsidRDefault="008F2B8A" w:rsidP="0048001B">
                      <w:pPr>
                        <w:rPr>
                          <w:rFonts w:cs="Arial"/>
                          <w:lang w:val="fr-FR"/>
                        </w:rPr>
                      </w:pPr>
                    </w:p>
                    <w:p w14:paraId="3F4CF71C" w14:textId="77777777" w:rsidR="008F2B8A" w:rsidRDefault="008F2B8A" w:rsidP="0048001B">
                      <w:pPr>
                        <w:rPr>
                          <w:rFonts w:cs="Arial"/>
                          <w:lang w:val="fr-FR"/>
                        </w:rPr>
                      </w:pPr>
                    </w:p>
                    <w:p w14:paraId="06B0CF08" w14:textId="77777777" w:rsidR="008F2B8A" w:rsidRDefault="008F2B8A" w:rsidP="0048001B">
                      <w:pPr>
                        <w:rPr>
                          <w:rFonts w:cs="Arial"/>
                          <w:lang w:val="fr-FR"/>
                        </w:rPr>
                      </w:pPr>
                    </w:p>
                    <w:p w14:paraId="480321EC" w14:textId="77777777" w:rsidR="008F2B8A" w:rsidRDefault="008F2B8A" w:rsidP="0048001B">
                      <w:pPr>
                        <w:rPr>
                          <w:rFonts w:cs="Arial"/>
                          <w:lang w:val="fr-FR"/>
                        </w:rPr>
                      </w:pPr>
                    </w:p>
                    <w:p w14:paraId="3B394788" w14:textId="77777777" w:rsidR="008F2B8A" w:rsidRDefault="008F2B8A" w:rsidP="0048001B">
                      <w:pPr>
                        <w:rPr>
                          <w:rFonts w:cs="Arial"/>
                          <w:lang w:val="fr-FR"/>
                        </w:rPr>
                      </w:pPr>
                    </w:p>
                    <w:p w14:paraId="1F79FC5B" w14:textId="77777777" w:rsidR="008F2B8A" w:rsidRDefault="008F2B8A" w:rsidP="0048001B">
                      <w:pPr>
                        <w:rPr>
                          <w:rFonts w:cs="Arial"/>
                          <w:lang w:val="fr-FR"/>
                        </w:rPr>
                      </w:pPr>
                    </w:p>
                    <w:p w14:paraId="25D301A2" w14:textId="77777777" w:rsidR="008F2B8A" w:rsidRDefault="008F2B8A" w:rsidP="0048001B">
                      <w:pPr>
                        <w:rPr>
                          <w:rFonts w:cs="Arial"/>
                          <w:lang w:val="fr-FR"/>
                        </w:rPr>
                      </w:pPr>
                    </w:p>
                    <w:p w14:paraId="2AF25DC6" w14:textId="77777777" w:rsidR="008F2B8A" w:rsidRDefault="008F2B8A" w:rsidP="0048001B">
                      <w:pPr>
                        <w:rPr>
                          <w:rFonts w:cs="Arial"/>
                          <w:lang w:val="fr-FR"/>
                        </w:rPr>
                      </w:pPr>
                    </w:p>
                    <w:p w14:paraId="2F043811" w14:textId="77777777" w:rsidR="008F2B8A" w:rsidRDefault="008F2B8A" w:rsidP="0048001B">
                      <w:pPr>
                        <w:rPr>
                          <w:rFonts w:cs="Arial"/>
                          <w:lang w:val="fr-FR"/>
                        </w:rPr>
                      </w:pPr>
                    </w:p>
                    <w:p w14:paraId="4FE7B46C" w14:textId="77777777" w:rsidR="008F2B8A" w:rsidRDefault="008F2B8A" w:rsidP="0048001B">
                      <w:pPr>
                        <w:rPr>
                          <w:rFonts w:cs="Arial"/>
                          <w:lang w:val="fr-FR"/>
                        </w:rPr>
                      </w:pPr>
                    </w:p>
                    <w:p w14:paraId="070181AF" w14:textId="77777777" w:rsidR="008F2B8A" w:rsidRDefault="008F2B8A" w:rsidP="0048001B">
                      <w:pPr>
                        <w:rPr>
                          <w:rFonts w:cs="Arial"/>
                          <w:lang w:val="fr-FR"/>
                        </w:rPr>
                      </w:pPr>
                    </w:p>
                    <w:p w14:paraId="5FD8C002" w14:textId="77777777" w:rsidR="008F2B8A" w:rsidRDefault="008F2B8A" w:rsidP="0048001B">
                      <w:pPr>
                        <w:rPr>
                          <w:rFonts w:cs="Arial"/>
                          <w:lang w:val="fr-FR"/>
                        </w:rPr>
                      </w:pPr>
                    </w:p>
                    <w:p w14:paraId="194AF7BA" w14:textId="77777777" w:rsidR="008F2B8A" w:rsidRDefault="008F2B8A" w:rsidP="0048001B">
                      <w:pPr>
                        <w:rPr>
                          <w:rFonts w:cs="Arial"/>
                          <w:lang w:val="fr-FR"/>
                        </w:rPr>
                      </w:pPr>
                    </w:p>
                    <w:p w14:paraId="6C0E5CBB" w14:textId="77777777" w:rsidR="008F2B8A" w:rsidRDefault="008F2B8A" w:rsidP="0048001B">
                      <w:pPr>
                        <w:rPr>
                          <w:rFonts w:cs="Arial"/>
                          <w:lang w:val="fr-FR"/>
                        </w:rPr>
                      </w:pPr>
                    </w:p>
                    <w:p w14:paraId="7E085AAE" w14:textId="77777777" w:rsidR="008F2B8A" w:rsidRDefault="008F2B8A" w:rsidP="0048001B">
                      <w:pPr>
                        <w:rPr>
                          <w:rFonts w:cs="Arial"/>
                          <w:lang w:val="fr-FR"/>
                        </w:rPr>
                      </w:pPr>
                    </w:p>
                    <w:p w14:paraId="218BC305" w14:textId="77777777" w:rsidR="008F2B8A" w:rsidRDefault="008F2B8A" w:rsidP="0048001B">
                      <w:pPr>
                        <w:rPr>
                          <w:rFonts w:cs="Arial"/>
                          <w:lang w:val="fr-FR"/>
                        </w:rPr>
                      </w:pPr>
                    </w:p>
                    <w:p w14:paraId="09C54966" w14:textId="77777777" w:rsidR="008F2B8A" w:rsidRDefault="008F2B8A" w:rsidP="0048001B">
                      <w:pPr>
                        <w:rPr>
                          <w:rFonts w:cs="Arial"/>
                          <w:lang w:val="fr-FR"/>
                        </w:rPr>
                      </w:pPr>
                    </w:p>
                    <w:p w14:paraId="709D7278" w14:textId="77777777" w:rsidR="008F2B8A" w:rsidRDefault="008F2B8A" w:rsidP="0048001B">
                      <w:pPr>
                        <w:rPr>
                          <w:rFonts w:cs="Arial"/>
                          <w:lang w:val="fr-FR"/>
                        </w:rPr>
                      </w:pPr>
                    </w:p>
                    <w:p w14:paraId="633D4A12" w14:textId="77777777" w:rsidR="008F2B8A" w:rsidRDefault="008F2B8A" w:rsidP="0048001B">
                      <w:pPr>
                        <w:rPr>
                          <w:rFonts w:cs="Arial"/>
                          <w:lang w:val="fr-FR"/>
                        </w:rPr>
                      </w:pPr>
                    </w:p>
                    <w:p w14:paraId="414F84B5" w14:textId="77777777" w:rsidR="008F2B8A" w:rsidRDefault="008F2B8A" w:rsidP="0048001B">
                      <w:pPr>
                        <w:rPr>
                          <w:rFonts w:cs="Arial"/>
                          <w:lang w:val="fr-FR"/>
                        </w:rPr>
                      </w:pPr>
                    </w:p>
                    <w:p w14:paraId="22A2EA60" w14:textId="77777777" w:rsidR="008F2B8A" w:rsidRDefault="008F2B8A" w:rsidP="0048001B">
                      <w:pPr>
                        <w:rPr>
                          <w:rFonts w:cs="Arial"/>
                          <w:lang w:val="fr-FR"/>
                        </w:rPr>
                      </w:pPr>
                    </w:p>
                    <w:p w14:paraId="5F061773" w14:textId="77777777" w:rsidR="008F2B8A" w:rsidRDefault="008F2B8A" w:rsidP="0048001B">
                      <w:pPr>
                        <w:rPr>
                          <w:rFonts w:cs="Arial"/>
                          <w:lang w:val="fr-FR"/>
                        </w:rPr>
                      </w:pPr>
                    </w:p>
                    <w:p w14:paraId="07BE87EC" w14:textId="77777777" w:rsidR="008F2B8A" w:rsidRDefault="008F2B8A" w:rsidP="0048001B">
                      <w:pPr>
                        <w:rPr>
                          <w:rFonts w:cs="Arial"/>
                          <w:lang w:val="fr-FR"/>
                        </w:rPr>
                      </w:pPr>
                    </w:p>
                    <w:p w14:paraId="337126DA" w14:textId="77777777" w:rsidR="008F2B8A" w:rsidRDefault="008F2B8A" w:rsidP="0048001B">
                      <w:pPr>
                        <w:rPr>
                          <w:rFonts w:cs="Arial"/>
                          <w:lang w:val="fr-FR"/>
                        </w:rPr>
                      </w:pPr>
                    </w:p>
                    <w:p w14:paraId="16EC42ED" w14:textId="77777777" w:rsidR="008F2B8A" w:rsidRDefault="008F2B8A" w:rsidP="0048001B">
                      <w:pPr>
                        <w:rPr>
                          <w:rFonts w:cs="Arial"/>
                          <w:lang w:val="fr-FR"/>
                        </w:rPr>
                      </w:pPr>
                    </w:p>
                    <w:p w14:paraId="00D04DC0" w14:textId="77777777" w:rsidR="008F2B8A" w:rsidRDefault="008F2B8A" w:rsidP="0048001B">
                      <w:pPr>
                        <w:rPr>
                          <w:rFonts w:cs="Arial"/>
                          <w:lang w:val="fr-FR"/>
                        </w:rPr>
                      </w:pPr>
                    </w:p>
                    <w:p w14:paraId="52437572" w14:textId="77777777" w:rsidR="008F2B8A" w:rsidRDefault="008F2B8A" w:rsidP="0048001B">
                      <w:pPr>
                        <w:rPr>
                          <w:rFonts w:cs="Arial"/>
                          <w:lang w:val="fr-FR"/>
                        </w:rPr>
                      </w:pPr>
                    </w:p>
                    <w:p w14:paraId="00FD8730" w14:textId="77777777" w:rsidR="008F2B8A" w:rsidRDefault="008F2B8A" w:rsidP="0048001B">
                      <w:pPr>
                        <w:rPr>
                          <w:rFonts w:cs="Arial"/>
                          <w:lang w:val="fr-FR"/>
                        </w:rPr>
                      </w:pPr>
                    </w:p>
                    <w:p w14:paraId="1937E32E" w14:textId="77777777" w:rsidR="008F2B8A" w:rsidRDefault="008F2B8A" w:rsidP="0048001B">
                      <w:pPr>
                        <w:rPr>
                          <w:rFonts w:cs="Arial"/>
                          <w:lang w:val="fr-FR"/>
                        </w:rPr>
                      </w:pPr>
                    </w:p>
                    <w:p w14:paraId="10130BAB" w14:textId="77777777" w:rsidR="008F2B8A" w:rsidRDefault="008F2B8A" w:rsidP="0048001B">
                      <w:pPr>
                        <w:rPr>
                          <w:rFonts w:cs="Arial"/>
                          <w:lang w:val="fr-FR"/>
                        </w:rPr>
                      </w:pPr>
                    </w:p>
                    <w:p w14:paraId="45B367B0" w14:textId="77777777" w:rsidR="008F2B8A" w:rsidRDefault="008F2B8A" w:rsidP="0048001B">
                      <w:pPr>
                        <w:rPr>
                          <w:rFonts w:cs="Arial"/>
                          <w:lang w:val="fr-FR"/>
                        </w:rPr>
                      </w:pPr>
                    </w:p>
                    <w:p w14:paraId="0E9DB4DA" w14:textId="77777777" w:rsidR="008F2B8A" w:rsidRDefault="008F2B8A" w:rsidP="0048001B">
                      <w:pPr>
                        <w:rPr>
                          <w:rFonts w:cs="Arial"/>
                          <w:lang w:val="fr-FR"/>
                        </w:rPr>
                      </w:pPr>
                    </w:p>
                    <w:p w14:paraId="532FCC30" w14:textId="77777777" w:rsidR="008F2B8A" w:rsidRDefault="008F2B8A" w:rsidP="0048001B">
                      <w:pPr>
                        <w:rPr>
                          <w:rFonts w:cs="Arial"/>
                          <w:lang w:val="fr-FR"/>
                        </w:rPr>
                      </w:pPr>
                    </w:p>
                    <w:p w14:paraId="6BB921BB" w14:textId="77777777" w:rsidR="008F2B8A" w:rsidRDefault="008F2B8A" w:rsidP="0048001B">
                      <w:pPr>
                        <w:rPr>
                          <w:rFonts w:cs="Arial"/>
                          <w:lang w:val="fr-FR"/>
                        </w:rPr>
                      </w:pPr>
                    </w:p>
                    <w:p w14:paraId="384FEA09" w14:textId="77777777" w:rsidR="008F2B8A" w:rsidRDefault="008F2B8A" w:rsidP="0048001B">
                      <w:pPr>
                        <w:rPr>
                          <w:rFonts w:cs="Arial"/>
                          <w:lang w:val="fr-FR"/>
                        </w:rPr>
                      </w:pPr>
                    </w:p>
                    <w:p w14:paraId="6CD232B5" w14:textId="77777777" w:rsidR="008F2B8A" w:rsidRDefault="008F2B8A" w:rsidP="0048001B">
                      <w:pPr>
                        <w:rPr>
                          <w:rFonts w:cs="Arial"/>
                          <w:lang w:val="fr-FR"/>
                        </w:rPr>
                      </w:pPr>
                    </w:p>
                    <w:p w14:paraId="56F048FB" w14:textId="77777777" w:rsidR="008F2B8A" w:rsidRDefault="008F2B8A" w:rsidP="0048001B">
                      <w:pPr>
                        <w:rPr>
                          <w:rFonts w:cs="Arial"/>
                          <w:lang w:val="fr-FR"/>
                        </w:rPr>
                      </w:pPr>
                    </w:p>
                    <w:p w14:paraId="5B2CAF81" w14:textId="77777777" w:rsidR="008F2B8A" w:rsidRDefault="008F2B8A" w:rsidP="0048001B">
                      <w:pPr>
                        <w:rPr>
                          <w:rFonts w:cs="Arial"/>
                          <w:lang w:val="fr-FR"/>
                        </w:rPr>
                      </w:pPr>
                    </w:p>
                    <w:p w14:paraId="5C55DE66" w14:textId="77777777" w:rsidR="008F2B8A" w:rsidRDefault="008F2B8A" w:rsidP="0048001B">
                      <w:pPr>
                        <w:rPr>
                          <w:rFonts w:cs="Arial"/>
                          <w:lang w:val="fr-FR"/>
                        </w:rPr>
                      </w:pPr>
                    </w:p>
                    <w:p w14:paraId="6541D687" w14:textId="77777777" w:rsidR="008F2B8A" w:rsidRDefault="008F2B8A" w:rsidP="0048001B">
                      <w:pPr>
                        <w:rPr>
                          <w:rFonts w:cs="Arial"/>
                          <w:lang w:val="fr-FR"/>
                        </w:rPr>
                      </w:pPr>
                    </w:p>
                    <w:p w14:paraId="29CFF354" w14:textId="77777777" w:rsidR="008F2B8A" w:rsidRDefault="008F2B8A" w:rsidP="0048001B">
                      <w:pPr>
                        <w:rPr>
                          <w:rFonts w:cs="Arial"/>
                          <w:lang w:val="fr-FR"/>
                        </w:rPr>
                      </w:pPr>
                    </w:p>
                    <w:p w14:paraId="29B6A1C7" w14:textId="77777777" w:rsidR="008F2B8A" w:rsidRDefault="008F2B8A" w:rsidP="0048001B">
                      <w:pPr>
                        <w:rPr>
                          <w:rFonts w:cs="Arial"/>
                          <w:lang w:val="fr-FR"/>
                        </w:rPr>
                      </w:pPr>
                    </w:p>
                    <w:p w14:paraId="5E6914FA" w14:textId="77777777" w:rsidR="008F2B8A" w:rsidRDefault="008F2B8A" w:rsidP="0048001B">
                      <w:pPr>
                        <w:rPr>
                          <w:rFonts w:cs="Arial"/>
                          <w:lang w:val="fr-FR"/>
                        </w:rPr>
                      </w:pPr>
                    </w:p>
                    <w:p w14:paraId="005691D1" w14:textId="77777777" w:rsidR="008F2B8A" w:rsidRDefault="008F2B8A" w:rsidP="0048001B">
                      <w:pPr>
                        <w:rPr>
                          <w:rFonts w:cs="Arial"/>
                          <w:lang w:val="fr-FR"/>
                        </w:rPr>
                      </w:pPr>
                    </w:p>
                    <w:p w14:paraId="1424ADFC" w14:textId="77777777" w:rsidR="008F2B8A" w:rsidRDefault="008F2B8A" w:rsidP="0048001B">
                      <w:pPr>
                        <w:rPr>
                          <w:rFonts w:cs="Arial"/>
                          <w:lang w:val="fr-FR"/>
                        </w:rPr>
                      </w:pPr>
                    </w:p>
                    <w:p w14:paraId="5E3352B8" w14:textId="77777777" w:rsidR="008F2B8A" w:rsidRDefault="008F2B8A" w:rsidP="0048001B">
                      <w:pPr>
                        <w:rPr>
                          <w:rFonts w:cs="Arial"/>
                          <w:lang w:val="fr-FR"/>
                        </w:rPr>
                      </w:pPr>
                    </w:p>
                    <w:p w14:paraId="71F95190" w14:textId="77777777" w:rsidR="008F2B8A" w:rsidRDefault="008F2B8A" w:rsidP="0048001B">
                      <w:pPr>
                        <w:rPr>
                          <w:rFonts w:cs="Arial"/>
                          <w:lang w:val="fr-FR"/>
                        </w:rPr>
                      </w:pPr>
                    </w:p>
                    <w:p w14:paraId="04BAE2E0" w14:textId="77777777" w:rsidR="008F2B8A" w:rsidRDefault="008F2B8A" w:rsidP="0048001B">
                      <w:pPr>
                        <w:rPr>
                          <w:rFonts w:cs="Arial"/>
                          <w:lang w:val="fr-FR"/>
                        </w:rPr>
                      </w:pPr>
                    </w:p>
                    <w:p w14:paraId="109E4BAC" w14:textId="77777777" w:rsidR="008F2B8A" w:rsidRDefault="008F2B8A" w:rsidP="0048001B">
                      <w:pPr>
                        <w:rPr>
                          <w:rFonts w:cs="Arial"/>
                          <w:lang w:val="fr-FR"/>
                        </w:rPr>
                      </w:pPr>
                    </w:p>
                    <w:p w14:paraId="23C9C3FA" w14:textId="77777777" w:rsidR="008F2B8A" w:rsidRDefault="008F2B8A" w:rsidP="0048001B">
                      <w:pPr>
                        <w:rPr>
                          <w:rFonts w:cs="Arial"/>
                          <w:lang w:val="fr-FR"/>
                        </w:rPr>
                      </w:pPr>
                    </w:p>
                    <w:p w14:paraId="0E701408" w14:textId="77777777" w:rsidR="008F2B8A" w:rsidRDefault="008F2B8A" w:rsidP="0048001B">
                      <w:pPr>
                        <w:rPr>
                          <w:rFonts w:cs="Arial"/>
                          <w:lang w:val="fr-FR"/>
                        </w:rPr>
                      </w:pPr>
                    </w:p>
                    <w:p w14:paraId="7CBD31F2" w14:textId="77777777" w:rsidR="008F2B8A" w:rsidRDefault="008F2B8A" w:rsidP="0048001B">
                      <w:pPr>
                        <w:rPr>
                          <w:rFonts w:cs="Arial"/>
                          <w:lang w:val="fr-FR"/>
                        </w:rPr>
                      </w:pPr>
                    </w:p>
                    <w:p w14:paraId="01321637" w14:textId="77777777" w:rsidR="008F2B8A" w:rsidRDefault="008F2B8A" w:rsidP="0048001B">
                      <w:pPr>
                        <w:rPr>
                          <w:rFonts w:cs="Arial"/>
                          <w:lang w:val="fr-FR"/>
                        </w:rPr>
                      </w:pPr>
                    </w:p>
                    <w:p w14:paraId="798AF4D9" w14:textId="77777777" w:rsidR="008F2B8A" w:rsidRDefault="008F2B8A" w:rsidP="0048001B">
                      <w:pPr>
                        <w:rPr>
                          <w:rFonts w:cs="Arial"/>
                          <w:lang w:val="fr-FR"/>
                        </w:rPr>
                      </w:pPr>
                    </w:p>
                    <w:p w14:paraId="62E023DD" w14:textId="77777777" w:rsidR="008F2B8A" w:rsidRDefault="008F2B8A" w:rsidP="0048001B">
                      <w:pPr>
                        <w:rPr>
                          <w:rFonts w:cs="Arial"/>
                          <w:lang w:val="fr-FR"/>
                        </w:rPr>
                      </w:pPr>
                    </w:p>
                    <w:p w14:paraId="4BCCC467" w14:textId="77777777" w:rsidR="008F2B8A" w:rsidRDefault="008F2B8A" w:rsidP="0048001B">
                      <w:pPr>
                        <w:rPr>
                          <w:rFonts w:cs="Arial"/>
                          <w:lang w:val="fr-FR"/>
                        </w:rPr>
                      </w:pPr>
                    </w:p>
                    <w:p w14:paraId="09978B92" w14:textId="77777777" w:rsidR="008F2B8A" w:rsidRDefault="008F2B8A" w:rsidP="0048001B">
                      <w:pPr>
                        <w:rPr>
                          <w:rFonts w:cs="Arial"/>
                          <w:lang w:val="fr-FR"/>
                        </w:rPr>
                      </w:pPr>
                    </w:p>
                    <w:p w14:paraId="15D225F3" w14:textId="77777777" w:rsidR="008F2B8A" w:rsidRDefault="008F2B8A" w:rsidP="0048001B">
                      <w:pPr>
                        <w:rPr>
                          <w:rFonts w:cs="Arial"/>
                          <w:lang w:val="fr-FR"/>
                        </w:rPr>
                      </w:pPr>
                    </w:p>
                    <w:p w14:paraId="3A06A0D0" w14:textId="77777777" w:rsidR="008F2B8A" w:rsidRDefault="008F2B8A" w:rsidP="0048001B">
                      <w:pPr>
                        <w:rPr>
                          <w:rFonts w:cs="Arial"/>
                          <w:lang w:val="fr-FR"/>
                        </w:rPr>
                      </w:pPr>
                    </w:p>
                    <w:p w14:paraId="2B54149F" w14:textId="77777777" w:rsidR="008F2B8A" w:rsidRDefault="008F2B8A" w:rsidP="0048001B">
                      <w:pPr>
                        <w:rPr>
                          <w:rFonts w:cs="Arial"/>
                          <w:lang w:val="fr-FR"/>
                        </w:rPr>
                      </w:pPr>
                    </w:p>
                    <w:p w14:paraId="53A7CF0F" w14:textId="77777777" w:rsidR="008F2B8A" w:rsidRDefault="008F2B8A" w:rsidP="0048001B">
                      <w:pPr>
                        <w:rPr>
                          <w:rFonts w:cs="Arial"/>
                          <w:lang w:val="fr-FR"/>
                        </w:rPr>
                      </w:pPr>
                    </w:p>
                    <w:p w14:paraId="67BF4E3C" w14:textId="77777777" w:rsidR="008F2B8A" w:rsidRDefault="008F2B8A" w:rsidP="0048001B">
                      <w:pPr>
                        <w:rPr>
                          <w:rFonts w:cs="Arial"/>
                          <w:lang w:val="fr-FR"/>
                        </w:rPr>
                      </w:pPr>
                    </w:p>
                    <w:p w14:paraId="31294132" w14:textId="77777777" w:rsidR="008F2B8A" w:rsidRDefault="008F2B8A" w:rsidP="0048001B">
                      <w:pPr>
                        <w:rPr>
                          <w:rFonts w:cs="Arial"/>
                          <w:lang w:val="fr-FR"/>
                        </w:rPr>
                      </w:pPr>
                    </w:p>
                    <w:p w14:paraId="16B6D623" w14:textId="77777777" w:rsidR="008F2B8A" w:rsidRDefault="008F2B8A" w:rsidP="0048001B">
                      <w:pPr>
                        <w:rPr>
                          <w:rFonts w:cs="Arial"/>
                          <w:lang w:val="fr-FR"/>
                        </w:rPr>
                      </w:pPr>
                    </w:p>
                    <w:p w14:paraId="7F41AE50" w14:textId="77777777" w:rsidR="008F2B8A" w:rsidRDefault="008F2B8A" w:rsidP="0048001B">
                      <w:pPr>
                        <w:rPr>
                          <w:rFonts w:cs="Arial"/>
                          <w:lang w:val="fr-FR"/>
                        </w:rPr>
                      </w:pPr>
                    </w:p>
                    <w:p w14:paraId="15C93CB5" w14:textId="77777777" w:rsidR="008F2B8A" w:rsidRDefault="008F2B8A" w:rsidP="0048001B">
                      <w:pPr>
                        <w:rPr>
                          <w:rFonts w:cs="Arial"/>
                          <w:lang w:val="fr-FR"/>
                        </w:rPr>
                      </w:pPr>
                    </w:p>
                    <w:p w14:paraId="642AB927" w14:textId="77777777" w:rsidR="008F2B8A" w:rsidRDefault="008F2B8A" w:rsidP="0048001B">
                      <w:pPr>
                        <w:rPr>
                          <w:rFonts w:cs="Arial"/>
                          <w:lang w:val="fr-FR"/>
                        </w:rPr>
                      </w:pPr>
                    </w:p>
                    <w:p w14:paraId="560DFF5C" w14:textId="77777777" w:rsidR="008F2B8A" w:rsidRDefault="008F2B8A" w:rsidP="0048001B">
                      <w:pPr>
                        <w:rPr>
                          <w:rFonts w:cs="Arial"/>
                          <w:lang w:val="fr-FR"/>
                        </w:rPr>
                      </w:pPr>
                    </w:p>
                    <w:p w14:paraId="720A3F5D" w14:textId="77777777" w:rsidR="008F2B8A" w:rsidRDefault="008F2B8A" w:rsidP="0048001B">
                      <w:pPr>
                        <w:rPr>
                          <w:rFonts w:cs="Arial"/>
                          <w:lang w:val="fr-FR"/>
                        </w:rPr>
                      </w:pPr>
                    </w:p>
                    <w:p w14:paraId="0E2DD5EA" w14:textId="77777777" w:rsidR="008F2B8A" w:rsidRDefault="008F2B8A" w:rsidP="0048001B">
                      <w:pPr>
                        <w:rPr>
                          <w:rFonts w:cs="Arial"/>
                          <w:lang w:val="fr-FR"/>
                        </w:rPr>
                      </w:pPr>
                    </w:p>
                    <w:p w14:paraId="0F7420B1" w14:textId="77777777" w:rsidR="008F2B8A" w:rsidRDefault="008F2B8A" w:rsidP="0048001B">
                      <w:pPr>
                        <w:rPr>
                          <w:rFonts w:cs="Arial"/>
                          <w:lang w:val="fr-FR"/>
                        </w:rPr>
                      </w:pPr>
                    </w:p>
                    <w:p w14:paraId="7516DFFE" w14:textId="77777777" w:rsidR="008F2B8A" w:rsidRDefault="008F2B8A" w:rsidP="0048001B">
                      <w:pPr>
                        <w:rPr>
                          <w:rFonts w:cs="Arial"/>
                          <w:lang w:val="fr-FR"/>
                        </w:rPr>
                      </w:pPr>
                    </w:p>
                    <w:p w14:paraId="099C0E3C" w14:textId="77777777" w:rsidR="008F2B8A" w:rsidRDefault="008F2B8A" w:rsidP="0048001B">
                      <w:pPr>
                        <w:rPr>
                          <w:rFonts w:cs="Arial"/>
                          <w:lang w:val="fr-FR"/>
                        </w:rPr>
                      </w:pPr>
                    </w:p>
                    <w:p w14:paraId="42DACA1F" w14:textId="77777777" w:rsidR="008F2B8A" w:rsidRDefault="008F2B8A" w:rsidP="0048001B">
                      <w:pPr>
                        <w:rPr>
                          <w:rFonts w:cs="Arial"/>
                          <w:lang w:val="fr-FR"/>
                        </w:rPr>
                      </w:pPr>
                    </w:p>
                    <w:p w14:paraId="5E88D530" w14:textId="77777777" w:rsidR="008F2B8A" w:rsidRDefault="008F2B8A" w:rsidP="0048001B">
                      <w:pPr>
                        <w:rPr>
                          <w:rFonts w:cs="Arial"/>
                          <w:lang w:val="fr-FR"/>
                        </w:rPr>
                      </w:pPr>
                    </w:p>
                    <w:p w14:paraId="426768AE" w14:textId="77777777" w:rsidR="008F2B8A" w:rsidRDefault="008F2B8A" w:rsidP="0048001B">
                      <w:pPr>
                        <w:rPr>
                          <w:rFonts w:cs="Arial"/>
                          <w:lang w:val="fr-FR"/>
                        </w:rPr>
                      </w:pPr>
                    </w:p>
                    <w:p w14:paraId="1427B7AD" w14:textId="77777777" w:rsidR="008F2B8A" w:rsidRDefault="008F2B8A" w:rsidP="0048001B">
                      <w:pPr>
                        <w:rPr>
                          <w:rFonts w:cs="Arial"/>
                          <w:lang w:val="fr-FR"/>
                        </w:rPr>
                      </w:pPr>
                    </w:p>
                    <w:p w14:paraId="52BE20DE" w14:textId="77777777" w:rsidR="008F2B8A" w:rsidRDefault="008F2B8A" w:rsidP="0048001B">
                      <w:pPr>
                        <w:rPr>
                          <w:rFonts w:cs="Arial"/>
                          <w:lang w:val="fr-FR"/>
                        </w:rPr>
                      </w:pPr>
                    </w:p>
                    <w:p w14:paraId="62FFC741" w14:textId="77777777" w:rsidR="008F2B8A" w:rsidRDefault="008F2B8A" w:rsidP="0048001B">
                      <w:pPr>
                        <w:rPr>
                          <w:rFonts w:cs="Arial"/>
                          <w:lang w:val="fr-FR"/>
                        </w:rPr>
                      </w:pPr>
                    </w:p>
                    <w:p w14:paraId="098BE3F4" w14:textId="77777777" w:rsidR="008F2B8A" w:rsidRDefault="008F2B8A" w:rsidP="0048001B">
                      <w:pPr>
                        <w:rPr>
                          <w:rFonts w:cs="Arial"/>
                          <w:lang w:val="fr-FR"/>
                        </w:rPr>
                      </w:pPr>
                    </w:p>
                    <w:p w14:paraId="56B4CB3A" w14:textId="77777777" w:rsidR="008F2B8A" w:rsidRDefault="008F2B8A" w:rsidP="0048001B">
                      <w:pPr>
                        <w:rPr>
                          <w:rFonts w:cs="Arial"/>
                          <w:lang w:val="fr-FR"/>
                        </w:rPr>
                      </w:pPr>
                    </w:p>
                    <w:p w14:paraId="70E543C3" w14:textId="77777777" w:rsidR="008F2B8A" w:rsidRDefault="008F2B8A" w:rsidP="0048001B">
                      <w:pPr>
                        <w:rPr>
                          <w:rFonts w:cs="Arial"/>
                          <w:lang w:val="fr-FR"/>
                        </w:rPr>
                      </w:pPr>
                    </w:p>
                    <w:p w14:paraId="26658BEC" w14:textId="77777777" w:rsidR="008F2B8A" w:rsidRDefault="008F2B8A" w:rsidP="0048001B">
                      <w:pPr>
                        <w:rPr>
                          <w:rFonts w:cs="Arial"/>
                          <w:lang w:val="fr-FR"/>
                        </w:rPr>
                      </w:pPr>
                    </w:p>
                    <w:p w14:paraId="20B5AEC8" w14:textId="77777777" w:rsidR="008F2B8A" w:rsidRDefault="008F2B8A" w:rsidP="0048001B">
                      <w:pPr>
                        <w:rPr>
                          <w:rFonts w:cs="Arial"/>
                          <w:lang w:val="fr-FR"/>
                        </w:rPr>
                      </w:pPr>
                    </w:p>
                    <w:p w14:paraId="74FF0485" w14:textId="77777777" w:rsidR="008F2B8A" w:rsidRDefault="008F2B8A" w:rsidP="0048001B">
                      <w:pPr>
                        <w:rPr>
                          <w:rFonts w:cs="Arial"/>
                          <w:lang w:val="fr-FR"/>
                        </w:rPr>
                      </w:pPr>
                    </w:p>
                    <w:p w14:paraId="765D68A9" w14:textId="77777777" w:rsidR="008F2B8A" w:rsidRDefault="008F2B8A" w:rsidP="0048001B">
                      <w:pPr>
                        <w:rPr>
                          <w:rFonts w:cs="Arial"/>
                          <w:lang w:val="fr-FR"/>
                        </w:rPr>
                      </w:pPr>
                    </w:p>
                    <w:p w14:paraId="78850F75" w14:textId="77777777" w:rsidR="008F2B8A" w:rsidRDefault="008F2B8A" w:rsidP="0048001B">
                      <w:pPr>
                        <w:rPr>
                          <w:rFonts w:cs="Arial"/>
                          <w:lang w:val="fr-FR"/>
                        </w:rPr>
                      </w:pPr>
                    </w:p>
                    <w:p w14:paraId="23AEE348" w14:textId="77777777" w:rsidR="008F2B8A" w:rsidRDefault="008F2B8A" w:rsidP="0048001B">
                      <w:pPr>
                        <w:rPr>
                          <w:rFonts w:cs="Arial"/>
                          <w:lang w:val="fr-FR"/>
                        </w:rPr>
                      </w:pPr>
                    </w:p>
                    <w:p w14:paraId="07520AAA" w14:textId="77777777" w:rsidR="008F2B8A" w:rsidRDefault="008F2B8A" w:rsidP="0048001B">
                      <w:pPr>
                        <w:rPr>
                          <w:rFonts w:cs="Arial"/>
                          <w:lang w:val="fr-FR"/>
                        </w:rPr>
                      </w:pPr>
                    </w:p>
                    <w:p w14:paraId="716FD680" w14:textId="77777777" w:rsidR="008F2B8A" w:rsidRDefault="008F2B8A" w:rsidP="0048001B">
                      <w:pPr>
                        <w:rPr>
                          <w:rFonts w:cs="Arial"/>
                          <w:lang w:val="fr-FR"/>
                        </w:rPr>
                      </w:pPr>
                    </w:p>
                    <w:p w14:paraId="6A84D5EC" w14:textId="77777777" w:rsidR="008F2B8A" w:rsidRDefault="008F2B8A" w:rsidP="0048001B">
                      <w:pPr>
                        <w:rPr>
                          <w:rFonts w:cs="Arial"/>
                          <w:lang w:val="fr-FR"/>
                        </w:rPr>
                      </w:pPr>
                    </w:p>
                    <w:p w14:paraId="050FAE75" w14:textId="77777777" w:rsidR="008F2B8A" w:rsidRDefault="008F2B8A" w:rsidP="0048001B">
                      <w:pPr>
                        <w:rPr>
                          <w:rFonts w:cs="Arial"/>
                          <w:lang w:val="fr-FR"/>
                        </w:rPr>
                      </w:pPr>
                    </w:p>
                    <w:p w14:paraId="45A46B50" w14:textId="77777777" w:rsidR="008F2B8A" w:rsidRDefault="008F2B8A" w:rsidP="0048001B">
                      <w:pPr>
                        <w:rPr>
                          <w:rFonts w:cs="Arial"/>
                          <w:lang w:val="fr-FR"/>
                        </w:rPr>
                      </w:pPr>
                    </w:p>
                    <w:p w14:paraId="4FB5A75D" w14:textId="77777777" w:rsidR="008F2B8A" w:rsidRDefault="008F2B8A" w:rsidP="0048001B">
                      <w:pPr>
                        <w:rPr>
                          <w:rFonts w:cs="Arial"/>
                          <w:lang w:val="fr-FR"/>
                        </w:rPr>
                      </w:pPr>
                    </w:p>
                    <w:p w14:paraId="06E289AF" w14:textId="77777777" w:rsidR="008F2B8A" w:rsidRDefault="008F2B8A" w:rsidP="0048001B">
                      <w:pPr>
                        <w:rPr>
                          <w:rFonts w:cs="Arial"/>
                          <w:lang w:val="fr-FR"/>
                        </w:rPr>
                      </w:pPr>
                    </w:p>
                    <w:p w14:paraId="3BC8AB75" w14:textId="77777777" w:rsidR="008F2B8A" w:rsidRDefault="008F2B8A" w:rsidP="0048001B">
                      <w:pPr>
                        <w:rPr>
                          <w:rFonts w:cs="Arial"/>
                          <w:lang w:val="fr-FR"/>
                        </w:rPr>
                      </w:pPr>
                    </w:p>
                    <w:p w14:paraId="1C6679C7" w14:textId="77777777" w:rsidR="008F2B8A" w:rsidRDefault="008F2B8A" w:rsidP="0048001B">
                      <w:pPr>
                        <w:rPr>
                          <w:rFonts w:cs="Arial"/>
                          <w:lang w:val="fr-FR"/>
                        </w:rPr>
                      </w:pPr>
                    </w:p>
                    <w:p w14:paraId="225A8BB4" w14:textId="77777777" w:rsidR="008F2B8A" w:rsidRDefault="008F2B8A" w:rsidP="0048001B">
                      <w:pPr>
                        <w:rPr>
                          <w:rFonts w:cs="Arial"/>
                          <w:lang w:val="fr-FR"/>
                        </w:rPr>
                      </w:pPr>
                    </w:p>
                    <w:p w14:paraId="06AE4C04" w14:textId="77777777" w:rsidR="008F2B8A" w:rsidRDefault="008F2B8A" w:rsidP="0048001B">
                      <w:pPr>
                        <w:rPr>
                          <w:rFonts w:cs="Arial"/>
                          <w:lang w:val="fr-FR"/>
                        </w:rPr>
                      </w:pPr>
                    </w:p>
                    <w:p w14:paraId="67A6DDD6" w14:textId="77777777" w:rsidR="008F2B8A" w:rsidRDefault="008F2B8A" w:rsidP="0048001B">
                      <w:pPr>
                        <w:rPr>
                          <w:rFonts w:cs="Arial"/>
                          <w:lang w:val="fr-FR"/>
                        </w:rPr>
                      </w:pPr>
                    </w:p>
                    <w:p w14:paraId="07995747" w14:textId="77777777" w:rsidR="008F2B8A" w:rsidRDefault="008F2B8A" w:rsidP="0048001B">
                      <w:pPr>
                        <w:rPr>
                          <w:rFonts w:cs="Arial"/>
                          <w:lang w:val="fr-FR"/>
                        </w:rPr>
                      </w:pPr>
                    </w:p>
                    <w:p w14:paraId="20B5EDED" w14:textId="77777777" w:rsidR="008F2B8A" w:rsidRDefault="008F2B8A" w:rsidP="0048001B">
                      <w:pPr>
                        <w:rPr>
                          <w:rFonts w:cs="Arial"/>
                          <w:lang w:val="fr-FR"/>
                        </w:rPr>
                      </w:pPr>
                    </w:p>
                    <w:p w14:paraId="7E755A3C" w14:textId="77777777" w:rsidR="008F2B8A" w:rsidRDefault="008F2B8A" w:rsidP="0048001B">
                      <w:pPr>
                        <w:rPr>
                          <w:rFonts w:cs="Arial"/>
                          <w:lang w:val="fr-FR"/>
                        </w:rPr>
                      </w:pPr>
                    </w:p>
                    <w:p w14:paraId="7713B863" w14:textId="77777777" w:rsidR="008F2B8A" w:rsidRDefault="008F2B8A" w:rsidP="0048001B">
                      <w:pPr>
                        <w:rPr>
                          <w:rFonts w:cs="Arial"/>
                          <w:lang w:val="fr-FR"/>
                        </w:rPr>
                      </w:pPr>
                    </w:p>
                    <w:p w14:paraId="4A95B343" w14:textId="77777777" w:rsidR="008F2B8A" w:rsidRDefault="008F2B8A" w:rsidP="0048001B">
                      <w:pPr>
                        <w:rPr>
                          <w:rFonts w:cs="Arial"/>
                          <w:lang w:val="fr-FR"/>
                        </w:rPr>
                      </w:pPr>
                    </w:p>
                    <w:p w14:paraId="6C0AF092" w14:textId="77777777" w:rsidR="008F2B8A" w:rsidRDefault="008F2B8A" w:rsidP="0048001B">
                      <w:pPr>
                        <w:rPr>
                          <w:rFonts w:cs="Arial"/>
                          <w:lang w:val="fr-FR"/>
                        </w:rPr>
                      </w:pPr>
                    </w:p>
                    <w:p w14:paraId="7ABC0C11" w14:textId="77777777" w:rsidR="008F2B8A" w:rsidRDefault="008F2B8A" w:rsidP="0048001B">
                      <w:pPr>
                        <w:rPr>
                          <w:rFonts w:cs="Arial"/>
                          <w:lang w:val="fr-FR"/>
                        </w:rPr>
                      </w:pPr>
                    </w:p>
                    <w:p w14:paraId="1B27F245" w14:textId="77777777" w:rsidR="008F2B8A" w:rsidRDefault="008F2B8A" w:rsidP="0048001B">
                      <w:pPr>
                        <w:rPr>
                          <w:rFonts w:cs="Arial"/>
                          <w:lang w:val="fr-FR"/>
                        </w:rPr>
                      </w:pPr>
                    </w:p>
                    <w:p w14:paraId="668611E9" w14:textId="77777777" w:rsidR="008F2B8A" w:rsidRDefault="008F2B8A" w:rsidP="0048001B">
                      <w:pPr>
                        <w:rPr>
                          <w:rFonts w:cs="Arial"/>
                          <w:lang w:val="fr-FR"/>
                        </w:rPr>
                      </w:pPr>
                    </w:p>
                    <w:p w14:paraId="406A1779" w14:textId="77777777" w:rsidR="008F2B8A" w:rsidRDefault="008F2B8A" w:rsidP="0048001B">
                      <w:pPr>
                        <w:rPr>
                          <w:rFonts w:cs="Arial"/>
                          <w:lang w:val="fr-FR"/>
                        </w:rPr>
                      </w:pPr>
                    </w:p>
                    <w:p w14:paraId="41135227" w14:textId="77777777" w:rsidR="008F2B8A" w:rsidRDefault="008F2B8A" w:rsidP="0048001B">
                      <w:pPr>
                        <w:rPr>
                          <w:rFonts w:cs="Arial"/>
                          <w:lang w:val="fr-FR"/>
                        </w:rPr>
                      </w:pPr>
                    </w:p>
                    <w:p w14:paraId="1D4369CD" w14:textId="77777777" w:rsidR="008F2B8A" w:rsidRDefault="008F2B8A" w:rsidP="0048001B">
                      <w:pPr>
                        <w:rPr>
                          <w:rFonts w:cs="Arial"/>
                          <w:lang w:val="fr-FR"/>
                        </w:rPr>
                      </w:pPr>
                    </w:p>
                    <w:p w14:paraId="3E3EA9D3" w14:textId="77777777" w:rsidR="008F2B8A" w:rsidRDefault="008F2B8A" w:rsidP="0048001B">
                      <w:pPr>
                        <w:rPr>
                          <w:rFonts w:cs="Arial"/>
                          <w:lang w:val="fr-FR"/>
                        </w:rPr>
                      </w:pPr>
                    </w:p>
                    <w:p w14:paraId="0505E104" w14:textId="77777777" w:rsidR="008F2B8A" w:rsidRDefault="008F2B8A" w:rsidP="0048001B">
                      <w:pPr>
                        <w:rPr>
                          <w:rFonts w:cs="Arial"/>
                          <w:lang w:val="fr-FR"/>
                        </w:rPr>
                      </w:pPr>
                    </w:p>
                    <w:p w14:paraId="4D96165E" w14:textId="77777777" w:rsidR="008F2B8A" w:rsidRDefault="008F2B8A" w:rsidP="0048001B">
                      <w:pPr>
                        <w:rPr>
                          <w:rFonts w:cs="Arial"/>
                          <w:lang w:val="fr-FR"/>
                        </w:rPr>
                      </w:pPr>
                    </w:p>
                    <w:p w14:paraId="11E4EBAB" w14:textId="77777777" w:rsidR="008F2B8A" w:rsidRDefault="008F2B8A" w:rsidP="0048001B">
                      <w:pPr>
                        <w:rPr>
                          <w:rFonts w:cs="Arial"/>
                          <w:lang w:val="fr-FR"/>
                        </w:rPr>
                      </w:pPr>
                    </w:p>
                    <w:p w14:paraId="1631B898" w14:textId="77777777" w:rsidR="008F2B8A" w:rsidRDefault="008F2B8A" w:rsidP="0048001B">
                      <w:pPr>
                        <w:rPr>
                          <w:rFonts w:cs="Arial"/>
                          <w:lang w:val="fr-FR"/>
                        </w:rPr>
                      </w:pPr>
                    </w:p>
                    <w:p w14:paraId="0C835EE9" w14:textId="77777777" w:rsidR="008F2B8A" w:rsidRDefault="008F2B8A" w:rsidP="0048001B">
                      <w:pPr>
                        <w:rPr>
                          <w:rFonts w:cs="Arial"/>
                          <w:lang w:val="fr-FR"/>
                        </w:rPr>
                      </w:pPr>
                    </w:p>
                    <w:p w14:paraId="26DCD342" w14:textId="77777777" w:rsidR="008F2B8A" w:rsidRDefault="008F2B8A" w:rsidP="0048001B">
                      <w:pPr>
                        <w:rPr>
                          <w:rFonts w:cs="Arial"/>
                          <w:lang w:val="fr-FR"/>
                        </w:rPr>
                      </w:pPr>
                    </w:p>
                    <w:p w14:paraId="00A150D0" w14:textId="77777777" w:rsidR="008F2B8A" w:rsidRDefault="008F2B8A" w:rsidP="0048001B">
                      <w:pPr>
                        <w:rPr>
                          <w:rFonts w:cs="Arial"/>
                          <w:lang w:val="fr-FR"/>
                        </w:rPr>
                      </w:pPr>
                    </w:p>
                    <w:p w14:paraId="47A5FA21" w14:textId="77777777" w:rsidR="008F2B8A" w:rsidRDefault="008F2B8A" w:rsidP="0048001B">
                      <w:pPr>
                        <w:rPr>
                          <w:rFonts w:cs="Arial"/>
                          <w:lang w:val="fr-FR"/>
                        </w:rPr>
                      </w:pPr>
                    </w:p>
                    <w:p w14:paraId="4579912A" w14:textId="77777777" w:rsidR="008F2B8A" w:rsidRDefault="008F2B8A" w:rsidP="0048001B">
                      <w:pPr>
                        <w:rPr>
                          <w:rFonts w:cs="Arial"/>
                          <w:lang w:val="fr-FR"/>
                        </w:rPr>
                      </w:pPr>
                    </w:p>
                    <w:p w14:paraId="63C2E101" w14:textId="77777777" w:rsidR="008F2B8A" w:rsidRDefault="008F2B8A" w:rsidP="0048001B">
                      <w:pPr>
                        <w:rPr>
                          <w:rFonts w:cs="Arial"/>
                          <w:lang w:val="fr-FR"/>
                        </w:rPr>
                      </w:pPr>
                    </w:p>
                    <w:p w14:paraId="463EE105" w14:textId="77777777" w:rsidR="008F2B8A" w:rsidRDefault="008F2B8A" w:rsidP="0048001B">
                      <w:pPr>
                        <w:rPr>
                          <w:rFonts w:cs="Arial"/>
                          <w:lang w:val="fr-FR"/>
                        </w:rPr>
                      </w:pPr>
                    </w:p>
                    <w:p w14:paraId="754B47BE" w14:textId="77777777" w:rsidR="008F2B8A" w:rsidRDefault="008F2B8A" w:rsidP="0048001B">
                      <w:pPr>
                        <w:rPr>
                          <w:rFonts w:cs="Arial"/>
                          <w:lang w:val="fr-FR"/>
                        </w:rPr>
                      </w:pPr>
                    </w:p>
                    <w:p w14:paraId="640C3670" w14:textId="77777777" w:rsidR="008F2B8A" w:rsidRDefault="008F2B8A" w:rsidP="0048001B">
                      <w:pPr>
                        <w:rPr>
                          <w:rFonts w:cs="Arial"/>
                          <w:lang w:val="fr-FR"/>
                        </w:rPr>
                      </w:pPr>
                    </w:p>
                    <w:p w14:paraId="43914E9D" w14:textId="77777777" w:rsidR="008F2B8A" w:rsidRDefault="008F2B8A" w:rsidP="0048001B">
                      <w:pPr>
                        <w:rPr>
                          <w:rFonts w:cs="Arial"/>
                          <w:lang w:val="fr-FR"/>
                        </w:rPr>
                      </w:pPr>
                    </w:p>
                    <w:p w14:paraId="3881B467" w14:textId="77777777" w:rsidR="008F2B8A" w:rsidRDefault="008F2B8A" w:rsidP="0048001B">
                      <w:pPr>
                        <w:rPr>
                          <w:rFonts w:cs="Arial"/>
                          <w:lang w:val="fr-FR"/>
                        </w:rPr>
                      </w:pPr>
                    </w:p>
                    <w:p w14:paraId="62F2A550" w14:textId="77777777" w:rsidR="008F2B8A" w:rsidRDefault="008F2B8A" w:rsidP="0048001B">
                      <w:pPr>
                        <w:rPr>
                          <w:rFonts w:cs="Arial"/>
                          <w:lang w:val="fr-FR"/>
                        </w:rPr>
                      </w:pPr>
                    </w:p>
                    <w:p w14:paraId="11BCDC5C" w14:textId="77777777" w:rsidR="008F2B8A" w:rsidRDefault="008F2B8A" w:rsidP="0048001B">
                      <w:pPr>
                        <w:rPr>
                          <w:rFonts w:cs="Arial"/>
                          <w:lang w:val="fr-FR"/>
                        </w:rPr>
                      </w:pPr>
                    </w:p>
                    <w:p w14:paraId="155E7749" w14:textId="77777777" w:rsidR="008F2B8A" w:rsidRDefault="008F2B8A" w:rsidP="0048001B">
                      <w:pPr>
                        <w:rPr>
                          <w:rFonts w:cs="Arial"/>
                          <w:lang w:val="fr-FR"/>
                        </w:rPr>
                      </w:pPr>
                    </w:p>
                    <w:p w14:paraId="6412F865" w14:textId="77777777" w:rsidR="008F2B8A" w:rsidRDefault="008F2B8A" w:rsidP="0048001B">
                      <w:pPr>
                        <w:rPr>
                          <w:rFonts w:cs="Arial"/>
                          <w:lang w:val="fr-FR"/>
                        </w:rPr>
                      </w:pPr>
                    </w:p>
                    <w:p w14:paraId="46D02278" w14:textId="77777777" w:rsidR="008F2B8A" w:rsidRDefault="008F2B8A" w:rsidP="0048001B">
                      <w:pPr>
                        <w:rPr>
                          <w:rFonts w:cs="Arial"/>
                          <w:lang w:val="fr-FR"/>
                        </w:rPr>
                      </w:pPr>
                    </w:p>
                    <w:p w14:paraId="39C71F06" w14:textId="77777777" w:rsidR="008F2B8A" w:rsidRDefault="008F2B8A" w:rsidP="0048001B">
                      <w:pPr>
                        <w:rPr>
                          <w:rFonts w:cs="Arial"/>
                          <w:lang w:val="fr-FR"/>
                        </w:rPr>
                      </w:pPr>
                    </w:p>
                    <w:p w14:paraId="26FE0352" w14:textId="77777777" w:rsidR="008F2B8A" w:rsidRDefault="008F2B8A" w:rsidP="0048001B">
                      <w:pPr>
                        <w:rPr>
                          <w:rFonts w:cs="Arial"/>
                          <w:lang w:val="fr-FR"/>
                        </w:rPr>
                      </w:pPr>
                    </w:p>
                    <w:p w14:paraId="79D227F8" w14:textId="77777777" w:rsidR="008F2B8A" w:rsidRDefault="008F2B8A" w:rsidP="0048001B">
                      <w:pPr>
                        <w:rPr>
                          <w:rFonts w:cs="Arial"/>
                          <w:lang w:val="fr-FR"/>
                        </w:rPr>
                      </w:pPr>
                    </w:p>
                    <w:p w14:paraId="0E54445E" w14:textId="77777777" w:rsidR="008F2B8A" w:rsidRDefault="008F2B8A" w:rsidP="0048001B">
                      <w:pPr>
                        <w:rPr>
                          <w:rFonts w:cs="Arial"/>
                          <w:lang w:val="fr-FR"/>
                        </w:rPr>
                      </w:pPr>
                    </w:p>
                    <w:p w14:paraId="51CF7395" w14:textId="77777777" w:rsidR="008F2B8A" w:rsidRDefault="008F2B8A" w:rsidP="0048001B">
                      <w:pPr>
                        <w:rPr>
                          <w:rFonts w:cs="Arial"/>
                          <w:lang w:val="fr-FR"/>
                        </w:rPr>
                      </w:pPr>
                    </w:p>
                    <w:p w14:paraId="1E920621" w14:textId="77777777" w:rsidR="008F2B8A" w:rsidRDefault="008F2B8A" w:rsidP="0048001B">
                      <w:pPr>
                        <w:rPr>
                          <w:rFonts w:cs="Arial"/>
                          <w:lang w:val="fr-FR"/>
                        </w:rPr>
                      </w:pPr>
                    </w:p>
                    <w:p w14:paraId="6301E226" w14:textId="77777777" w:rsidR="008F2B8A" w:rsidRDefault="008F2B8A" w:rsidP="0048001B">
                      <w:pPr>
                        <w:rPr>
                          <w:rFonts w:cs="Arial"/>
                          <w:lang w:val="fr-FR"/>
                        </w:rPr>
                      </w:pPr>
                    </w:p>
                    <w:p w14:paraId="5A4DB48E" w14:textId="77777777" w:rsidR="008F2B8A" w:rsidRDefault="008F2B8A" w:rsidP="0048001B">
                      <w:pPr>
                        <w:rPr>
                          <w:rFonts w:cs="Arial"/>
                          <w:lang w:val="fr-FR"/>
                        </w:rPr>
                      </w:pPr>
                    </w:p>
                    <w:p w14:paraId="721482E0" w14:textId="77777777" w:rsidR="008F2B8A" w:rsidRDefault="008F2B8A" w:rsidP="0048001B">
                      <w:pPr>
                        <w:rPr>
                          <w:rFonts w:cs="Arial"/>
                          <w:lang w:val="fr-FR"/>
                        </w:rPr>
                      </w:pPr>
                    </w:p>
                    <w:p w14:paraId="17EDBCAB" w14:textId="77777777" w:rsidR="008F2B8A" w:rsidRDefault="008F2B8A" w:rsidP="0048001B">
                      <w:pPr>
                        <w:rPr>
                          <w:rFonts w:cs="Arial"/>
                          <w:lang w:val="fr-FR"/>
                        </w:rPr>
                      </w:pPr>
                    </w:p>
                    <w:p w14:paraId="166BB82D" w14:textId="77777777" w:rsidR="008F2B8A" w:rsidRDefault="008F2B8A" w:rsidP="0048001B">
                      <w:pPr>
                        <w:rPr>
                          <w:rFonts w:cs="Arial"/>
                          <w:lang w:val="fr-FR"/>
                        </w:rPr>
                      </w:pPr>
                    </w:p>
                    <w:p w14:paraId="3D8557D6" w14:textId="77777777" w:rsidR="008F2B8A" w:rsidRDefault="008F2B8A" w:rsidP="0048001B">
                      <w:pPr>
                        <w:rPr>
                          <w:rFonts w:cs="Arial"/>
                          <w:lang w:val="fr-FR"/>
                        </w:rPr>
                      </w:pPr>
                    </w:p>
                    <w:p w14:paraId="3F877D24" w14:textId="77777777" w:rsidR="008F2B8A" w:rsidRDefault="008F2B8A" w:rsidP="0048001B">
                      <w:pPr>
                        <w:rPr>
                          <w:rFonts w:cs="Arial"/>
                          <w:lang w:val="fr-FR"/>
                        </w:rPr>
                      </w:pPr>
                    </w:p>
                    <w:p w14:paraId="4BD8A418" w14:textId="77777777" w:rsidR="008F2B8A" w:rsidRDefault="008F2B8A" w:rsidP="0048001B">
                      <w:pPr>
                        <w:rPr>
                          <w:rFonts w:cs="Arial"/>
                          <w:lang w:val="fr-FR"/>
                        </w:rPr>
                      </w:pPr>
                    </w:p>
                    <w:p w14:paraId="511C1AA3" w14:textId="77777777" w:rsidR="008F2B8A" w:rsidRDefault="008F2B8A" w:rsidP="0048001B">
                      <w:pPr>
                        <w:rPr>
                          <w:rFonts w:cs="Arial"/>
                          <w:lang w:val="fr-FR"/>
                        </w:rPr>
                      </w:pPr>
                    </w:p>
                    <w:p w14:paraId="3E36CAF6" w14:textId="77777777" w:rsidR="008F2B8A" w:rsidRDefault="008F2B8A" w:rsidP="0048001B">
                      <w:pPr>
                        <w:rPr>
                          <w:rFonts w:cs="Arial"/>
                          <w:lang w:val="fr-FR"/>
                        </w:rPr>
                      </w:pPr>
                    </w:p>
                    <w:p w14:paraId="571520D9" w14:textId="77777777" w:rsidR="008F2B8A" w:rsidRDefault="008F2B8A" w:rsidP="0048001B">
                      <w:pPr>
                        <w:rPr>
                          <w:rFonts w:cs="Arial"/>
                          <w:lang w:val="fr-FR"/>
                        </w:rPr>
                      </w:pPr>
                    </w:p>
                    <w:p w14:paraId="609A0ABC" w14:textId="77777777" w:rsidR="008F2B8A" w:rsidRDefault="008F2B8A" w:rsidP="0048001B">
                      <w:pPr>
                        <w:rPr>
                          <w:rFonts w:cs="Arial"/>
                          <w:lang w:val="fr-FR"/>
                        </w:rPr>
                      </w:pPr>
                    </w:p>
                    <w:p w14:paraId="109AA957" w14:textId="77777777" w:rsidR="008F2B8A" w:rsidRDefault="008F2B8A" w:rsidP="0048001B">
                      <w:pPr>
                        <w:rPr>
                          <w:rFonts w:cs="Arial"/>
                          <w:lang w:val="fr-FR"/>
                        </w:rPr>
                      </w:pPr>
                    </w:p>
                    <w:p w14:paraId="185F1652" w14:textId="77777777" w:rsidR="008F2B8A" w:rsidRDefault="008F2B8A" w:rsidP="0048001B">
                      <w:pPr>
                        <w:rPr>
                          <w:rFonts w:cs="Arial"/>
                          <w:lang w:val="fr-FR"/>
                        </w:rPr>
                      </w:pPr>
                    </w:p>
                    <w:p w14:paraId="12E8059C" w14:textId="77777777" w:rsidR="008F2B8A" w:rsidRDefault="008F2B8A" w:rsidP="0048001B">
                      <w:pPr>
                        <w:rPr>
                          <w:rFonts w:cs="Arial"/>
                          <w:lang w:val="fr-FR"/>
                        </w:rPr>
                      </w:pPr>
                    </w:p>
                    <w:p w14:paraId="6A2BDF87" w14:textId="77777777" w:rsidR="008F2B8A" w:rsidRDefault="008F2B8A" w:rsidP="0048001B">
                      <w:pPr>
                        <w:rPr>
                          <w:rFonts w:cs="Arial"/>
                          <w:lang w:val="fr-FR"/>
                        </w:rPr>
                      </w:pPr>
                    </w:p>
                    <w:p w14:paraId="302B1E2D" w14:textId="77777777" w:rsidR="008F2B8A" w:rsidRDefault="008F2B8A" w:rsidP="0048001B">
                      <w:pPr>
                        <w:rPr>
                          <w:rFonts w:cs="Arial"/>
                          <w:lang w:val="fr-FR"/>
                        </w:rPr>
                      </w:pPr>
                    </w:p>
                    <w:p w14:paraId="01317FEA" w14:textId="77777777" w:rsidR="008F2B8A" w:rsidRDefault="008F2B8A" w:rsidP="0048001B">
                      <w:pPr>
                        <w:rPr>
                          <w:rFonts w:cs="Arial"/>
                          <w:lang w:val="fr-FR"/>
                        </w:rPr>
                      </w:pPr>
                    </w:p>
                    <w:p w14:paraId="6304E622" w14:textId="77777777" w:rsidR="008F2B8A" w:rsidRDefault="008F2B8A" w:rsidP="0048001B">
                      <w:pPr>
                        <w:rPr>
                          <w:rFonts w:cs="Arial"/>
                          <w:lang w:val="fr-FR"/>
                        </w:rPr>
                      </w:pPr>
                    </w:p>
                    <w:p w14:paraId="4DFD940C" w14:textId="77777777" w:rsidR="008F2B8A" w:rsidRDefault="008F2B8A" w:rsidP="0048001B">
                      <w:pPr>
                        <w:rPr>
                          <w:rFonts w:cs="Arial"/>
                          <w:lang w:val="fr-FR"/>
                        </w:rPr>
                      </w:pPr>
                    </w:p>
                    <w:p w14:paraId="142572AB" w14:textId="77777777" w:rsidR="008F2B8A" w:rsidRDefault="008F2B8A" w:rsidP="0048001B">
                      <w:pPr>
                        <w:rPr>
                          <w:rFonts w:cs="Arial"/>
                          <w:lang w:val="fr-FR"/>
                        </w:rPr>
                      </w:pPr>
                    </w:p>
                    <w:p w14:paraId="7BACC995" w14:textId="77777777" w:rsidR="008F2B8A" w:rsidRDefault="008F2B8A" w:rsidP="0048001B">
                      <w:pPr>
                        <w:rPr>
                          <w:rFonts w:cs="Arial"/>
                          <w:lang w:val="fr-FR"/>
                        </w:rPr>
                      </w:pPr>
                    </w:p>
                    <w:p w14:paraId="2EBE5390" w14:textId="77777777" w:rsidR="008F2B8A" w:rsidRDefault="008F2B8A" w:rsidP="0048001B">
                      <w:pPr>
                        <w:rPr>
                          <w:rFonts w:cs="Arial"/>
                          <w:lang w:val="fr-FR"/>
                        </w:rPr>
                      </w:pPr>
                    </w:p>
                    <w:p w14:paraId="56988DA8" w14:textId="77777777" w:rsidR="008F2B8A" w:rsidRDefault="008F2B8A" w:rsidP="0048001B">
                      <w:pPr>
                        <w:rPr>
                          <w:rFonts w:cs="Arial"/>
                          <w:lang w:val="fr-FR"/>
                        </w:rPr>
                      </w:pPr>
                    </w:p>
                    <w:p w14:paraId="357F57C6" w14:textId="77777777" w:rsidR="008F2B8A" w:rsidRDefault="008F2B8A" w:rsidP="0048001B">
                      <w:pPr>
                        <w:rPr>
                          <w:rFonts w:cs="Arial"/>
                          <w:lang w:val="fr-FR"/>
                        </w:rPr>
                      </w:pPr>
                    </w:p>
                    <w:p w14:paraId="7157166D" w14:textId="77777777" w:rsidR="008F2B8A" w:rsidRDefault="008F2B8A" w:rsidP="0048001B">
                      <w:pPr>
                        <w:rPr>
                          <w:rFonts w:cs="Arial"/>
                          <w:lang w:val="fr-FR"/>
                        </w:rPr>
                      </w:pPr>
                    </w:p>
                    <w:p w14:paraId="35044916" w14:textId="77777777" w:rsidR="008F2B8A" w:rsidRDefault="008F2B8A" w:rsidP="0048001B">
                      <w:pPr>
                        <w:rPr>
                          <w:rFonts w:cs="Arial"/>
                          <w:lang w:val="fr-FR"/>
                        </w:rPr>
                      </w:pPr>
                    </w:p>
                    <w:p w14:paraId="0074A3A4" w14:textId="77777777" w:rsidR="008F2B8A" w:rsidRDefault="008F2B8A" w:rsidP="0048001B">
                      <w:pPr>
                        <w:rPr>
                          <w:rFonts w:cs="Arial"/>
                          <w:lang w:val="fr-FR"/>
                        </w:rPr>
                      </w:pPr>
                    </w:p>
                    <w:p w14:paraId="15B68B78" w14:textId="77777777" w:rsidR="008F2B8A" w:rsidRDefault="008F2B8A" w:rsidP="0048001B">
                      <w:pPr>
                        <w:rPr>
                          <w:rFonts w:cs="Arial"/>
                          <w:lang w:val="fr-FR"/>
                        </w:rPr>
                      </w:pPr>
                    </w:p>
                    <w:p w14:paraId="1711399D" w14:textId="77777777" w:rsidR="008F2B8A" w:rsidRDefault="008F2B8A" w:rsidP="0048001B">
                      <w:pPr>
                        <w:rPr>
                          <w:rFonts w:cs="Arial"/>
                          <w:lang w:val="fr-FR"/>
                        </w:rPr>
                      </w:pPr>
                    </w:p>
                    <w:p w14:paraId="0ADBF1CD" w14:textId="77777777" w:rsidR="008F2B8A" w:rsidRDefault="008F2B8A" w:rsidP="0048001B">
                      <w:pPr>
                        <w:rPr>
                          <w:rFonts w:cs="Arial"/>
                          <w:lang w:val="fr-FR"/>
                        </w:rPr>
                      </w:pPr>
                    </w:p>
                    <w:p w14:paraId="32D7F252" w14:textId="77777777" w:rsidR="008F2B8A" w:rsidRDefault="008F2B8A" w:rsidP="0048001B">
                      <w:pPr>
                        <w:rPr>
                          <w:rFonts w:cs="Arial"/>
                          <w:lang w:val="fr-FR"/>
                        </w:rPr>
                      </w:pPr>
                    </w:p>
                    <w:p w14:paraId="2177EF66" w14:textId="77777777" w:rsidR="008F2B8A" w:rsidRDefault="008F2B8A" w:rsidP="0048001B">
                      <w:pPr>
                        <w:rPr>
                          <w:rFonts w:cs="Arial"/>
                          <w:lang w:val="fr-FR"/>
                        </w:rPr>
                      </w:pPr>
                    </w:p>
                    <w:p w14:paraId="1127CF59" w14:textId="77777777" w:rsidR="008F2B8A" w:rsidRDefault="008F2B8A" w:rsidP="0048001B">
                      <w:pPr>
                        <w:rPr>
                          <w:rFonts w:cs="Arial"/>
                          <w:lang w:val="fr-FR"/>
                        </w:rPr>
                      </w:pPr>
                    </w:p>
                    <w:p w14:paraId="3F4A3667" w14:textId="77777777" w:rsidR="008F2B8A" w:rsidRDefault="008F2B8A" w:rsidP="0048001B">
                      <w:pPr>
                        <w:rPr>
                          <w:rFonts w:cs="Arial"/>
                          <w:lang w:val="fr-FR"/>
                        </w:rPr>
                      </w:pPr>
                    </w:p>
                    <w:p w14:paraId="1D15DDEE" w14:textId="77777777" w:rsidR="008F2B8A" w:rsidRDefault="008F2B8A" w:rsidP="0048001B">
                      <w:pPr>
                        <w:rPr>
                          <w:rFonts w:cs="Arial"/>
                          <w:lang w:val="fr-FR"/>
                        </w:rPr>
                      </w:pPr>
                    </w:p>
                    <w:p w14:paraId="6AEFC0C9" w14:textId="77777777" w:rsidR="008F2B8A" w:rsidRDefault="008F2B8A" w:rsidP="0048001B">
                      <w:pPr>
                        <w:rPr>
                          <w:rFonts w:cs="Arial"/>
                          <w:lang w:val="fr-FR"/>
                        </w:rPr>
                      </w:pPr>
                    </w:p>
                    <w:p w14:paraId="0AC3CA3F" w14:textId="77777777" w:rsidR="008F2B8A" w:rsidRDefault="008F2B8A" w:rsidP="0048001B">
                      <w:pPr>
                        <w:rPr>
                          <w:rFonts w:cs="Arial"/>
                          <w:lang w:val="fr-FR"/>
                        </w:rPr>
                      </w:pPr>
                    </w:p>
                    <w:p w14:paraId="143283AB" w14:textId="77777777" w:rsidR="008F2B8A" w:rsidRDefault="008F2B8A" w:rsidP="0048001B">
                      <w:pPr>
                        <w:rPr>
                          <w:rFonts w:cs="Arial"/>
                          <w:lang w:val="fr-FR"/>
                        </w:rPr>
                      </w:pPr>
                    </w:p>
                    <w:p w14:paraId="70F1F41C" w14:textId="77777777" w:rsidR="008F2B8A" w:rsidRDefault="008F2B8A" w:rsidP="0048001B">
                      <w:pPr>
                        <w:rPr>
                          <w:rFonts w:cs="Arial"/>
                          <w:lang w:val="fr-FR"/>
                        </w:rPr>
                      </w:pPr>
                    </w:p>
                    <w:p w14:paraId="0D2ED0D5" w14:textId="77777777" w:rsidR="008F2B8A" w:rsidRDefault="008F2B8A" w:rsidP="0048001B">
                      <w:pPr>
                        <w:rPr>
                          <w:rFonts w:cs="Arial"/>
                          <w:lang w:val="fr-FR"/>
                        </w:rPr>
                      </w:pPr>
                    </w:p>
                    <w:p w14:paraId="580E3C31" w14:textId="77777777" w:rsidR="008F2B8A" w:rsidRDefault="008F2B8A" w:rsidP="0048001B">
                      <w:pPr>
                        <w:rPr>
                          <w:rFonts w:cs="Arial"/>
                          <w:lang w:val="fr-FR"/>
                        </w:rPr>
                      </w:pPr>
                    </w:p>
                    <w:p w14:paraId="35280236" w14:textId="77777777" w:rsidR="008F2B8A" w:rsidRDefault="008F2B8A" w:rsidP="0048001B">
                      <w:pPr>
                        <w:rPr>
                          <w:rFonts w:cs="Arial"/>
                          <w:lang w:val="fr-FR"/>
                        </w:rPr>
                      </w:pPr>
                    </w:p>
                    <w:p w14:paraId="5AE9A65C" w14:textId="77777777" w:rsidR="008F2B8A" w:rsidRDefault="008F2B8A" w:rsidP="0048001B">
                      <w:pPr>
                        <w:rPr>
                          <w:rFonts w:cs="Arial"/>
                          <w:lang w:val="fr-FR"/>
                        </w:rPr>
                      </w:pPr>
                    </w:p>
                    <w:p w14:paraId="50A001F8" w14:textId="77777777" w:rsidR="008F2B8A" w:rsidRDefault="008F2B8A" w:rsidP="0048001B">
                      <w:pPr>
                        <w:rPr>
                          <w:rFonts w:cs="Arial"/>
                          <w:lang w:val="fr-FR"/>
                        </w:rPr>
                      </w:pPr>
                    </w:p>
                    <w:p w14:paraId="25786C2D" w14:textId="77777777" w:rsidR="008F2B8A" w:rsidRDefault="008F2B8A" w:rsidP="0048001B">
                      <w:pPr>
                        <w:rPr>
                          <w:rFonts w:cs="Arial"/>
                          <w:lang w:val="fr-FR"/>
                        </w:rPr>
                      </w:pPr>
                    </w:p>
                    <w:p w14:paraId="17DAAF1A" w14:textId="77777777" w:rsidR="008F2B8A" w:rsidRDefault="008F2B8A" w:rsidP="0048001B">
                      <w:pPr>
                        <w:rPr>
                          <w:rFonts w:cs="Arial"/>
                          <w:lang w:val="fr-FR"/>
                        </w:rPr>
                      </w:pPr>
                    </w:p>
                    <w:p w14:paraId="3B7C2720" w14:textId="77777777" w:rsidR="008F2B8A" w:rsidRDefault="008F2B8A" w:rsidP="0048001B">
                      <w:pPr>
                        <w:rPr>
                          <w:rFonts w:cs="Arial"/>
                          <w:lang w:val="fr-FR"/>
                        </w:rPr>
                      </w:pPr>
                    </w:p>
                    <w:p w14:paraId="24F5D6AF" w14:textId="77777777" w:rsidR="008F2B8A" w:rsidRDefault="008F2B8A" w:rsidP="0048001B">
                      <w:pPr>
                        <w:rPr>
                          <w:rFonts w:cs="Arial"/>
                          <w:lang w:val="fr-FR"/>
                        </w:rPr>
                      </w:pPr>
                    </w:p>
                    <w:p w14:paraId="0639CC2C" w14:textId="77777777" w:rsidR="008F2B8A" w:rsidRDefault="008F2B8A" w:rsidP="0048001B">
                      <w:pPr>
                        <w:rPr>
                          <w:rFonts w:cs="Arial"/>
                          <w:lang w:val="fr-FR"/>
                        </w:rPr>
                      </w:pPr>
                    </w:p>
                    <w:p w14:paraId="725A6A3B" w14:textId="77777777" w:rsidR="008F2B8A" w:rsidRDefault="008F2B8A" w:rsidP="0048001B">
                      <w:pPr>
                        <w:rPr>
                          <w:rFonts w:cs="Arial"/>
                          <w:lang w:val="fr-FR"/>
                        </w:rPr>
                      </w:pPr>
                    </w:p>
                    <w:p w14:paraId="11AA46C2" w14:textId="77777777" w:rsidR="008F2B8A" w:rsidRDefault="008F2B8A" w:rsidP="0048001B">
                      <w:pPr>
                        <w:rPr>
                          <w:rFonts w:cs="Arial"/>
                          <w:lang w:val="fr-FR"/>
                        </w:rPr>
                      </w:pPr>
                    </w:p>
                    <w:p w14:paraId="4C69348D" w14:textId="77777777" w:rsidR="008F2B8A" w:rsidRDefault="008F2B8A" w:rsidP="0048001B">
                      <w:pPr>
                        <w:rPr>
                          <w:rFonts w:cs="Arial"/>
                          <w:lang w:val="fr-FR"/>
                        </w:rPr>
                      </w:pPr>
                    </w:p>
                    <w:p w14:paraId="7B11E846" w14:textId="77777777" w:rsidR="008F2B8A" w:rsidRDefault="008F2B8A" w:rsidP="0048001B">
                      <w:pPr>
                        <w:rPr>
                          <w:rFonts w:cs="Arial"/>
                          <w:lang w:val="fr-FR"/>
                        </w:rPr>
                      </w:pPr>
                    </w:p>
                    <w:p w14:paraId="7908CA93" w14:textId="77777777" w:rsidR="008F2B8A" w:rsidRDefault="008F2B8A" w:rsidP="0048001B">
                      <w:pPr>
                        <w:rPr>
                          <w:rFonts w:cs="Arial"/>
                          <w:lang w:val="fr-FR"/>
                        </w:rPr>
                      </w:pPr>
                    </w:p>
                    <w:p w14:paraId="61506110" w14:textId="77777777" w:rsidR="008F2B8A" w:rsidRDefault="008F2B8A" w:rsidP="0048001B">
                      <w:pPr>
                        <w:rPr>
                          <w:rFonts w:cs="Arial"/>
                          <w:lang w:val="fr-FR"/>
                        </w:rPr>
                      </w:pPr>
                    </w:p>
                    <w:p w14:paraId="63A87FCC" w14:textId="77777777" w:rsidR="008F2B8A" w:rsidRDefault="008F2B8A" w:rsidP="0048001B">
                      <w:pPr>
                        <w:rPr>
                          <w:rFonts w:cs="Arial"/>
                          <w:lang w:val="fr-FR"/>
                        </w:rPr>
                      </w:pPr>
                    </w:p>
                    <w:p w14:paraId="523B9EE8" w14:textId="77777777" w:rsidR="008F2B8A" w:rsidRDefault="008F2B8A" w:rsidP="0048001B">
                      <w:pPr>
                        <w:rPr>
                          <w:rFonts w:cs="Arial"/>
                          <w:lang w:val="fr-FR"/>
                        </w:rPr>
                      </w:pPr>
                    </w:p>
                    <w:p w14:paraId="544C1667" w14:textId="77777777" w:rsidR="008F2B8A" w:rsidRDefault="008F2B8A" w:rsidP="0048001B">
                      <w:pPr>
                        <w:rPr>
                          <w:rFonts w:cs="Arial"/>
                          <w:lang w:val="fr-FR"/>
                        </w:rPr>
                      </w:pPr>
                    </w:p>
                    <w:p w14:paraId="06044B62" w14:textId="77777777" w:rsidR="008F2B8A" w:rsidRDefault="008F2B8A" w:rsidP="0048001B">
                      <w:pPr>
                        <w:rPr>
                          <w:rFonts w:cs="Arial"/>
                          <w:lang w:val="fr-FR"/>
                        </w:rPr>
                      </w:pPr>
                    </w:p>
                    <w:p w14:paraId="6DCC9988" w14:textId="77777777" w:rsidR="008F2B8A" w:rsidRDefault="008F2B8A" w:rsidP="0048001B">
                      <w:pPr>
                        <w:rPr>
                          <w:rFonts w:cs="Arial"/>
                          <w:lang w:val="fr-FR"/>
                        </w:rPr>
                      </w:pPr>
                    </w:p>
                    <w:p w14:paraId="5D2AF9AE" w14:textId="77777777" w:rsidR="008F2B8A" w:rsidRDefault="008F2B8A" w:rsidP="0048001B">
                      <w:pPr>
                        <w:rPr>
                          <w:rFonts w:cs="Arial"/>
                          <w:lang w:val="fr-FR"/>
                        </w:rPr>
                      </w:pPr>
                    </w:p>
                    <w:p w14:paraId="54B96B0A" w14:textId="77777777" w:rsidR="008F2B8A" w:rsidRDefault="008F2B8A" w:rsidP="0048001B">
                      <w:pPr>
                        <w:rPr>
                          <w:rFonts w:cs="Arial"/>
                          <w:lang w:val="fr-FR"/>
                        </w:rPr>
                      </w:pPr>
                    </w:p>
                    <w:p w14:paraId="684C4EE0" w14:textId="77777777" w:rsidR="008F2B8A" w:rsidRDefault="008F2B8A" w:rsidP="0048001B">
                      <w:pPr>
                        <w:rPr>
                          <w:rFonts w:cs="Arial"/>
                          <w:lang w:val="fr-FR"/>
                        </w:rPr>
                      </w:pPr>
                    </w:p>
                    <w:p w14:paraId="527AC4F6" w14:textId="77777777" w:rsidR="008F2B8A" w:rsidRDefault="008F2B8A" w:rsidP="0048001B">
                      <w:pPr>
                        <w:rPr>
                          <w:rFonts w:cs="Arial"/>
                          <w:lang w:val="fr-FR"/>
                        </w:rPr>
                      </w:pPr>
                    </w:p>
                    <w:p w14:paraId="4AE2E630" w14:textId="77777777" w:rsidR="008F2B8A" w:rsidRDefault="008F2B8A" w:rsidP="0048001B">
                      <w:pPr>
                        <w:rPr>
                          <w:rFonts w:cs="Arial"/>
                          <w:lang w:val="fr-FR"/>
                        </w:rPr>
                      </w:pPr>
                    </w:p>
                    <w:p w14:paraId="7DA58A96" w14:textId="77777777" w:rsidR="008F2B8A" w:rsidRDefault="008F2B8A" w:rsidP="0048001B">
                      <w:pPr>
                        <w:rPr>
                          <w:rFonts w:cs="Arial"/>
                          <w:lang w:val="fr-FR"/>
                        </w:rPr>
                      </w:pPr>
                    </w:p>
                    <w:p w14:paraId="52C2A3D0" w14:textId="77777777" w:rsidR="008F2B8A" w:rsidRDefault="008F2B8A" w:rsidP="0048001B">
                      <w:pPr>
                        <w:rPr>
                          <w:rFonts w:cs="Arial"/>
                          <w:lang w:val="fr-FR"/>
                        </w:rPr>
                      </w:pPr>
                    </w:p>
                    <w:p w14:paraId="10133E34" w14:textId="77777777" w:rsidR="008F2B8A" w:rsidRDefault="008F2B8A" w:rsidP="0048001B">
                      <w:pPr>
                        <w:rPr>
                          <w:rFonts w:cs="Arial"/>
                          <w:lang w:val="fr-FR"/>
                        </w:rPr>
                      </w:pPr>
                    </w:p>
                    <w:p w14:paraId="4D4609FC" w14:textId="77777777" w:rsidR="008F2B8A" w:rsidRDefault="008F2B8A" w:rsidP="0048001B">
                      <w:pPr>
                        <w:rPr>
                          <w:rFonts w:cs="Arial"/>
                          <w:lang w:val="fr-FR"/>
                        </w:rPr>
                      </w:pPr>
                    </w:p>
                    <w:p w14:paraId="12F9F220" w14:textId="77777777" w:rsidR="008F2B8A" w:rsidRDefault="008F2B8A" w:rsidP="0048001B">
                      <w:pPr>
                        <w:rPr>
                          <w:rFonts w:cs="Arial"/>
                          <w:lang w:val="fr-FR"/>
                        </w:rPr>
                      </w:pPr>
                    </w:p>
                    <w:p w14:paraId="19CA667B" w14:textId="77777777" w:rsidR="008F2B8A" w:rsidRDefault="008F2B8A" w:rsidP="0048001B">
                      <w:pPr>
                        <w:rPr>
                          <w:rFonts w:cs="Arial"/>
                          <w:lang w:val="fr-FR"/>
                        </w:rPr>
                      </w:pPr>
                    </w:p>
                    <w:p w14:paraId="04CA40A6" w14:textId="77777777" w:rsidR="008F2B8A" w:rsidRDefault="008F2B8A" w:rsidP="0048001B">
                      <w:pPr>
                        <w:rPr>
                          <w:rFonts w:cs="Arial"/>
                          <w:lang w:val="fr-FR"/>
                        </w:rPr>
                      </w:pPr>
                    </w:p>
                    <w:p w14:paraId="5E1ECA1D" w14:textId="77777777" w:rsidR="008F2B8A" w:rsidRDefault="008F2B8A" w:rsidP="0048001B">
                      <w:pPr>
                        <w:rPr>
                          <w:rFonts w:cs="Arial"/>
                          <w:lang w:val="fr-FR"/>
                        </w:rPr>
                      </w:pPr>
                    </w:p>
                    <w:p w14:paraId="5E3CA202" w14:textId="77777777" w:rsidR="008F2B8A" w:rsidRDefault="008F2B8A" w:rsidP="0048001B">
                      <w:pPr>
                        <w:rPr>
                          <w:rFonts w:cs="Arial"/>
                          <w:lang w:val="fr-FR"/>
                        </w:rPr>
                      </w:pPr>
                    </w:p>
                    <w:p w14:paraId="57202102" w14:textId="77777777" w:rsidR="008F2B8A" w:rsidRDefault="008F2B8A" w:rsidP="0048001B">
                      <w:pPr>
                        <w:rPr>
                          <w:rFonts w:cs="Arial"/>
                          <w:lang w:val="fr-FR"/>
                        </w:rPr>
                      </w:pPr>
                    </w:p>
                    <w:p w14:paraId="069F345A" w14:textId="77777777" w:rsidR="008F2B8A" w:rsidRDefault="008F2B8A" w:rsidP="0048001B">
                      <w:pPr>
                        <w:rPr>
                          <w:rFonts w:cs="Arial"/>
                          <w:lang w:val="fr-FR"/>
                        </w:rPr>
                      </w:pPr>
                    </w:p>
                    <w:p w14:paraId="24A82661" w14:textId="77777777" w:rsidR="008F2B8A" w:rsidRDefault="008F2B8A" w:rsidP="0048001B">
                      <w:pPr>
                        <w:rPr>
                          <w:rFonts w:cs="Arial"/>
                          <w:lang w:val="fr-FR"/>
                        </w:rPr>
                      </w:pPr>
                    </w:p>
                    <w:p w14:paraId="61D52E3A" w14:textId="77777777" w:rsidR="008F2B8A" w:rsidRDefault="008F2B8A" w:rsidP="0048001B">
                      <w:pPr>
                        <w:rPr>
                          <w:rFonts w:cs="Arial"/>
                          <w:lang w:val="fr-FR"/>
                        </w:rPr>
                      </w:pPr>
                    </w:p>
                    <w:p w14:paraId="4A5B62DA" w14:textId="77777777" w:rsidR="008F2B8A" w:rsidRDefault="008F2B8A" w:rsidP="0048001B">
                      <w:pPr>
                        <w:rPr>
                          <w:rFonts w:cs="Arial"/>
                          <w:lang w:val="fr-FR"/>
                        </w:rPr>
                      </w:pPr>
                    </w:p>
                    <w:p w14:paraId="2EEC21BC" w14:textId="77777777" w:rsidR="008F2B8A" w:rsidRDefault="008F2B8A" w:rsidP="0048001B">
                      <w:pPr>
                        <w:rPr>
                          <w:rFonts w:cs="Arial"/>
                          <w:lang w:val="fr-FR"/>
                        </w:rPr>
                      </w:pPr>
                    </w:p>
                    <w:p w14:paraId="33D6E949" w14:textId="77777777" w:rsidR="008F2B8A" w:rsidRDefault="008F2B8A" w:rsidP="0048001B">
                      <w:pPr>
                        <w:rPr>
                          <w:rFonts w:cs="Arial"/>
                          <w:lang w:val="fr-FR"/>
                        </w:rPr>
                      </w:pPr>
                    </w:p>
                    <w:p w14:paraId="56C07401" w14:textId="77777777" w:rsidR="008F2B8A" w:rsidRDefault="008F2B8A" w:rsidP="0048001B">
                      <w:pPr>
                        <w:rPr>
                          <w:rFonts w:cs="Arial"/>
                          <w:lang w:val="fr-FR"/>
                        </w:rPr>
                      </w:pPr>
                    </w:p>
                    <w:p w14:paraId="302F2614" w14:textId="77777777" w:rsidR="008F2B8A" w:rsidRDefault="008F2B8A" w:rsidP="0048001B">
                      <w:pPr>
                        <w:rPr>
                          <w:rFonts w:cs="Arial"/>
                          <w:lang w:val="fr-FR"/>
                        </w:rPr>
                      </w:pPr>
                    </w:p>
                    <w:p w14:paraId="1BD48D55" w14:textId="77777777" w:rsidR="008F2B8A" w:rsidRDefault="008F2B8A" w:rsidP="0048001B">
                      <w:pPr>
                        <w:rPr>
                          <w:rFonts w:cs="Arial"/>
                          <w:lang w:val="fr-FR"/>
                        </w:rPr>
                      </w:pPr>
                    </w:p>
                    <w:p w14:paraId="443EB4F8" w14:textId="77777777" w:rsidR="008F2B8A" w:rsidRDefault="008F2B8A" w:rsidP="0048001B">
                      <w:pPr>
                        <w:rPr>
                          <w:rFonts w:cs="Arial"/>
                          <w:lang w:val="fr-FR"/>
                        </w:rPr>
                      </w:pPr>
                    </w:p>
                    <w:p w14:paraId="34B165B0" w14:textId="77777777" w:rsidR="008F2B8A" w:rsidRDefault="008F2B8A" w:rsidP="0048001B">
                      <w:pPr>
                        <w:rPr>
                          <w:rFonts w:cs="Arial"/>
                          <w:lang w:val="fr-FR"/>
                        </w:rPr>
                      </w:pPr>
                    </w:p>
                    <w:p w14:paraId="1496D161" w14:textId="77777777" w:rsidR="008F2B8A" w:rsidRDefault="008F2B8A" w:rsidP="0048001B">
                      <w:pPr>
                        <w:rPr>
                          <w:rFonts w:cs="Arial"/>
                          <w:lang w:val="fr-FR"/>
                        </w:rPr>
                      </w:pPr>
                    </w:p>
                    <w:p w14:paraId="78EB31CE" w14:textId="77777777" w:rsidR="008F2B8A" w:rsidRDefault="008F2B8A" w:rsidP="0048001B">
                      <w:pPr>
                        <w:rPr>
                          <w:rFonts w:cs="Arial"/>
                          <w:lang w:val="fr-FR"/>
                        </w:rPr>
                      </w:pPr>
                    </w:p>
                    <w:p w14:paraId="71E2952F" w14:textId="77777777" w:rsidR="008F2B8A" w:rsidRDefault="008F2B8A" w:rsidP="0048001B">
                      <w:pPr>
                        <w:rPr>
                          <w:rFonts w:cs="Arial"/>
                          <w:lang w:val="fr-FR"/>
                        </w:rPr>
                      </w:pPr>
                    </w:p>
                  </w:txbxContent>
                </v:textbox>
                <w10:anchorlock/>
              </v:shape>
            </w:pict>
          </mc:Fallback>
        </mc:AlternateContent>
      </w:r>
      <w:r>
        <w:rPr>
          <w:noProof/>
          <w:lang w:val="en-IE" w:eastAsia="en-IE"/>
        </w:rPr>
        <mc:AlternateContent>
          <mc:Choice Requires="wps">
            <w:drawing>
              <wp:anchor distT="0" distB="0" distL="114300" distR="114300" simplePos="0" relativeHeight="251716608" behindDoc="0" locked="1" layoutInCell="1" allowOverlap="1" wp14:anchorId="412B79EC" wp14:editId="3BF1369D">
                <wp:simplePos x="0" y="0"/>
                <wp:positionH relativeFrom="column">
                  <wp:posOffset>-914400</wp:posOffset>
                </wp:positionH>
                <wp:positionV relativeFrom="paragraph">
                  <wp:posOffset>-9433560</wp:posOffset>
                </wp:positionV>
                <wp:extent cx="914400" cy="914400"/>
                <wp:effectExtent l="0" t="2540" r="12700" b="1016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56899E4" w14:textId="77777777" w:rsidR="008F2B8A" w:rsidRDefault="008F2B8A"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8F2B8A" w:rsidRDefault="008F2B8A" w:rsidP="0048001B">
                            <w:pPr>
                              <w:autoSpaceDE w:val="0"/>
                              <w:autoSpaceDN w:val="0"/>
                              <w:adjustRightInd w:val="0"/>
                              <w:jc w:val="center"/>
                              <w:rPr>
                                <w:rFonts w:cs="Arial"/>
                                <w:b/>
                                <w:bCs/>
                                <w:sz w:val="28"/>
                                <w:szCs w:val="28"/>
                                <w:lang w:val="es-ES"/>
                              </w:rPr>
                            </w:pPr>
                          </w:p>
                          <w:p w14:paraId="53193B9D" w14:textId="77777777" w:rsidR="008F2B8A" w:rsidRDefault="008F2B8A"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8F2B8A" w:rsidRDefault="008F2B8A" w:rsidP="0048001B">
                            <w:pPr>
                              <w:autoSpaceDE w:val="0"/>
                              <w:autoSpaceDN w:val="0"/>
                              <w:adjustRightInd w:val="0"/>
                              <w:jc w:val="center"/>
                              <w:rPr>
                                <w:rFonts w:cs="Arial"/>
                                <w:b/>
                                <w:bCs/>
                                <w:sz w:val="28"/>
                                <w:szCs w:val="28"/>
                                <w:lang w:val="es-ES"/>
                              </w:rPr>
                            </w:pPr>
                          </w:p>
                          <w:p w14:paraId="43A4634B" w14:textId="77777777" w:rsidR="008F2B8A" w:rsidRDefault="008F2B8A" w:rsidP="0048001B">
                            <w:pPr>
                              <w:autoSpaceDE w:val="0"/>
                              <w:autoSpaceDN w:val="0"/>
                              <w:adjustRightInd w:val="0"/>
                              <w:jc w:val="center"/>
                              <w:rPr>
                                <w:rFonts w:cs="Arial"/>
                                <w:b/>
                                <w:bCs/>
                                <w:sz w:val="28"/>
                                <w:szCs w:val="28"/>
                                <w:lang w:val="es-ES"/>
                              </w:rPr>
                            </w:pPr>
                            <w:r>
                              <w:rPr>
                                <w:rFonts w:cs="Arial"/>
                                <w:b/>
                                <w:bCs/>
                                <w:sz w:val="28"/>
                                <w:szCs w:val="28"/>
                                <w:lang w:val="es-ES"/>
                              </w:rPr>
                              <w:t>IALA Guideline No.   - 1</w:t>
                            </w:r>
                          </w:p>
                          <w:p w14:paraId="14821DE6" w14:textId="77777777" w:rsidR="008F2B8A" w:rsidRDefault="008F2B8A" w:rsidP="0048001B">
                            <w:pPr>
                              <w:autoSpaceDE w:val="0"/>
                              <w:autoSpaceDN w:val="0"/>
                              <w:adjustRightInd w:val="0"/>
                              <w:jc w:val="center"/>
                              <w:rPr>
                                <w:rFonts w:cs="Arial"/>
                                <w:b/>
                                <w:bCs/>
                                <w:sz w:val="28"/>
                                <w:szCs w:val="28"/>
                                <w:lang w:val="es-ES"/>
                              </w:rPr>
                            </w:pPr>
                          </w:p>
                          <w:p w14:paraId="5EC1B860" w14:textId="77777777" w:rsidR="008F2B8A" w:rsidRDefault="008F2B8A"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8F2B8A" w:rsidRDefault="008F2B8A" w:rsidP="0048001B">
                            <w:pPr>
                              <w:autoSpaceDE w:val="0"/>
                              <w:autoSpaceDN w:val="0"/>
                              <w:adjustRightInd w:val="0"/>
                              <w:jc w:val="center"/>
                              <w:rPr>
                                <w:rFonts w:cs="Arial"/>
                                <w:b/>
                                <w:bCs/>
                                <w:sz w:val="28"/>
                                <w:szCs w:val="28"/>
                              </w:rPr>
                            </w:pPr>
                          </w:p>
                          <w:p w14:paraId="33C0CCD1" w14:textId="77777777" w:rsidR="008F2B8A" w:rsidRDefault="008F2B8A"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8F2B8A" w:rsidRDefault="008F2B8A"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8F2B8A" w:rsidRDefault="008F2B8A" w:rsidP="0048001B">
                            <w:pPr>
                              <w:autoSpaceDE w:val="0"/>
                              <w:autoSpaceDN w:val="0"/>
                              <w:adjustRightInd w:val="0"/>
                              <w:jc w:val="center"/>
                              <w:rPr>
                                <w:rFonts w:cs="Arial"/>
                                <w:b/>
                                <w:bCs/>
                                <w:sz w:val="28"/>
                                <w:szCs w:val="28"/>
                              </w:rPr>
                            </w:pPr>
                          </w:p>
                          <w:p w14:paraId="2380A8FD" w14:textId="77777777" w:rsidR="008F2B8A" w:rsidRDefault="008F2B8A" w:rsidP="0048001B">
                            <w:pPr>
                              <w:autoSpaceDE w:val="0"/>
                              <w:autoSpaceDN w:val="0"/>
                              <w:adjustRightInd w:val="0"/>
                              <w:jc w:val="center"/>
                              <w:rPr>
                                <w:rFonts w:cs="Arial"/>
                                <w:b/>
                                <w:bCs/>
                                <w:sz w:val="28"/>
                                <w:szCs w:val="28"/>
                              </w:rPr>
                            </w:pPr>
                          </w:p>
                          <w:p w14:paraId="19DFA5FD" w14:textId="77777777" w:rsidR="008F2B8A" w:rsidRDefault="008F2B8A"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8F2B8A" w:rsidRDefault="008F2B8A" w:rsidP="0048001B">
                            <w:pPr>
                              <w:autoSpaceDE w:val="0"/>
                              <w:autoSpaceDN w:val="0"/>
                              <w:adjustRightInd w:val="0"/>
                              <w:jc w:val="center"/>
                              <w:rPr>
                                <w:rFonts w:cs="Arial"/>
                                <w:b/>
                                <w:bCs/>
                                <w:sz w:val="36"/>
                                <w:szCs w:val="36"/>
                              </w:rPr>
                            </w:pPr>
                          </w:p>
                          <w:p w14:paraId="0997CDBC" w14:textId="77777777" w:rsidR="008F2B8A" w:rsidRDefault="008F2B8A"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8F2B8A" w:rsidRDefault="008F2B8A" w:rsidP="0048001B">
                            <w:pPr>
                              <w:autoSpaceDE w:val="0"/>
                              <w:autoSpaceDN w:val="0"/>
                              <w:adjustRightInd w:val="0"/>
                              <w:jc w:val="center"/>
                              <w:rPr>
                                <w:rFonts w:cs="Arial"/>
                                <w:b/>
                                <w:bCs/>
                                <w:sz w:val="28"/>
                                <w:szCs w:val="28"/>
                              </w:rPr>
                            </w:pPr>
                          </w:p>
                          <w:p w14:paraId="165BE47A" w14:textId="77777777" w:rsidR="008F2B8A" w:rsidRDefault="008F2B8A" w:rsidP="0048001B">
                            <w:pPr>
                              <w:autoSpaceDE w:val="0"/>
                              <w:autoSpaceDN w:val="0"/>
                              <w:adjustRightInd w:val="0"/>
                              <w:jc w:val="center"/>
                              <w:rPr>
                                <w:rFonts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12B79EC" id="Text Box 55" o:spid="_x0000_s1029" type="#_x0000_t202" style="position:absolute;left:0;text-align:left;margin-left:-1in;margin-top:-742.75pt;width:1in;height:1in;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D7pCk1JwIAAFgEAAAOAAAAAAAAAAAAAAAAACwCAABkcnMvZTJv&#10;RG9jLnhtbFBLAQItABQABgAIAAAAIQAlQxdJ4QAAAA0BAAAPAAAAAAAAAAAAAAAAAH8EAABkcnMv&#10;ZG93bnJldi54bWxQSwUGAAAAAAQABADzAAAAjQUAAAAA&#10;">
                <v:textbox>
                  <w:txbxContent>
                    <w:p w14:paraId="456899E4" w14:textId="77777777" w:rsidR="008F2B8A" w:rsidRDefault="008F2B8A"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8F2B8A" w:rsidRDefault="008F2B8A" w:rsidP="0048001B">
                      <w:pPr>
                        <w:autoSpaceDE w:val="0"/>
                        <w:autoSpaceDN w:val="0"/>
                        <w:adjustRightInd w:val="0"/>
                        <w:jc w:val="center"/>
                        <w:rPr>
                          <w:rFonts w:cs="Arial"/>
                          <w:b/>
                          <w:bCs/>
                          <w:sz w:val="28"/>
                          <w:szCs w:val="28"/>
                          <w:lang w:val="es-ES"/>
                        </w:rPr>
                      </w:pPr>
                    </w:p>
                    <w:p w14:paraId="53193B9D" w14:textId="77777777" w:rsidR="008F2B8A" w:rsidRDefault="008F2B8A"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8F2B8A" w:rsidRDefault="008F2B8A" w:rsidP="0048001B">
                      <w:pPr>
                        <w:autoSpaceDE w:val="0"/>
                        <w:autoSpaceDN w:val="0"/>
                        <w:adjustRightInd w:val="0"/>
                        <w:jc w:val="center"/>
                        <w:rPr>
                          <w:rFonts w:cs="Arial"/>
                          <w:b/>
                          <w:bCs/>
                          <w:sz w:val="28"/>
                          <w:szCs w:val="28"/>
                          <w:lang w:val="es-ES"/>
                        </w:rPr>
                      </w:pPr>
                    </w:p>
                    <w:p w14:paraId="43A4634B" w14:textId="77777777" w:rsidR="008F2B8A" w:rsidRDefault="008F2B8A" w:rsidP="0048001B">
                      <w:pPr>
                        <w:autoSpaceDE w:val="0"/>
                        <w:autoSpaceDN w:val="0"/>
                        <w:adjustRightInd w:val="0"/>
                        <w:jc w:val="center"/>
                        <w:rPr>
                          <w:rFonts w:cs="Arial"/>
                          <w:b/>
                          <w:bCs/>
                          <w:sz w:val="28"/>
                          <w:szCs w:val="28"/>
                          <w:lang w:val="es-ES"/>
                        </w:rPr>
                      </w:pPr>
                      <w:r>
                        <w:rPr>
                          <w:rFonts w:cs="Arial"/>
                          <w:b/>
                          <w:bCs/>
                          <w:sz w:val="28"/>
                          <w:szCs w:val="28"/>
                          <w:lang w:val="es-ES"/>
                        </w:rPr>
                        <w:t xml:space="preserve">IALA </w:t>
                      </w:r>
                      <w:proofErr w:type="spellStart"/>
                      <w:r>
                        <w:rPr>
                          <w:rFonts w:cs="Arial"/>
                          <w:b/>
                          <w:bCs/>
                          <w:sz w:val="28"/>
                          <w:szCs w:val="28"/>
                          <w:lang w:val="es-ES"/>
                        </w:rPr>
                        <w:t>Guideline</w:t>
                      </w:r>
                      <w:proofErr w:type="spellEnd"/>
                      <w:r>
                        <w:rPr>
                          <w:rFonts w:cs="Arial"/>
                          <w:b/>
                          <w:bCs/>
                          <w:sz w:val="28"/>
                          <w:szCs w:val="28"/>
                          <w:lang w:val="es-ES"/>
                        </w:rPr>
                        <w:t xml:space="preserve"> No.   - 1</w:t>
                      </w:r>
                    </w:p>
                    <w:p w14:paraId="14821DE6" w14:textId="77777777" w:rsidR="008F2B8A" w:rsidRDefault="008F2B8A" w:rsidP="0048001B">
                      <w:pPr>
                        <w:autoSpaceDE w:val="0"/>
                        <w:autoSpaceDN w:val="0"/>
                        <w:adjustRightInd w:val="0"/>
                        <w:jc w:val="center"/>
                        <w:rPr>
                          <w:rFonts w:cs="Arial"/>
                          <w:b/>
                          <w:bCs/>
                          <w:sz w:val="28"/>
                          <w:szCs w:val="28"/>
                          <w:lang w:val="es-ES"/>
                        </w:rPr>
                      </w:pPr>
                    </w:p>
                    <w:p w14:paraId="5EC1B860" w14:textId="77777777" w:rsidR="008F2B8A" w:rsidRDefault="008F2B8A"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8F2B8A" w:rsidRDefault="008F2B8A" w:rsidP="0048001B">
                      <w:pPr>
                        <w:autoSpaceDE w:val="0"/>
                        <w:autoSpaceDN w:val="0"/>
                        <w:adjustRightInd w:val="0"/>
                        <w:jc w:val="center"/>
                        <w:rPr>
                          <w:rFonts w:cs="Arial"/>
                          <w:b/>
                          <w:bCs/>
                          <w:sz w:val="28"/>
                          <w:szCs w:val="28"/>
                        </w:rPr>
                      </w:pPr>
                    </w:p>
                    <w:p w14:paraId="33C0CCD1" w14:textId="77777777" w:rsidR="008F2B8A" w:rsidRDefault="008F2B8A"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8F2B8A" w:rsidRDefault="008F2B8A"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8F2B8A" w:rsidRDefault="008F2B8A" w:rsidP="0048001B">
                      <w:pPr>
                        <w:autoSpaceDE w:val="0"/>
                        <w:autoSpaceDN w:val="0"/>
                        <w:adjustRightInd w:val="0"/>
                        <w:jc w:val="center"/>
                        <w:rPr>
                          <w:rFonts w:cs="Arial"/>
                          <w:b/>
                          <w:bCs/>
                          <w:sz w:val="28"/>
                          <w:szCs w:val="28"/>
                        </w:rPr>
                      </w:pPr>
                    </w:p>
                    <w:p w14:paraId="2380A8FD" w14:textId="77777777" w:rsidR="008F2B8A" w:rsidRDefault="008F2B8A" w:rsidP="0048001B">
                      <w:pPr>
                        <w:autoSpaceDE w:val="0"/>
                        <w:autoSpaceDN w:val="0"/>
                        <w:adjustRightInd w:val="0"/>
                        <w:jc w:val="center"/>
                        <w:rPr>
                          <w:rFonts w:cs="Arial"/>
                          <w:b/>
                          <w:bCs/>
                          <w:sz w:val="28"/>
                          <w:szCs w:val="28"/>
                        </w:rPr>
                      </w:pPr>
                    </w:p>
                    <w:p w14:paraId="19DFA5FD" w14:textId="77777777" w:rsidR="008F2B8A" w:rsidRDefault="008F2B8A"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8F2B8A" w:rsidRDefault="008F2B8A" w:rsidP="0048001B">
                      <w:pPr>
                        <w:autoSpaceDE w:val="0"/>
                        <w:autoSpaceDN w:val="0"/>
                        <w:adjustRightInd w:val="0"/>
                        <w:jc w:val="center"/>
                        <w:rPr>
                          <w:rFonts w:cs="Arial"/>
                          <w:b/>
                          <w:bCs/>
                          <w:sz w:val="36"/>
                          <w:szCs w:val="36"/>
                        </w:rPr>
                      </w:pPr>
                    </w:p>
                    <w:p w14:paraId="0997CDBC" w14:textId="77777777" w:rsidR="008F2B8A" w:rsidRDefault="008F2B8A"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8F2B8A" w:rsidRDefault="008F2B8A" w:rsidP="0048001B">
                      <w:pPr>
                        <w:autoSpaceDE w:val="0"/>
                        <w:autoSpaceDN w:val="0"/>
                        <w:adjustRightInd w:val="0"/>
                        <w:jc w:val="center"/>
                        <w:rPr>
                          <w:rFonts w:cs="Arial"/>
                          <w:b/>
                          <w:bCs/>
                          <w:sz w:val="28"/>
                          <w:szCs w:val="28"/>
                        </w:rPr>
                      </w:pPr>
                    </w:p>
                    <w:p w14:paraId="165BE47A" w14:textId="77777777" w:rsidR="008F2B8A" w:rsidRDefault="008F2B8A" w:rsidP="0048001B">
                      <w:pPr>
                        <w:autoSpaceDE w:val="0"/>
                        <w:autoSpaceDN w:val="0"/>
                        <w:adjustRightInd w:val="0"/>
                        <w:jc w:val="center"/>
                        <w:rPr>
                          <w:rFonts w:cs="Arial"/>
                          <w:b/>
                          <w:bCs/>
                        </w:rPr>
                      </w:pPr>
                    </w:p>
                  </w:txbxContent>
                </v:textbox>
                <w10:anchorlock/>
              </v:shape>
            </w:pict>
          </mc:Fallback>
        </mc:AlternateContent>
      </w:r>
      <w:r>
        <w:rPr>
          <w:noProof/>
          <w:lang w:val="en-IE" w:eastAsia="en-IE"/>
        </w:rPr>
        <mc:AlternateContent>
          <mc:Choice Requires="wps">
            <w:drawing>
              <wp:anchor distT="0" distB="0" distL="114300" distR="114300" simplePos="0" relativeHeight="251717632" behindDoc="0" locked="1" layoutInCell="1" allowOverlap="1" wp14:anchorId="2FC903BF" wp14:editId="4DA180A4">
                <wp:simplePos x="0" y="0"/>
                <wp:positionH relativeFrom="column">
                  <wp:posOffset>-914400</wp:posOffset>
                </wp:positionH>
                <wp:positionV relativeFrom="paragraph">
                  <wp:posOffset>-9433560</wp:posOffset>
                </wp:positionV>
                <wp:extent cx="914400" cy="914400"/>
                <wp:effectExtent l="0" t="2540" r="12700" b="1016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21FA027" w14:textId="77777777" w:rsidR="008F2B8A" w:rsidRDefault="008F2B8A" w:rsidP="0048001B">
                            <w:pPr>
                              <w:rPr>
                                <w:rFonts w:cs="Arial"/>
                              </w:rPr>
                            </w:pPr>
                            <w:r>
                              <w:rPr>
                                <w:rFonts w:cs="Arial"/>
                                <w:position w:val="-30"/>
                              </w:rPr>
                              <w:object w:dxaOrig="4640" w:dyaOrig="320" w14:anchorId="67BCEE99">
                                <v:shape id="_x0000_i1028" type="#_x0000_t75" style="width:178.15pt;height:34.15pt" o:ole="">
                                  <v:imagedata r:id="rId30" o:title=""/>
                                </v:shape>
                                <o:OLEObject Type="Embed" ProgID="Equation.3" ShapeID="_x0000_i1028" DrawAspect="Content" ObjectID="_1533107109" r:id="rId3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FC903BF" id="Text Box 54" o:spid="_x0000_s1030" type="#_x0000_t202" style="position:absolute;left:0;text-align:left;margin-left:-1in;margin-top:-742.75pt;width:1in;height:1in;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AQh+pFJwIAAFgEAAAOAAAAAAAAAAAAAAAAACwCAABkcnMvZTJv&#10;RG9jLnhtbFBLAQItABQABgAIAAAAIQAlQxdJ4QAAAA0BAAAPAAAAAAAAAAAAAAAAAH8EAABkcnMv&#10;ZG93bnJldi54bWxQSwUGAAAAAAQABADzAAAAjQUAAAAA&#10;">
                <v:textbox>
                  <w:txbxContent>
                    <w:p w14:paraId="121FA027" w14:textId="77777777" w:rsidR="008F2B8A" w:rsidRDefault="008F2B8A" w:rsidP="0048001B">
                      <w:pPr>
                        <w:rPr>
                          <w:rFonts w:cs="Arial"/>
                        </w:rPr>
                      </w:pPr>
                      <w:r>
                        <w:rPr>
                          <w:rFonts w:cs="Arial"/>
                          <w:position w:val="-30"/>
                        </w:rPr>
                        <w:object w:dxaOrig="4640" w:dyaOrig="320" w14:anchorId="67BCEE99">
                          <v:shape id="_x0000_i1028" type="#_x0000_t75" style="width:178.25pt;height:34.25pt" o:ole="">
                            <v:imagedata r:id="rId32" o:title=""/>
                          </v:shape>
                          <o:OLEObject Type="Embed" ProgID="Equation.3" ShapeID="_x0000_i1028" DrawAspect="Content" ObjectID="_1529921088" r:id="rId33"/>
                        </w:object>
                      </w:r>
                    </w:p>
                  </w:txbxContent>
                </v:textbox>
                <w10:anchorlock/>
              </v:shape>
            </w:pict>
          </mc:Fallback>
        </mc:AlternateContent>
      </w:r>
      <w:r>
        <w:rPr>
          <w:noProof/>
          <w:lang w:val="en-IE" w:eastAsia="en-IE"/>
        </w:rPr>
        <mc:AlternateContent>
          <mc:Choice Requires="wps">
            <w:drawing>
              <wp:anchor distT="0" distB="0" distL="114300" distR="114300" simplePos="0" relativeHeight="251718656" behindDoc="0" locked="1" layoutInCell="1" allowOverlap="1" wp14:anchorId="47D0EDA4" wp14:editId="35399328">
                <wp:simplePos x="0" y="0"/>
                <wp:positionH relativeFrom="column">
                  <wp:posOffset>-914400</wp:posOffset>
                </wp:positionH>
                <wp:positionV relativeFrom="paragraph">
                  <wp:posOffset>-9433560</wp:posOffset>
                </wp:positionV>
                <wp:extent cx="914400" cy="914400"/>
                <wp:effectExtent l="0" t="2540" r="12700" b="1016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68F7E12" w14:textId="77777777" w:rsidR="008F2B8A" w:rsidRDefault="008F2B8A" w:rsidP="0048001B">
                            <w:pPr>
                              <w:rPr>
                                <w:rFonts w:cs="Arial"/>
                              </w:rPr>
                            </w:pPr>
                            <w:r>
                              <w:rPr>
                                <w:rFonts w:cs="Arial"/>
                                <w:position w:val="-28"/>
                              </w:rPr>
                              <w:object w:dxaOrig="5760" w:dyaOrig="680" w14:anchorId="561A56E5">
                                <v:shape id="_x0000_i1029" type="#_x0000_t75" style="width:4in;height:34.15pt" o:ole="">
                                  <v:imagedata r:id="rId34" o:title=""/>
                                </v:shape>
                                <o:OLEObject Type="Embed" ProgID="Equation.3" ShapeID="_x0000_i1029" DrawAspect="Content" ObjectID="_1533107110" r:id="rId3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7D0EDA4" id="Text Box 53" o:spid="_x0000_s1031" type="#_x0000_t202" style="position:absolute;left:0;text-align:left;margin-left:-1in;margin-top:-742.75pt;width:1in;height:1in;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">
                <v:textbox>
                  <w:txbxContent>
                    <w:p w14:paraId="268F7E12" w14:textId="77777777" w:rsidR="008F2B8A" w:rsidRDefault="008F2B8A" w:rsidP="0048001B">
                      <w:pPr>
                        <w:rPr>
                          <w:rFonts w:cs="Arial"/>
                        </w:rPr>
                      </w:pPr>
                      <w:r>
                        <w:rPr>
                          <w:rFonts w:cs="Arial"/>
                          <w:position w:val="-28"/>
                        </w:rPr>
                        <w:object w:dxaOrig="5760" w:dyaOrig="680" w14:anchorId="561A56E5">
                          <v:shape id="_x0000_i1029" type="#_x0000_t75" style="width:4in;height:34.25pt" o:ole="">
                            <v:imagedata r:id="rId36" o:title=""/>
                          </v:shape>
                          <o:OLEObject Type="Embed" ProgID="Equation.3" ShapeID="_x0000_i1029" DrawAspect="Content" ObjectID="_1529921089" r:id="rId37"/>
                        </w:object>
                      </w:r>
                    </w:p>
                  </w:txbxContent>
                </v:textbox>
                <w10:anchorlock/>
              </v:shape>
            </w:pict>
          </mc:Fallback>
        </mc:AlternateContent>
      </w:r>
      <w:r>
        <w:rPr>
          <w:noProof/>
          <w:lang w:val="en-IE" w:eastAsia="en-IE"/>
        </w:rPr>
        <mc:AlternateContent>
          <mc:Choice Requires="wps">
            <w:drawing>
              <wp:anchor distT="0" distB="0" distL="114300" distR="114300" simplePos="0" relativeHeight="251719680" behindDoc="0" locked="1" layoutInCell="1" allowOverlap="1" wp14:anchorId="7CCF328E" wp14:editId="33D3674D">
                <wp:simplePos x="0" y="0"/>
                <wp:positionH relativeFrom="column">
                  <wp:posOffset>-914400</wp:posOffset>
                </wp:positionH>
                <wp:positionV relativeFrom="paragraph">
                  <wp:posOffset>-9433560</wp:posOffset>
                </wp:positionV>
                <wp:extent cx="914400" cy="914400"/>
                <wp:effectExtent l="0" t="2540" r="12700" b="1016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BDE17D" w14:textId="77777777" w:rsidR="008F2B8A" w:rsidRDefault="008F2B8A" w:rsidP="0048001B">
                            <w:pPr>
                              <w:rPr>
                                <w:rFonts w:cs="Arial"/>
                              </w:rPr>
                            </w:pPr>
                            <w:r>
                              <w:rPr>
                                <w:rFonts w:cs="Arial"/>
                                <w:position w:val="-32"/>
                              </w:rPr>
                              <w:object w:dxaOrig="4840" w:dyaOrig="760" w14:anchorId="4B847DEF">
                                <v:shape id="_x0000_i1030" type="#_x0000_t75" style="width:241.5pt;height:37.9pt" o:ole="">
                                  <v:imagedata r:id="rId38" o:title=""/>
                                </v:shape>
                                <o:OLEObject Type="Embed" ProgID="Equation.3" ShapeID="_x0000_i1030" DrawAspect="Content" ObjectID="_1533107111" r:id="rId3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CCF328E" id="Text Box 52" o:spid="_x0000_s1032" type="#_x0000_t202" style="position:absolute;left:0;text-align:left;margin-left:-1in;margin-top:-742.75pt;width:1in;height:1in;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AvJX+2JwIAAFgEAAAOAAAAAAAAAAAAAAAAACwCAABkcnMvZTJv&#10;RG9jLnhtbFBLAQItABQABgAIAAAAIQAlQxdJ4QAAAA0BAAAPAAAAAAAAAAAAAAAAAH8EAABkcnMv&#10;ZG93bnJldi54bWxQSwUGAAAAAAQABADzAAAAjQUAAAAA&#10;">
                <v:textbox>
                  <w:txbxContent>
                    <w:p w14:paraId="74BDE17D" w14:textId="77777777" w:rsidR="008F2B8A" w:rsidRDefault="008F2B8A" w:rsidP="0048001B">
                      <w:pPr>
                        <w:rPr>
                          <w:rFonts w:cs="Arial"/>
                        </w:rPr>
                      </w:pPr>
                      <w:r>
                        <w:rPr>
                          <w:rFonts w:cs="Arial"/>
                          <w:position w:val="-32"/>
                        </w:rPr>
                        <w:object w:dxaOrig="4840" w:dyaOrig="760" w14:anchorId="4B847DEF">
                          <v:shape id="_x0000_i1030" type="#_x0000_t75" style="width:241.55pt;height:37.75pt" o:ole="">
                            <v:imagedata r:id="rId40" o:title=""/>
                          </v:shape>
                          <o:OLEObject Type="Embed" ProgID="Equation.3" ShapeID="_x0000_i1030" DrawAspect="Content" ObjectID="_1529921090" r:id="rId41"/>
                        </w:object>
                      </w:r>
                    </w:p>
                  </w:txbxContent>
                </v:textbox>
                <w10:anchorlock/>
              </v:shape>
            </w:pict>
          </mc:Fallback>
        </mc:AlternateContent>
      </w:r>
      <w:r>
        <w:rPr>
          <w:noProof/>
          <w:lang w:val="en-IE" w:eastAsia="en-IE"/>
        </w:rPr>
        <mc:AlternateContent>
          <mc:Choice Requires="wps">
            <w:drawing>
              <wp:anchor distT="0" distB="0" distL="114300" distR="114300" simplePos="0" relativeHeight="251720704" behindDoc="0" locked="1" layoutInCell="1" allowOverlap="1" wp14:anchorId="502EB63C" wp14:editId="2B11FDA8">
                <wp:simplePos x="0" y="0"/>
                <wp:positionH relativeFrom="column">
                  <wp:posOffset>-914400</wp:posOffset>
                </wp:positionH>
                <wp:positionV relativeFrom="paragraph">
                  <wp:posOffset>-9433560</wp:posOffset>
                </wp:positionV>
                <wp:extent cx="914400" cy="914400"/>
                <wp:effectExtent l="0" t="2540" r="12700" b="1016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11062AE" w14:textId="77777777" w:rsidR="008F2B8A" w:rsidRDefault="008F2B8A" w:rsidP="0048001B">
                            <w:pPr>
                              <w:rPr>
                                <w:rFonts w:cs="Arial"/>
                              </w:rPr>
                            </w:pPr>
                            <w:r>
                              <w:rPr>
                                <w:rFonts w:cs="Arial"/>
                                <w:position w:val="-32"/>
                              </w:rPr>
                              <w:object w:dxaOrig="4880" w:dyaOrig="760" w14:anchorId="34E0257F">
                                <v:shape id="_x0000_i1031" type="#_x0000_t75" style="width:241.15pt;height:37.9pt" o:ole="">
                                  <v:imagedata r:id="rId42" o:title=""/>
                                </v:shape>
                                <o:OLEObject Type="Embed" ProgID="Equation.3" ShapeID="_x0000_i1031" DrawAspect="Content" ObjectID="_1533107112" r:id="rId4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02EB63C" id="Text Box 51" o:spid="_x0000_s1033" type="#_x0000_t202" style="position:absolute;left:0;text-align:left;margin-left:-1in;margin-top:-742.75pt;width:1in;height:1in;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patkqygCAABZBAAADgAAAAAAAAAAAAAAAAAsAgAAZHJzL2Uy&#10;b0RvYy54bWxQSwECLQAUAAYACAAAACEAJUMXSeEAAAANAQAADwAAAAAAAAAAAAAAAACABAAAZHJz&#10;L2Rvd25yZXYueG1sUEsFBgAAAAAEAAQA8wAAAI4FAAAAAA==&#10;">
                <v:textbox>
                  <w:txbxContent>
                    <w:p w14:paraId="611062AE" w14:textId="77777777" w:rsidR="008F2B8A" w:rsidRDefault="008F2B8A" w:rsidP="0048001B">
                      <w:pPr>
                        <w:rPr>
                          <w:rFonts w:cs="Arial"/>
                        </w:rPr>
                      </w:pPr>
                      <w:r>
                        <w:rPr>
                          <w:rFonts w:cs="Arial"/>
                          <w:position w:val="-32"/>
                        </w:rPr>
                        <w:object w:dxaOrig="4880" w:dyaOrig="760" w14:anchorId="34E0257F">
                          <v:shape id="_x0000_i1031" type="#_x0000_t75" style="width:240.95pt;height:37.75pt" o:ole="">
                            <v:imagedata r:id="rId44" o:title=""/>
                          </v:shape>
                          <o:OLEObject Type="Embed" ProgID="Equation.3" ShapeID="_x0000_i1031" DrawAspect="Content" ObjectID="_1529921091" r:id="rId45"/>
                        </w:object>
                      </w:r>
                    </w:p>
                  </w:txbxContent>
                </v:textbox>
                <w10:anchorlock/>
              </v:shape>
            </w:pict>
          </mc:Fallback>
        </mc:AlternateContent>
      </w:r>
      <w:r>
        <w:rPr>
          <w:noProof/>
          <w:lang w:val="en-IE" w:eastAsia="en-IE"/>
        </w:rPr>
        <mc:AlternateContent>
          <mc:Choice Requires="wps">
            <w:drawing>
              <wp:anchor distT="0" distB="0" distL="114300" distR="114300" simplePos="0" relativeHeight="251721728" behindDoc="0" locked="1" layoutInCell="1" allowOverlap="1" wp14:anchorId="6C3CD20C" wp14:editId="74530327">
                <wp:simplePos x="0" y="0"/>
                <wp:positionH relativeFrom="column">
                  <wp:posOffset>-914400</wp:posOffset>
                </wp:positionH>
                <wp:positionV relativeFrom="paragraph">
                  <wp:posOffset>-9433560</wp:posOffset>
                </wp:positionV>
                <wp:extent cx="914400" cy="914400"/>
                <wp:effectExtent l="0" t="2540" r="12700" b="1016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0E1B27C" w14:textId="77777777" w:rsidR="008F2B8A" w:rsidRDefault="008F2B8A" w:rsidP="0048001B">
                            <w:pPr>
                              <w:rPr>
                                <w:rFonts w:cs="Arial"/>
                              </w:rPr>
                            </w:pPr>
                            <w:r>
                              <w:rPr>
                                <w:rFonts w:cs="Arial"/>
                                <w:position w:val="-30"/>
                              </w:rPr>
                              <w:object w:dxaOrig="2820" w:dyaOrig="720" w14:anchorId="160B53A7">
                                <v:shape id="_x0000_i1032" type="#_x0000_t75" style="width:141pt;height:36pt" o:ole="">
                                  <v:imagedata r:id="rId46" o:title=""/>
                                </v:shape>
                                <o:OLEObject Type="Embed" ProgID="Equation.3" ShapeID="_x0000_i1032" DrawAspect="Content" ObjectID="_1533107113" r:id="rId4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C3CD20C" id="Text Box 50" o:spid="_x0000_s1034" type="#_x0000_t202" style="position:absolute;left:0;text-align:left;margin-left:-1in;margin-top:-742.75pt;width:1in;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">
                <v:textbox>
                  <w:txbxContent>
                    <w:p w14:paraId="30E1B27C" w14:textId="77777777" w:rsidR="008F2B8A" w:rsidRDefault="008F2B8A" w:rsidP="0048001B">
                      <w:pPr>
                        <w:rPr>
                          <w:rFonts w:cs="Arial"/>
                        </w:rPr>
                      </w:pPr>
                      <w:r>
                        <w:rPr>
                          <w:rFonts w:cs="Arial"/>
                          <w:position w:val="-30"/>
                        </w:rPr>
                        <w:object w:dxaOrig="2820" w:dyaOrig="720" w14:anchorId="160B53A7">
                          <v:shape id="_x0000_i1032" type="#_x0000_t75" style="width:141.1pt;height:36pt" o:ole="">
                            <v:imagedata r:id="rId48" o:title=""/>
                          </v:shape>
                          <o:OLEObject Type="Embed" ProgID="Equation.3" ShapeID="_x0000_i1032" DrawAspect="Content" ObjectID="_1529921092" r:id="rId49"/>
                        </w:object>
                      </w:r>
                    </w:p>
                  </w:txbxContent>
                </v:textbox>
                <w10:anchorlock/>
              </v:shape>
            </w:pict>
          </mc:Fallback>
        </mc:AlternateContent>
      </w:r>
      <w:r>
        <w:rPr>
          <w:noProof/>
          <w:lang w:val="en-IE" w:eastAsia="en-IE"/>
        </w:rPr>
        <mc:AlternateContent>
          <mc:Choice Requires="wps">
            <w:drawing>
              <wp:anchor distT="0" distB="0" distL="114300" distR="114300" simplePos="0" relativeHeight="251722752" behindDoc="0" locked="1" layoutInCell="1" allowOverlap="1" wp14:anchorId="2FACE57B" wp14:editId="16EC7255">
                <wp:simplePos x="0" y="0"/>
                <wp:positionH relativeFrom="column">
                  <wp:posOffset>-914400</wp:posOffset>
                </wp:positionH>
                <wp:positionV relativeFrom="paragraph">
                  <wp:posOffset>-9433560</wp:posOffset>
                </wp:positionV>
                <wp:extent cx="914400" cy="914400"/>
                <wp:effectExtent l="0" t="2540" r="12700" b="1016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E965B" w14:textId="77777777" w:rsidR="008F2B8A" w:rsidRDefault="008F2B8A" w:rsidP="0048001B">
                            <w:pPr>
                              <w:rPr>
                                <w:rFonts w:cs="Arial"/>
                              </w:rPr>
                            </w:pPr>
                            <w:r>
                              <w:rPr>
                                <w:rFonts w:cs="Arial"/>
                                <w:position w:val="-28"/>
                              </w:rPr>
                              <w:object w:dxaOrig="6640" w:dyaOrig="680" w14:anchorId="4B94F154">
                                <v:shape id="_x0000_i1033" type="#_x0000_t75" style="width:331.9pt;height:34.15pt" o:ole="">
                                  <v:imagedata r:id="rId50" o:title=""/>
                                </v:shape>
                                <o:OLEObject Type="Embed" ProgID="Equation.3" ShapeID="_x0000_i1033" DrawAspect="Content" ObjectID="_1533107114" r:id="rId5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FACE57B" id="Text Box 49" o:spid="_x0000_s1035" type="#_x0000_t202" style="position:absolute;left:0;text-align:left;margin-left:-1in;margin-top:-742.75pt;width:1in;height:1in;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AVTSDoJwIAAFkEAAAOAAAAAAAAAAAAAAAAACwCAABkcnMvZTJv&#10;RG9jLnhtbFBLAQItABQABgAIAAAAIQAlQxdJ4QAAAA0BAAAPAAAAAAAAAAAAAAAAAH8EAABkcnMv&#10;ZG93bnJldi54bWxQSwUGAAAAAAQABADzAAAAjQUAAAAA&#10;">
                <v:textbox>
                  <w:txbxContent>
                    <w:p w14:paraId="6C0E965B" w14:textId="77777777" w:rsidR="008F2B8A" w:rsidRDefault="008F2B8A" w:rsidP="0048001B">
                      <w:pPr>
                        <w:rPr>
                          <w:rFonts w:cs="Arial"/>
                        </w:rPr>
                      </w:pPr>
                      <w:r>
                        <w:rPr>
                          <w:rFonts w:cs="Arial"/>
                          <w:position w:val="-28"/>
                        </w:rPr>
                        <w:object w:dxaOrig="6640" w:dyaOrig="680" w14:anchorId="4B94F154">
                          <v:shape id="_x0000_i1033" type="#_x0000_t75" style="width:332.15pt;height:34.25pt" o:ole="">
                            <v:imagedata r:id="rId52" o:title=""/>
                          </v:shape>
                          <o:OLEObject Type="Embed" ProgID="Equation.3" ShapeID="_x0000_i1033" DrawAspect="Content" ObjectID="_1529921093" r:id="rId53"/>
                        </w:object>
                      </w:r>
                    </w:p>
                  </w:txbxContent>
                </v:textbox>
                <w10:anchorlock/>
              </v:shape>
            </w:pict>
          </mc:Fallback>
        </mc:AlternateContent>
      </w:r>
      <w:r>
        <w:rPr>
          <w:noProof/>
          <w:lang w:val="en-IE" w:eastAsia="en-IE"/>
        </w:rPr>
        <mc:AlternateContent>
          <mc:Choice Requires="wps">
            <w:drawing>
              <wp:anchor distT="0" distB="0" distL="114300" distR="114300" simplePos="0" relativeHeight="251723776" behindDoc="0" locked="1" layoutInCell="1" allowOverlap="1" wp14:anchorId="07EAE7C5" wp14:editId="59CA2F94">
                <wp:simplePos x="0" y="0"/>
                <wp:positionH relativeFrom="column">
                  <wp:posOffset>-914400</wp:posOffset>
                </wp:positionH>
                <wp:positionV relativeFrom="paragraph">
                  <wp:posOffset>-9433560</wp:posOffset>
                </wp:positionV>
                <wp:extent cx="914400" cy="914400"/>
                <wp:effectExtent l="0" t="2540" r="12700" b="1016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AAFA11F" w14:textId="77777777" w:rsidR="008F2B8A" w:rsidRDefault="008F2B8A" w:rsidP="0048001B">
                            <w:pPr>
                              <w:rPr>
                                <w:rFonts w:cs="Arial"/>
                              </w:rPr>
                            </w:pPr>
                            <w:r>
                              <w:rPr>
                                <w:rFonts w:cs="Arial"/>
                                <w:position w:val="-28"/>
                              </w:rPr>
                              <w:object w:dxaOrig="6619" w:dyaOrig="680" w14:anchorId="2BFAFE2E">
                                <v:shape id="_x0000_i1034" type="#_x0000_t75" style="width:328.15pt;height:34.15pt" o:ole="">
                                  <v:imagedata r:id="rId54" o:title=""/>
                                </v:shape>
                                <o:OLEObject Type="Embed" ProgID="Equation.3" ShapeID="_x0000_i1034" DrawAspect="Content" ObjectID="_1533107115" r:id="rId5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7EAE7C5" id="Text Box 48" o:spid="_x0000_s1036" type="#_x0000_t202" style="position:absolute;left:0;text-align:left;margin-left:-1in;margin-top:-742.75pt;width:1in;height:1in;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DArUflJwIAAFkEAAAOAAAAAAAAAAAAAAAAACwCAABkcnMvZTJv&#10;RG9jLnhtbFBLAQItABQABgAIAAAAIQAlQxdJ4QAAAA0BAAAPAAAAAAAAAAAAAAAAAH8EAABkcnMv&#10;ZG93bnJldi54bWxQSwUGAAAAAAQABADzAAAAjQUAAAAA&#10;">
                <v:textbox>
                  <w:txbxContent>
                    <w:p w14:paraId="6AAFA11F" w14:textId="77777777" w:rsidR="008F2B8A" w:rsidRDefault="008F2B8A" w:rsidP="0048001B">
                      <w:pPr>
                        <w:rPr>
                          <w:rFonts w:cs="Arial"/>
                        </w:rPr>
                      </w:pPr>
                      <w:r>
                        <w:rPr>
                          <w:rFonts w:cs="Arial"/>
                          <w:position w:val="-28"/>
                        </w:rPr>
                        <w:object w:dxaOrig="6619" w:dyaOrig="680" w14:anchorId="2BFAFE2E">
                          <v:shape id="_x0000_i1034" type="#_x0000_t75" style="width:328.05pt;height:34.25pt" o:ole="">
                            <v:imagedata r:id="rId56" o:title=""/>
                          </v:shape>
                          <o:OLEObject Type="Embed" ProgID="Equation.3" ShapeID="_x0000_i1034" DrawAspect="Content" ObjectID="_1529921094" r:id="rId57"/>
                        </w:object>
                      </w:r>
                    </w:p>
                  </w:txbxContent>
                </v:textbox>
                <w10:anchorlock/>
              </v:shape>
            </w:pict>
          </mc:Fallback>
        </mc:AlternateContent>
      </w:r>
      <w:r>
        <w:rPr>
          <w:noProof/>
          <w:lang w:val="en-IE" w:eastAsia="en-IE"/>
        </w:rPr>
        <mc:AlternateContent>
          <mc:Choice Requires="wps">
            <w:drawing>
              <wp:anchor distT="0" distB="0" distL="114300" distR="114300" simplePos="0" relativeHeight="251724800" behindDoc="0" locked="1" layoutInCell="1" allowOverlap="1" wp14:anchorId="3C9037C1" wp14:editId="03B7ABAD">
                <wp:simplePos x="0" y="0"/>
                <wp:positionH relativeFrom="column">
                  <wp:posOffset>-914400</wp:posOffset>
                </wp:positionH>
                <wp:positionV relativeFrom="paragraph">
                  <wp:posOffset>-9433560</wp:posOffset>
                </wp:positionV>
                <wp:extent cx="914400" cy="914400"/>
                <wp:effectExtent l="0" t="2540" r="12700" b="1016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92A3F0A" w14:textId="77777777" w:rsidR="008F2B8A" w:rsidRDefault="008F2B8A" w:rsidP="0048001B">
                            <w:pPr>
                              <w:rPr>
                                <w:rFonts w:cs="Arial"/>
                              </w:rPr>
                            </w:pPr>
                            <w:r>
                              <w:rPr>
                                <w:rFonts w:cs="Arial"/>
                                <w:position w:val="-8"/>
                              </w:rPr>
                              <w:object w:dxaOrig="2040" w:dyaOrig="300" w14:anchorId="56F5FC4F">
                                <v:shape id="_x0000_i1035" type="#_x0000_t75" style="width:102.4pt;height:15pt" o:ole="">
                                  <v:imagedata r:id="rId58" o:title=""/>
                                </v:shape>
                                <o:OLEObject Type="Embed" ProgID="Equation.3" ShapeID="_x0000_i1035" DrawAspect="Content" ObjectID="_1533107116" r:id="rId5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C9037C1" id="Text Box 47" o:spid="_x0000_s1037" type="#_x0000_t202" style="position:absolute;left:0;text-align:left;margin-left:-1in;margin-top:-742.75pt;width:1in;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BHZSGmJwIAAFkEAAAOAAAAAAAAAAAAAAAAACwCAABkcnMvZTJv&#10;RG9jLnhtbFBLAQItABQABgAIAAAAIQAlQxdJ4QAAAA0BAAAPAAAAAAAAAAAAAAAAAH8EAABkcnMv&#10;ZG93bnJldi54bWxQSwUGAAAAAAQABADzAAAAjQUAAAAA&#10;">
                <v:textbox>
                  <w:txbxContent>
                    <w:p w14:paraId="192A3F0A" w14:textId="77777777" w:rsidR="008F2B8A" w:rsidRDefault="008F2B8A" w:rsidP="0048001B">
                      <w:pPr>
                        <w:rPr>
                          <w:rFonts w:cs="Arial"/>
                        </w:rPr>
                      </w:pPr>
                      <w:r>
                        <w:rPr>
                          <w:rFonts w:cs="Arial"/>
                          <w:position w:val="-8"/>
                        </w:rPr>
                        <w:object w:dxaOrig="2040" w:dyaOrig="300" w14:anchorId="56F5FC4F">
                          <v:shape id="_x0000_i1035" type="#_x0000_t75" style="width:102.2pt;height:15.1pt" o:ole="">
                            <v:imagedata r:id="rId60" o:title=""/>
                          </v:shape>
                          <o:OLEObject Type="Embed" ProgID="Equation.3" ShapeID="_x0000_i1035" DrawAspect="Content" ObjectID="_1529921095" r:id="rId61"/>
                        </w:object>
                      </w:r>
                    </w:p>
                  </w:txbxContent>
                </v:textbox>
                <w10:anchorlock/>
              </v:shape>
            </w:pict>
          </mc:Fallback>
        </mc:AlternateContent>
      </w:r>
      <w:r>
        <w:rPr>
          <w:noProof/>
          <w:lang w:val="en-IE" w:eastAsia="en-IE"/>
        </w:rPr>
        <mc:AlternateContent>
          <mc:Choice Requires="wps">
            <w:drawing>
              <wp:anchor distT="0" distB="0" distL="114300" distR="114300" simplePos="0" relativeHeight="251725824" behindDoc="0" locked="1" layoutInCell="1" allowOverlap="1" wp14:anchorId="3841C70B" wp14:editId="4E7DB781">
                <wp:simplePos x="0" y="0"/>
                <wp:positionH relativeFrom="column">
                  <wp:posOffset>-914400</wp:posOffset>
                </wp:positionH>
                <wp:positionV relativeFrom="paragraph">
                  <wp:posOffset>-9433560</wp:posOffset>
                </wp:positionV>
                <wp:extent cx="914400" cy="914400"/>
                <wp:effectExtent l="0" t="2540" r="12700" b="1016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E96C08C" w14:textId="77777777" w:rsidR="008F2B8A" w:rsidRDefault="008F2B8A" w:rsidP="0048001B">
                            <w:pPr>
                              <w:rPr>
                                <w:rFonts w:cs="Arial"/>
                              </w:rPr>
                            </w:pPr>
                            <w:r>
                              <w:rPr>
                                <w:rFonts w:cs="Arial"/>
                                <w:position w:val="-32"/>
                              </w:rPr>
                              <w:object w:dxaOrig="6880" w:dyaOrig="760" w14:anchorId="35DD351F">
                                <v:shape id="_x0000_i1036" type="#_x0000_t75" style="width:343.15pt;height:36pt" o:ole="">
                                  <v:imagedata r:id="rId62" o:title=""/>
                                </v:shape>
                                <o:OLEObject Type="Embed" ProgID="Equation.3" ShapeID="_x0000_i1036" DrawAspect="Content" ObjectID="_1533107117" r:id="rId6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841C70B" id="Text Box 46" o:spid="_x0000_s1038" type="#_x0000_t202" style="position:absolute;left:0;text-align:left;margin-left:-1in;margin-top:-742.75pt;width:1in;height:1in;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CShUarJwIAAFkEAAAOAAAAAAAAAAAAAAAAACwCAABkcnMvZTJv&#10;RG9jLnhtbFBLAQItABQABgAIAAAAIQAlQxdJ4QAAAA0BAAAPAAAAAAAAAAAAAAAAAH8EAABkcnMv&#10;ZG93bnJldi54bWxQSwUGAAAAAAQABADzAAAAjQUAAAAA&#10;">
                <v:textbox>
                  <w:txbxContent>
                    <w:p w14:paraId="7E96C08C" w14:textId="77777777" w:rsidR="008F2B8A" w:rsidRDefault="008F2B8A" w:rsidP="0048001B">
                      <w:pPr>
                        <w:rPr>
                          <w:rFonts w:cs="Arial"/>
                        </w:rPr>
                      </w:pPr>
                      <w:r>
                        <w:rPr>
                          <w:rFonts w:cs="Arial"/>
                          <w:position w:val="-32"/>
                        </w:rPr>
                        <w:object w:dxaOrig="6880" w:dyaOrig="760" w14:anchorId="35DD351F">
                          <v:shape id="_x0000_i1036" type="#_x0000_t75" style="width:343.15pt;height:36pt" o:ole="">
                            <v:imagedata r:id="rId64" o:title=""/>
                          </v:shape>
                          <o:OLEObject Type="Embed" ProgID="Equation.3" ShapeID="_x0000_i1036" DrawAspect="Content" ObjectID="_1529921096" r:id="rId65"/>
                        </w:object>
                      </w:r>
                    </w:p>
                  </w:txbxContent>
                </v:textbox>
                <w10:anchorlock/>
              </v:shape>
            </w:pict>
          </mc:Fallback>
        </mc:AlternateContent>
      </w:r>
      <w:r>
        <w:rPr>
          <w:noProof/>
          <w:lang w:val="en-IE" w:eastAsia="en-IE"/>
        </w:rPr>
        <mc:AlternateContent>
          <mc:Choice Requires="wps">
            <w:drawing>
              <wp:anchor distT="0" distB="0" distL="114300" distR="114300" simplePos="0" relativeHeight="251726848" behindDoc="0" locked="1" layoutInCell="1" allowOverlap="1" wp14:anchorId="47F5A6C8" wp14:editId="360C151B">
                <wp:simplePos x="0" y="0"/>
                <wp:positionH relativeFrom="column">
                  <wp:posOffset>-914400</wp:posOffset>
                </wp:positionH>
                <wp:positionV relativeFrom="paragraph">
                  <wp:posOffset>-9433560</wp:posOffset>
                </wp:positionV>
                <wp:extent cx="914400" cy="914400"/>
                <wp:effectExtent l="0" t="2540" r="12700" b="1016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147AC3F" w14:textId="77777777" w:rsidR="008F2B8A" w:rsidRDefault="008F2B8A" w:rsidP="0048001B">
                            <w:pPr>
                              <w:rPr>
                                <w:rFonts w:cs="Arial"/>
                              </w:rPr>
                            </w:pPr>
                            <w:r>
                              <w:rPr>
                                <w:rFonts w:cs="Arial"/>
                                <w:position w:val="-10"/>
                              </w:rPr>
                              <w:object w:dxaOrig="4500" w:dyaOrig="320" w14:anchorId="024BB89D">
                                <v:shape id="_x0000_i1037" type="#_x0000_t75" style="width:224.65pt;height:16.15pt" o:ole="">
                                  <v:imagedata r:id="rId66" o:title=""/>
                                </v:shape>
                                <o:OLEObject Type="Embed" ProgID="Equation.3" ShapeID="_x0000_i1037" DrawAspect="Content" ObjectID="_1533107118" r:id="rId6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7F5A6C8" id="Text Box 45" o:spid="_x0000_s1039" type="#_x0000_t202" style="position:absolute;left:0;text-align:left;margin-left:-1in;margin-top:-742.75pt;width:1in;height:1in;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DtpO68JwIAAFkEAAAOAAAAAAAAAAAAAAAAACwCAABkcnMvZTJv&#10;RG9jLnhtbFBLAQItABQABgAIAAAAIQAlQxdJ4QAAAA0BAAAPAAAAAAAAAAAAAAAAAH8EAABkcnMv&#10;ZG93bnJldi54bWxQSwUGAAAAAAQABADzAAAAjQUAAAAA&#10;">
                <v:textbox>
                  <w:txbxContent>
                    <w:p w14:paraId="7147AC3F" w14:textId="77777777" w:rsidR="008F2B8A" w:rsidRDefault="008F2B8A" w:rsidP="0048001B">
                      <w:pPr>
                        <w:rPr>
                          <w:rFonts w:cs="Arial"/>
                        </w:rPr>
                      </w:pPr>
                      <w:r>
                        <w:rPr>
                          <w:rFonts w:cs="Arial"/>
                          <w:position w:val="-10"/>
                        </w:rPr>
                        <w:object w:dxaOrig="4500" w:dyaOrig="320" w14:anchorId="024BB89D">
                          <v:shape id="_x0000_i1037" type="#_x0000_t75" style="width:224.7pt;height:16.25pt" o:ole="">
                            <v:imagedata r:id="rId68" o:title=""/>
                          </v:shape>
                          <o:OLEObject Type="Embed" ProgID="Equation.3" ShapeID="_x0000_i1037" DrawAspect="Content" ObjectID="_1529921097" r:id="rId69"/>
                        </w:object>
                      </w:r>
                    </w:p>
                  </w:txbxContent>
                </v:textbox>
                <w10:anchorlock/>
              </v:shape>
            </w:pict>
          </mc:Fallback>
        </mc:AlternateContent>
      </w:r>
      <w:r>
        <w:rPr>
          <w:noProof/>
          <w:lang w:val="en-IE" w:eastAsia="en-IE"/>
        </w:rPr>
        <mc:AlternateContent>
          <mc:Choice Requires="wps">
            <w:drawing>
              <wp:anchor distT="0" distB="0" distL="114300" distR="114300" simplePos="0" relativeHeight="251727872" behindDoc="0" locked="1" layoutInCell="1" allowOverlap="1" wp14:anchorId="08928D78" wp14:editId="7949F434">
                <wp:simplePos x="0" y="0"/>
                <wp:positionH relativeFrom="column">
                  <wp:posOffset>-914400</wp:posOffset>
                </wp:positionH>
                <wp:positionV relativeFrom="paragraph">
                  <wp:posOffset>-9433560</wp:posOffset>
                </wp:positionV>
                <wp:extent cx="914400" cy="914400"/>
                <wp:effectExtent l="0" t="2540" r="12700" b="1016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5A9E3D3" w14:textId="77777777" w:rsidR="008F2B8A" w:rsidRDefault="008F2B8A" w:rsidP="0048001B">
                            <w:pPr>
                              <w:rPr>
                                <w:rFonts w:cs="Arial"/>
                              </w:rPr>
                            </w:pPr>
                            <w:r>
                              <w:rPr>
                                <w:rFonts w:cs="Arial"/>
                                <w:position w:val="-24"/>
                              </w:rPr>
                              <w:object w:dxaOrig="6320" w:dyaOrig="620" w14:anchorId="2DF6040D">
                                <v:shape id="_x0000_i1038" type="#_x0000_t75" style="width:313.5pt;height:30.75pt" o:ole="">
                                  <v:imagedata r:id="rId70" o:title=""/>
                                </v:shape>
                                <o:OLEObject Type="Embed" ProgID="Equation.3" ShapeID="_x0000_i1038" DrawAspect="Content" ObjectID="_1533107119" r:id="rId7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8928D78" id="Text Box 44" o:spid="_x0000_s1040" type="#_x0000_t202" style="position:absolute;left:0;text-align:left;margin-left:-1in;margin-top:-742.75pt;width:1in;height:1in;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A4RImxJwIAAFkEAAAOAAAAAAAAAAAAAAAAACwCAABkcnMvZTJv&#10;RG9jLnhtbFBLAQItABQABgAIAAAAIQAlQxdJ4QAAAA0BAAAPAAAAAAAAAAAAAAAAAH8EAABkcnMv&#10;ZG93bnJldi54bWxQSwUGAAAAAAQABADzAAAAjQUAAAAA&#10;">
                <v:textbox>
                  <w:txbxContent>
                    <w:p w14:paraId="75A9E3D3" w14:textId="77777777" w:rsidR="008F2B8A" w:rsidRDefault="008F2B8A" w:rsidP="0048001B">
                      <w:pPr>
                        <w:rPr>
                          <w:rFonts w:cs="Arial"/>
                        </w:rPr>
                      </w:pPr>
                      <w:r>
                        <w:rPr>
                          <w:rFonts w:cs="Arial"/>
                          <w:position w:val="-24"/>
                        </w:rPr>
                        <w:object w:dxaOrig="6320" w:dyaOrig="620" w14:anchorId="2DF6040D">
                          <v:shape id="_x0000_i1038" type="#_x0000_t75" style="width:313.55pt;height:30.75pt" o:ole="">
                            <v:imagedata r:id="rId72" o:title=""/>
                          </v:shape>
                          <o:OLEObject Type="Embed" ProgID="Equation.3" ShapeID="_x0000_i1038" DrawAspect="Content" ObjectID="_1529921098" r:id="rId73"/>
                        </w:object>
                      </w:r>
                    </w:p>
                  </w:txbxContent>
                </v:textbox>
                <w10:anchorlock/>
              </v:shape>
            </w:pict>
          </mc:Fallback>
        </mc:AlternateContent>
      </w:r>
      <w:r>
        <w:rPr>
          <w:noProof/>
          <w:lang w:val="en-IE" w:eastAsia="en-IE"/>
        </w:rPr>
        <mc:AlternateContent>
          <mc:Choice Requires="wps">
            <w:drawing>
              <wp:anchor distT="0" distB="0" distL="114300" distR="114300" simplePos="0" relativeHeight="251728896" behindDoc="0" locked="1" layoutInCell="1" allowOverlap="1" wp14:anchorId="252A7743" wp14:editId="692E0F4B">
                <wp:simplePos x="0" y="0"/>
                <wp:positionH relativeFrom="column">
                  <wp:posOffset>-914400</wp:posOffset>
                </wp:positionH>
                <wp:positionV relativeFrom="paragraph">
                  <wp:posOffset>-9433560</wp:posOffset>
                </wp:positionV>
                <wp:extent cx="914400" cy="914400"/>
                <wp:effectExtent l="0" t="2540" r="12700" b="1016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469F48C" w14:textId="77777777" w:rsidR="008F2B8A" w:rsidRDefault="008F2B8A" w:rsidP="0048001B">
                            <w:pPr>
                              <w:rPr>
                                <w:rFonts w:cs="Arial"/>
                              </w:rPr>
                            </w:pPr>
                            <w:r>
                              <w:rPr>
                                <w:rFonts w:cs="Arial"/>
                                <w:position w:val="-10"/>
                              </w:rPr>
                              <w:object w:dxaOrig="7160" w:dyaOrig="320" w14:anchorId="52063639">
                                <v:shape id="_x0000_i1039" type="#_x0000_t75" style="width:354.75pt;height:16.15pt" o:ole="">
                                  <v:imagedata r:id="rId74" o:title=""/>
                                </v:shape>
                                <o:OLEObject Type="Embed" ProgID="Equation.3" ShapeID="_x0000_i1039" DrawAspect="Content" ObjectID="_1533107120" r:id="rId7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52A7743" id="Text Box 43" o:spid="_x0000_s1041" type="#_x0000_t202" style="position:absolute;left:0;text-align:left;margin-left:-1in;margin-top:-742.75pt;width:1in;height:1in;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AXitCZJwIAAFkEAAAOAAAAAAAAAAAAAAAAACwCAABkcnMvZTJv&#10;RG9jLnhtbFBLAQItABQABgAIAAAAIQAlQxdJ4QAAAA0BAAAPAAAAAAAAAAAAAAAAAH8EAABkcnMv&#10;ZG93bnJldi54bWxQSwUGAAAAAAQABADzAAAAjQUAAAAA&#10;">
                <v:textbox>
                  <w:txbxContent>
                    <w:p w14:paraId="4469F48C" w14:textId="77777777" w:rsidR="008F2B8A" w:rsidRDefault="008F2B8A" w:rsidP="0048001B">
                      <w:pPr>
                        <w:rPr>
                          <w:rFonts w:cs="Arial"/>
                        </w:rPr>
                      </w:pPr>
                      <w:r>
                        <w:rPr>
                          <w:rFonts w:cs="Arial"/>
                          <w:position w:val="-10"/>
                        </w:rPr>
                        <w:object w:dxaOrig="7160" w:dyaOrig="320" w14:anchorId="52063639">
                          <v:shape id="_x0000_i1039" type="#_x0000_t75" style="width:354.75pt;height:16.25pt" o:ole="">
                            <v:imagedata r:id="rId76" o:title=""/>
                          </v:shape>
                          <o:OLEObject Type="Embed" ProgID="Equation.3" ShapeID="_x0000_i1039" DrawAspect="Content" ObjectID="_1529921099" r:id="rId77"/>
                        </w:object>
                      </w:r>
                    </w:p>
                  </w:txbxContent>
                </v:textbox>
                <w10:anchorlock/>
              </v:shape>
            </w:pict>
          </mc:Fallback>
        </mc:AlternateContent>
      </w:r>
      <w:r>
        <w:rPr>
          <w:noProof/>
          <w:lang w:val="en-IE" w:eastAsia="en-IE"/>
        </w:rPr>
        <mc:AlternateContent>
          <mc:Choice Requires="wps">
            <w:drawing>
              <wp:anchor distT="0" distB="0" distL="114300" distR="114300" simplePos="0" relativeHeight="251729920" behindDoc="0" locked="1" layoutInCell="1" allowOverlap="1" wp14:anchorId="270D94CD" wp14:editId="4F124D2B">
                <wp:simplePos x="0" y="0"/>
                <wp:positionH relativeFrom="column">
                  <wp:posOffset>-914400</wp:posOffset>
                </wp:positionH>
                <wp:positionV relativeFrom="paragraph">
                  <wp:posOffset>-9433560</wp:posOffset>
                </wp:positionV>
                <wp:extent cx="914400" cy="914400"/>
                <wp:effectExtent l="0" t="2540" r="12700" b="1016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6F96B4F" w14:textId="77777777" w:rsidR="008F2B8A" w:rsidRDefault="008F2B8A" w:rsidP="0048001B">
                            <w:pPr>
                              <w:rPr>
                                <w:rFonts w:cs="Arial"/>
                              </w:rPr>
                            </w:pPr>
                            <w:r>
                              <w:rPr>
                                <w:rFonts w:cs="Arial"/>
                                <w:position w:val="-10"/>
                              </w:rPr>
                              <w:object w:dxaOrig="4599" w:dyaOrig="320" w14:anchorId="535B0ED5">
                                <v:shape id="_x0000_i1040" type="#_x0000_t75" style="width:229.9pt;height:16.15pt" o:ole="">
                                  <v:imagedata r:id="rId78" o:title=""/>
                                </v:shape>
                                <o:OLEObject Type="Embed" ProgID="Equation.3" ShapeID="_x0000_i1040" DrawAspect="Content" ObjectID="_1533107121" r:id="rId7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70D94CD" id="Text Box 42" o:spid="_x0000_s1042" type="#_x0000_t202" style="position:absolute;left:0;text-align:left;margin-left:-1in;margin-top:-742.75pt;width:1in;height:1in;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">
                <v:textbox>
                  <w:txbxContent>
                    <w:p w14:paraId="76F96B4F" w14:textId="77777777" w:rsidR="008F2B8A" w:rsidRDefault="008F2B8A" w:rsidP="0048001B">
                      <w:pPr>
                        <w:rPr>
                          <w:rFonts w:cs="Arial"/>
                        </w:rPr>
                      </w:pPr>
                      <w:r>
                        <w:rPr>
                          <w:rFonts w:cs="Arial"/>
                          <w:position w:val="-10"/>
                        </w:rPr>
                        <w:object w:dxaOrig="4599" w:dyaOrig="320" w14:anchorId="535B0ED5">
                          <v:shape id="_x0000_i1040" type="#_x0000_t75" style="width:229.95pt;height:16.25pt" o:ole="">
                            <v:imagedata r:id="rId80" o:title=""/>
                          </v:shape>
                          <o:OLEObject Type="Embed" ProgID="Equation.3" ShapeID="_x0000_i1040" DrawAspect="Content" ObjectID="_1529921100" r:id="rId81"/>
                        </w:object>
                      </w:r>
                    </w:p>
                  </w:txbxContent>
                </v:textbox>
                <w10:anchorlock/>
              </v:shape>
            </w:pict>
          </mc:Fallback>
        </mc:AlternateContent>
      </w:r>
      <w:r>
        <w:rPr>
          <w:noProof/>
          <w:lang w:val="en-IE" w:eastAsia="en-IE"/>
        </w:rPr>
        <mc:AlternateContent>
          <mc:Choice Requires="wps">
            <w:drawing>
              <wp:anchor distT="0" distB="0" distL="114300" distR="114300" simplePos="0" relativeHeight="251730944" behindDoc="0" locked="1" layoutInCell="1" allowOverlap="1" wp14:anchorId="0C275C84" wp14:editId="5D14EB06">
                <wp:simplePos x="0" y="0"/>
                <wp:positionH relativeFrom="column">
                  <wp:posOffset>-914400</wp:posOffset>
                </wp:positionH>
                <wp:positionV relativeFrom="paragraph">
                  <wp:posOffset>-9433560</wp:posOffset>
                </wp:positionV>
                <wp:extent cx="914400" cy="914400"/>
                <wp:effectExtent l="0" t="2540" r="12700" b="1016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6880830" w14:textId="77777777" w:rsidR="008F2B8A" w:rsidRDefault="008F2B8A" w:rsidP="0048001B">
                            <w:pPr>
                              <w:rPr>
                                <w:rFonts w:cs="Arial"/>
                              </w:rPr>
                            </w:pPr>
                            <w:r>
                              <w:rPr>
                                <w:rFonts w:cs="Arial"/>
                                <w:position w:val="-32"/>
                              </w:rPr>
                              <w:object w:dxaOrig="7000" w:dyaOrig="760" w14:anchorId="6754F152">
                                <v:shape id="_x0000_i1041" type="#_x0000_t75" style="width:349.9pt;height:37.9pt" o:ole="">
                                  <v:imagedata r:id="rId82" o:title=""/>
                                </v:shape>
                                <o:OLEObject Type="Embed" ProgID="Equation.3" ShapeID="_x0000_i1041" DrawAspect="Content" ObjectID="_1533107122" r:id="rId8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C275C84" id="Text Box 41" o:spid="_x0000_s1043" type="#_x0000_t202" style="position:absolute;left:0;text-align:left;margin-left:-1in;margin-top:-742.75pt;width:1in;height:1in;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E0HVKigCAABZBAAADgAAAAAAAAAAAAAAAAAsAgAAZHJzL2Uy&#10;b0RvYy54bWxQSwECLQAUAAYACAAAACEAJUMXSeEAAAANAQAADwAAAAAAAAAAAAAAAACABAAAZHJz&#10;L2Rvd25yZXYueG1sUEsFBgAAAAAEAAQA8wAAAI4FAAAAAA==&#10;">
                <v:textbox>
                  <w:txbxContent>
                    <w:p w14:paraId="06880830" w14:textId="77777777" w:rsidR="008F2B8A" w:rsidRDefault="008F2B8A" w:rsidP="0048001B">
                      <w:pPr>
                        <w:rPr>
                          <w:rFonts w:cs="Arial"/>
                        </w:rPr>
                      </w:pPr>
                      <w:r>
                        <w:rPr>
                          <w:rFonts w:cs="Arial"/>
                          <w:position w:val="-32"/>
                        </w:rPr>
                        <w:object w:dxaOrig="7000" w:dyaOrig="760" w14:anchorId="6754F152">
                          <v:shape id="_x0000_i1041" type="#_x0000_t75" style="width:350.15pt;height:37.75pt" o:ole="">
                            <v:imagedata r:id="rId84" o:title=""/>
                          </v:shape>
                          <o:OLEObject Type="Embed" ProgID="Equation.3" ShapeID="_x0000_i1041" DrawAspect="Content" ObjectID="_1529921101" r:id="rId85"/>
                        </w:object>
                      </w:r>
                    </w:p>
                  </w:txbxContent>
                </v:textbox>
                <w10:anchorlock/>
              </v:shape>
            </w:pict>
          </mc:Fallback>
        </mc:AlternateContent>
      </w:r>
      <w:r>
        <w:rPr>
          <w:noProof/>
          <w:lang w:val="en-IE" w:eastAsia="en-IE"/>
        </w:rPr>
        <mc:AlternateContent>
          <mc:Choice Requires="wps">
            <w:drawing>
              <wp:anchor distT="0" distB="0" distL="114300" distR="114300" simplePos="0" relativeHeight="251731968" behindDoc="0" locked="1" layoutInCell="1" allowOverlap="1" wp14:anchorId="0689326E" wp14:editId="586052FE">
                <wp:simplePos x="0" y="0"/>
                <wp:positionH relativeFrom="column">
                  <wp:posOffset>-914400</wp:posOffset>
                </wp:positionH>
                <wp:positionV relativeFrom="paragraph">
                  <wp:posOffset>-9433560</wp:posOffset>
                </wp:positionV>
                <wp:extent cx="914400" cy="914400"/>
                <wp:effectExtent l="0" t="2540" r="12700" b="1016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09E4A" w14:textId="77777777" w:rsidR="008F2B8A" w:rsidRDefault="008F2B8A" w:rsidP="0048001B">
                            <w:pPr>
                              <w:rPr>
                                <w:rFonts w:cs="Arial"/>
                              </w:rPr>
                            </w:pPr>
                            <w:r>
                              <w:rPr>
                                <w:rFonts w:cs="Arial"/>
                                <w:position w:val="-24"/>
                              </w:rPr>
                              <w:object w:dxaOrig="6320" w:dyaOrig="620" w14:anchorId="40BABEDD">
                                <v:shape id="_x0000_i1042" type="#_x0000_t75" style="width:313.5pt;height:30.75pt" o:ole="">
                                  <v:imagedata r:id="rId86" o:title=""/>
                                </v:shape>
                                <o:OLEObject Type="Embed" ProgID="Equation.3" ShapeID="_x0000_i1042" DrawAspect="Content" ObjectID="_1533107123" r:id="rId8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689326E" id="Text Box 40" o:spid="_x0000_s1044" type="#_x0000_t202" style="position:absolute;left:0;text-align:left;margin-left:-1in;margin-top:-742.75pt;width:1in;height:1in;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">
                <v:textbox>
                  <w:txbxContent>
                    <w:p w14:paraId="6C009E4A" w14:textId="77777777" w:rsidR="008F2B8A" w:rsidRDefault="008F2B8A" w:rsidP="0048001B">
                      <w:pPr>
                        <w:rPr>
                          <w:rFonts w:cs="Arial"/>
                        </w:rPr>
                      </w:pPr>
                      <w:r>
                        <w:rPr>
                          <w:rFonts w:cs="Arial"/>
                          <w:position w:val="-24"/>
                        </w:rPr>
                        <w:object w:dxaOrig="6320" w:dyaOrig="620" w14:anchorId="40BABEDD">
                          <v:shape id="_x0000_i1042" type="#_x0000_t75" style="width:313.55pt;height:30.75pt" o:ole="">
                            <v:imagedata r:id="rId88" o:title=""/>
                          </v:shape>
                          <o:OLEObject Type="Embed" ProgID="Equation.3" ShapeID="_x0000_i1042" DrawAspect="Content" ObjectID="_1529921102" r:id="rId89"/>
                        </w:object>
                      </w:r>
                    </w:p>
                  </w:txbxContent>
                </v:textbox>
                <w10:anchorlock/>
              </v:shape>
            </w:pict>
          </mc:Fallback>
        </mc:AlternateContent>
      </w:r>
      <w:r>
        <w:rPr>
          <w:noProof/>
          <w:lang w:val="en-IE" w:eastAsia="en-IE"/>
        </w:rPr>
        <mc:AlternateContent>
          <mc:Choice Requires="wps">
            <w:drawing>
              <wp:anchor distT="0" distB="0" distL="114300" distR="114300" simplePos="0" relativeHeight="251732992" behindDoc="0" locked="1" layoutInCell="1" allowOverlap="1" wp14:anchorId="025CBA7C" wp14:editId="3A6AE337">
                <wp:simplePos x="0" y="0"/>
                <wp:positionH relativeFrom="column">
                  <wp:posOffset>-914400</wp:posOffset>
                </wp:positionH>
                <wp:positionV relativeFrom="paragraph">
                  <wp:posOffset>-9433560</wp:posOffset>
                </wp:positionV>
                <wp:extent cx="914400" cy="914400"/>
                <wp:effectExtent l="0" t="2540" r="12700" b="1016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770FCC8" w14:textId="77777777" w:rsidR="008F2B8A" w:rsidRDefault="008F2B8A" w:rsidP="0048001B">
                            <w:pPr>
                              <w:rPr>
                                <w:rFonts w:cs="Arial"/>
                              </w:rPr>
                            </w:pPr>
                            <w:r>
                              <w:rPr>
                                <w:rFonts w:cs="Arial"/>
                                <w:position w:val="-8"/>
                              </w:rPr>
                              <w:object w:dxaOrig="1440" w:dyaOrig="300" w14:anchorId="57390996">
                                <v:shape id="_x0000_i1043" type="#_x0000_t75" style="width:1in;height:15pt" o:ole="">
                                  <v:imagedata r:id="rId90" o:title=""/>
                                </v:shape>
                                <o:OLEObject Type="Embed" ProgID="Equation.3" ShapeID="_x0000_i1043" DrawAspect="Content" ObjectID="_1533107124" r:id="rId9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25CBA7C" id="Text Box 39" o:spid="_x0000_s1045" type="#_x0000_t202" style="position:absolute;left:0;text-align:left;margin-left:-1in;margin-top:-742.75pt;width:1in;height:1in;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7dW1qigCAABZBAAADgAAAAAAAAAAAAAAAAAsAgAAZHJzL2Uy&#10;b0RvYy54bWxQSwECLQAUAAYACAAAACEAJUMXSeEAAAANAQAADwAAAAAAAAAAAAAAAACABAAAZHJz&#10;L2Rvd25yZXYueG1sUEsFBgAAAAAEAAQA8wAAAI4FAAAAAA==&#10;">
                <v:textbox>
                  <w:txbxContent>
                    <w:p w14:paraId="2770FCC8" w14:textId="77777777" w:rsidR="008F2B8A" w:rsidRDefault="008F2B8A" w:rsidP="0048001B">
                      <w:pPr>
                        <w:rPr>
                          <w:rFonts w:cs="Arial"/>
                        </w:rPr>
                      </w:pPr>
                      <w:r>
                        <w:rPr>
                          <w:rFonts w:cs="Arial"/>
                          <w:position w:val="-8"/>
                        </w:rPr>
                        <w:object w:dxaOrig="1440" w:dyaOrig="300" w14:anchorId="57390996">
                          <v:shape id="_x0000_i1043" type="#_x0000_t75" style="width:1in;height:15.1pt" o:ole="">
                            <v:imagedata r:id="rId92" o:title=""/>
                          </v:shape>
                          <o:OLEObject Type="Embed" ProgID="Equation.3" ShapeID="_x0000_i1043" DrawAspect="Content" ObjectID="_1529921103" r:id="rId93"/>
                        </w:object>
                      </w:r>
                    </w:p>
                  </w:txbxContent>
                </v:textbox>
                <w10:anchorlock/>
              </v:shape>
            </w:pict>
          </mc:Fallback>
        </mc:AlternateContent>
      </w:r>
      <w:r>
        <w:rPr>
          <w:noProof/>
          <w:lang w:val="en-IE" w:eastAsia="en-IE"/>
        </w:rPr>
        <mc:AlternateContent>
          <mc:Choice Requires="wps">
            <w:drawing>
              <wp:anchor distT="0" distB="0" distL="114300" distR="114300" simplePos="0" relativeHeight="251734016" behindDoc="0" locked="1" layoutInCell="1" allowOverlap="1" wp14:anchorId="319B895A" wp14:editId="36F12068">
                <wp:simplePos x="0" y="0"/>
                <wp:positionH relativeFrom="column">
                  <wp:posOffset>-914400</wp:posOffset>
                </wp:positionH>
                <wp:positionV relativeFrom="paragraph">
                  <wp:posOffset>-9433560</wp:posOffset>
                </wp:positionV>
                <wp:extent cx="914400" cy="914400"/>
                <wp:effectExtent l="0" t="2540" r="12700" b="1016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ED2A3A" w14:textId="77777777" w:rsidR="008F2B8A" w:rsidRDefault="008F2B8A" w:rsidP="0048001B">
                            <w:pPr>
                              <w:rPr>
                                <w:rFonts w:cs="Arial"/>
                              </w:rPr>
                            </w:pPr>
                            <w:r>
                              <w:rPr>
                                <w:rFonts w:cs="Arial"/>
                                <w:position w:val="-6"/>
                              </w:rPr>
                              <w:object w:dxaOrig="1500" w:dyaOrig="279" w14:anchorId="4231AF83">
                                <v:shape id="_x0000_i1044" type="#_x0000_t75" style="width:75pt;height:13.9pt" o:ole="">
                                  <v:imagedata r:id="rId94" o:title=""/>
                                </v:shape>
                                <o:OLEObject Type="Embed" ProgID="Equation.3" ShapeID="_x0000_i1044" DrawAspect="Content" ObjectID="_1533107125" r:id="rId9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19B895A" id="Text Box 38" o:spid="_x0000_s1046" type="#_x0000_t202" style="position:absolute;left:0;text-align:left;margin-left:-1in;margin-top:-742.75pt;width:1in;height:1in;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ODXSpygCAABZBAAADgAAAAAAAAAAAAAAAAAsAgAAZHJzL2Uy&#10;b0RvYy54bWxQSwECLQAUAAYACAAAACEAJUMXSeEAAAANAQAADwAAAAAAAAAAAAAAAACABAAAZHJz&#10;L2Rvd25yZXYueG1sUEsFBgAAAAAEAAQA8wAAAI4FAAAAAA==&#10;">
                <v:textbox>
                  <w:txbxContent>
                    <w:p w14:paraId="36ED2A3A" w14:textId="77777777" w:rsidR="008F2B8A" w:rsidRDefault="008F2B8A" w:rsidP="0048001B">
                      <w:pPr>
                        <w:rPr>
                          <w:rFonts w:cs="Arial"/>
                        </w:rPr>
                      </w:pPr>
                      <w:r>
                        <w:rPr>
                          <w:rFonts w:cs="Arial"/>
                          <w:position w:val="-6"/>
                        </w:rPr>
                        <w:object w:dxaOrig="1500" w:dyaOrig="279" w14:anchorId="4231AF83">
                          <v:shape id="_x0000_i1044" type="#_x0000_t75" style="width:74.9pt;height:13.95pt" o:ole="">
                            <v:imagedata r:id="rId96" o:title=""/>
                          </v:shape>
                          <o:OLEObject Type="Embed" ProgID="Equation.3" ShapeID="_x0000_i1044" DrawAspect="Content" ObjectID="_1529921104" r:id="rId97"/>
                        </w:object>
                      </w:r>
                    </w:p>
                  </w:txbxContent>
                </v:textbox>
                <w10:anchorlock/>
              </v:shape>
            </w:pict>
          </mc:Fallback>
        </mc:AlternateContent>
      </w:r>
      <w:r>
        <w:rPr>
          <w:noProof/>
          <w:lang w:val="en-IE" w:eastAsia="en-IE"/>
        </w:rPr>
        <mc:AlternateContent>
          <mc:Choice Requires="wps">
            <w:drawing>
              <wp:anchor distT="0" distB="0" distL="114300" distR="114300" simplePos="0" relativeHeight="251735040" behindDoc="0" locked="1" layoutInCell="1" allowOverlap="1" wp14:anchorId="5B750009" wp14:editId="328F3356">
                <wp:simplePos x="0" y="0"/>
                <wp:positionH relativeFrom="column">
                  <wp:posOffset>-914400</wp:posOffset>
                </wp:positionH>
                <wp:positionV relativeFrom="paragraph">
                  <wp:posOffset>-9433560</wp:posOffset>
                </wp:positionV>
                <wp:extent cx="914400" cy="914400"/>
                <wp:effectExtent l="0" t="2540" r="12700" b="1016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3FE8993" w14:textId="77777777" w:rsidR="008F2B8A" w:rsidRDefault="008F2B8A" w:rsidP="0048001B">
                            <w:pPr>
                              <w:rPr>
                                <w:rFonts w:cs="Arial"/>
                              </w:rPr>
                            </w:pPr>
                            <w:r>
                              <w:rPr>
                                <w:rFonts w:cs="Arial"/>
                                <w:position w:val="-28"/>
                              </w:rPr>
                              <w:object w:dxaOrig="1680" w:dyaOrig="660" w14:anchorId="0726FD46">
                                <v:shape id="_x0000_i1045" type="#_x0000_t75" style="width:83.65pt;height:33pt" o:ole="">
                                  <v:imagedata r:id="rId98" o:title=""/>
                                </v:shape>
                                <o:OLEObject Type="Embed" ProgID="Equation.3" ShapeID="_x0000_i1045" DrawAspect="Content" ObjectID="_1533107126" r:id="rId9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B750009" id="Text Box 37" o:spid="_x0000_s1047" type="#_x0000_t202" style="position:absolute;left:0;text-align:left;margin-left:-1in;margin-top:-742.75pt;width:1in;height:1in;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v/205CgCAABZBAAADgAAAAAAAAAAAAAAAAAsAgAAZHJzL2Uy&#10;b0RvYy54bWxQSwECLQAUAAYACAAAACEAJUMXSeEAAAANAQAADwAAAAAAAAAAAAAAAACABAAAZHJz&#10;L2Rvd25yZXYueG1sUEsFBgAAAAAEAAQA8wAAAI4FAAAAAA==&#10;">
                <v:textbox>
                  <w:txbxContent>
                    <w:p w14:paraId="33FE8993" w14:textId="77777777" w:rsidR="008F2B8A" w:rsidRDefault="008F2B8A" w:rsidP="0048001B">
                      <w:pPr>
                        <w:rPr>
                          <w:rFonts w:cs="Arial"/>
                        </w:rPr>
                      </w:pPr>
                      <w:r>
                        <w:rPr>
                          <w:rFonts w:cs="Arial"/>
                          <w:position w:val="-28"/>
                        </w:rPr>
                        <w:object w:dxaOrig="1680" w:dyaOrig="660" w14:anchorId="0726FD46">
                          <v:shape id="_x0000_i1045" type="#_x0000_t75" style="width:83.6pt;height:33.1pt" o:ole="">
                            <v:imagedata r:id="rId100" o:title=""/>
                          </v:shape>
                          <o:OLEObject Type="Embed" ProgID="Equation.3" ShapeID="_x0000_i1045" DrawAspect="Content" ObjectID="_1529921105" r:id="rId101"/>
                        </w:object>
                      </w:r>
                    </w:p>
                  </w:txbxContent>
                </v:textbox>
                <w10:anchorlock/>
              </v:shape>
            </w:pict>
          </mc:Fallback>
        </mc:AlternateContent>
      </w:r>
      <w:r>
        <w:rPr>
          <w:noProof/>
          <w:lang w:val="en-IE" w:eastAsia="en-IE"/>
        </w:rPr>
        <mc:AlternateContent>
          <mc:Choice Requires="wps">
            <w:drawing>
              <wp:anchor distT="0" distB="0" distL="114300" distR="114300" simplePos="0" relativeHeight="251736064" behindDoc="0" locked="1" layoutInCell="1" allowOverlap="1" wp14:anchorId="3AB12A75" wp14:editId="39B69788">
                <wp:simplePos x="0" y="0"/>
                <wp:positionH relativeFrom="column">
                  <wp:posOffset>-914400</wp:posOffset>
                </wp:positionH>
                <wp:positionV relativeFrom="paragraph">
                  <wp:posOffset>-9433560</wp:posOffset>
                </wp:positionV>
                <wp:extent cx="914400" cy="914400"/>
                <wp:effectExtent l="0" t="2540" r="12700" b="1016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7AAFB45" w14:textId="77777777" w:rsidR="008F2B8A" w:rsidRDefault="008F2B8A" w:rsidP="0048001B">
                            <w:pPr>
                              <w:rPr>
                                <w:rFonts w:cs="Arial"/>
                              </w:rPr>
                            </w:pPr>
                            <w:r>
                              <w:rPr>
                                <w:rFonts w:cs="Arial"/>
                                <w:position w:val="-6"/>
                              </w:rPr>
                              <w:object w:dxaOrig="2799" w:dyaOrig="279" w14:anchorId="7DCF213F">
                                <v:shape id="_x0000_i1046" type="#_x0000_t75" style="width:140.65pt;height:13.9pt" o:ole="">
                                  <v:imagedata r:id="rId102" o:title=""/>
                                </v:shape>
                                <o:OLEObject Type="Embed" ProgID="Equation.3" ShapeID="_x0000_i1046" DrawAspect="Content" ObjectID="_1533107127" r:id="rId10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AB12A75" id="Text Box 36" o:spid="_x0000_s1048" type="#_x0000_t202" style="position:absolute;left:0;text-align:left;margin-left:-1in;margin-top:-742.75pt;width:1in;height:1in;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ah3T6SgCAABZBAAADgAAAAAAAAAAAAAAAAAsAgAAZHJzL2Uy&#10;b0RvYy54bWxQSwECLQAUAAYACAAAACEAJUMXSeEAAAANAQAADwAAAAAAAAAAAAAAAACABAAAZHJz&#10;L2Rvd25yZXYueG1sUEsFBgAAAAAEAAQA8wAAAI4FAAAAAA==&#10;">
                <v:textbox>
                  <w:txbxContent>
                    <w:p w14:paraId="17AAFB45" w14:textId="77777777" w:rsidR="008F2B8A" w:rsidRDefault="008F2B8A" w:rsidP="0048001B">
                      <w:pPr>
                        <w:rPr>
                          <w:rFonts w:cs="Arial"/>
                        </w:rPr>
                      </w:pPr>
                      <w:r>
                        <w:rPr>
                          <w:rFonts w:cs="Arial"/>
                          <w:position w:val="-6"/>
                        </w:rPr>
                        <w:object w:dxaOrig="2799" w:dyaOrig="279" w14:anchorId="7DCF213F">
                          <v:shape id="_x0000_i1046" type="#_x0000_t75" style="width:140.5pt;height:13.95pt" o:ole="">
                            <v:imagedata r:id="rId104" o:title=""/>
                          </v:shape>
                          <o:OLEObject Type="Embed" ProgID="Equation.3" ShapeID="_x0000_i1046" DrawAspect="Content" ObjectID="_1529921106" r:id="rId105"/>
                        </w:object>
                      </w:r>
                    </w:p>
                  </w:txbxContent>
                </v:textbox>
                <w10:anchorlock/>
              </v:shape>
            </w:pict>
          </mc:Fallback>
        </mc:AlternateContent>
      </w:r>
      <w:r>
        <w:rPr>
          <w:noProof/>
          <w:lang w:val="en-IE" w:eastAsia="en-IE"/>
        </w:rPr>
        <mc:AlternateContent>
          <mc:Choice Requires="wps">
            <w:drawing>
              <wp:anchor distT="0" distB="0" distL="114300" distR="114300" simplePos="0" relativeHeight="251737088" behindDoc="0" locked="1" layoutInCell="1" allowOverlap="1" wp14:anchorId="2CE00BC2" wp14:editId="2A2FD2AA">
                <wp:simplePos x="0" y="0"/>
                <wp:positionH relativeFrom="column">
                  <wp:posOffset>-914400</wp:posOffset>
                </wp:positionH>
                <wp:positionV relativeFrom="paragraph">
                  <wp:posOffset>-9433560</wp:posOffset>
                </wp:positionV>
                <wp:extent cx="914400" cy="914400"/>
                <wp:effectExtent l="0" t="2540" r="12700" b="1016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81900B" w14:textId="77777777" w:rsidR="008F2B8A" w:rsidRDefault="008F2B8A" w:rsidP="0048001B">
                            <w:pPr>
                              <w:rPr>
                                <w:rFonts w:cs="Arial"/>
                              </w:rPr>
                            </w:pPr>
                            <w:r>
                              <w:rPr>
                                <w:rFonts w:cs="Arial"/>
                                <w:position w:val="-6"/>
                              </w:rPr>
                              <w:object w:dxaOrig="2799" w:dyaOrig="279" w14:anchorId="0E3B5E48">
                                <v:shape id="_x0000_i1047" type="#_x0000_t75" style="width:140.65pt;height:13.9pt" o:ole="">
                                  <v:imagedata r:id="rId102" o:title=""/>
                                </v:shape>
                                <o:OLEObject Type="Embed" ProgID="Equation.3" ShapeID="_x0000_i1047" DrawAspect="Content" ObjectID="_1533107128" r:id="rId10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CE00BC2" id="Text Box 35" o:spid="_x0000_s1049" type="#_x0000_t202" style="position:absolute;left:0;text-align:left;margin-left:-1in;margin-top:-742.75pt;width:1in;height:1in;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FTx7/igCAABZBAAADgAAAAAAAAAAAAAAAAAsAgAAZHJzL2Uy&#10;b0RvYy54bWxQSwECLQAUAAYACAAAACEAJUMXSeEAAAANAQAADwAAAAAAAAAAAAAAAACABAAAZHJz&#10;L2Rvd25yZXYueG1sUEsFBgAAAAAEAAQA8wAAAI4FAAAAAA==&#10;">
                <v:textbox>
                  <w:txbxContent>
                    <w:p w14:paraId="7481900B" w14:textId="77777777" w:rsidR="008F2B8A" w:rsidRDefault="008F2B8A" w:rsidP="0048001B">
                      <w:pPr>
                        <w:rPr>
                          <w:rFonts w:cs="Arial"/>
                        </w:rPr>
                      </w:pPr>
                      <w:r>
                        <w:rPr>
                          <w:rFonts w:cs="Arial"/>
                          <w:position w:val="-6"/>
                        </w:rPr>
                        <w:object w:dxaOrig="2799" w:dyaOrig="279" w14:anchorId="0E3B5E48">
                          <v:shape id="_x0000_i1047" type="#_x0000_t75" style="width:140.5pt;height:13.95pt" o:ole="">
                            <v:imagedata r:id="rId104" o:title=""/>
                          </v:shape>
                          <o:OLEObject Type="Embed" ProgID="Equation.3" ShapeID="_x0000_i1047" DrawAspect="Content" ObjectID="_1529921107" r:id="rId107"/>
                        </w:object>
                      </w:r>
                    </w:p>
                  </w:txbxContent>
                </v:textbox>
                <w10:anchorlock/>
              </v:shape>
            </w:pict>
          </mc:Fallback>
        </mc:AlternateContent>
      </w:r>
      <w:r>
        <w:rPr>
          <w:noProof/>
          <w:lang w:val="en-IE" w:eastAsia="en-IE"/>
        </w:rPr>
        <mc:AlternateContent>
          <mc:Choice Requires="wps">
            <w:drawing>
              <wp:anchor distT="0" distB="0" distL="114300" distR="114300" simplePos="0" relativeHeight="251738112" behindDoc="0" locked="1" layoutInCell="1" allowOverlap="1" wp14:anchorId="07B19EA6" wp14:editId="44200672">
                <wp:simplePos x="0" y="0"/>
                <wp:positionH relativeFrom="column">
                  <wp:posOffset>-914400</wp:posOffset>
                </wp:positionH>
                <wp:positionV relativeFrom="paragraph">
                  <wp:posOffset>-9433560</wp:posOffset>
                </wp:positionV>
                <wp:extent cx="914400" cy="914400"/>
                <wp:effectExtent l="0" t="2540" r="12700" b="1016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BA4E4D4" w14:textId="77777777" w:rsidR="008F2B8A" w:rsidRDefault="008F2B8A" w:rsidP="0048001B">
                            <w:pPr>
                              <w:rPr>
                                <w:rFonts w:cs="Arial"/>
                              </w:rPr>
                            </w:pPr>
                            <w:r>
                              <w:rPr>
                                <w:rFonts w:cs="Arial"/>
                                <w:position w:val="-28"/>
                              </w:rPr>
                              <w:object w:dxaOrig="3120" w:dyaOrig="660" w14:anchorId="169CB551">
                                <v:shape id="_x0000_i1048" type="#_x0000_t75" style="width:156pt;height:33pt" o:ole="">
                                  <v:imagedata r:id="rId108" o:title=""/>
                                </v:shape>
                                <o:OLEObject Type="Embed" ProgID="Equation.3" ShapeID="_x0000_i1048" DrawAspect="Content" ObjectID="_1533107129" r:id="rId10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7B19EA6" id="Text Box 34" o:spid="_x0000_s1050" type="#_x0000_t202" style="position:absolute;left:0;text-align:left;margin-left:-1in;margin-top:-742.75pt;width:1in;height:1in;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wNwc8ygCAABZBAAADgAAAAAAAAAAAAAAAAAsAgAAZHJzL2Uy&#10;b0RvYy54bWxQSwECLQAUAAYACAAAACEAJUMXSeEAAAANAQAADwAAAAAAAAAAAAAAAACABAAAZHJz&#10;L2Rvd25yZXYueG1sUEsFBgAAAAAEAAQA8wAAAI4FAAAAAA==&#10;">
                <v:textbox>
                  <w:txbxContent>
                    <w:p w14:paraId="2BA4E4D4" w14:textId="77777777" w:rsidR="008F2B8A" w:rsidRDefault="008F2B8A" w:rsidP="0048001B">
                      <w:pPr>
                        <w:rPr>
                          <w:rFonts w:cs="Arial"/>
                        </w:rPr>
                      </w:pPr>
                      <w:r>
                        <w:rPr>
                          <w:rFonts w:cs="Arial"/>
                          <w:position w:val="-28"/>
                        </w:rPr>
                        <w:object w:dxaOrig="3120" w:dyaOrig="660" w14:anchorId="169CB551">
                          <v:shape id="_x0000_i1048" type="#_x0000_t75" style="width:156.2pt;height:33.1pt" o:ole="">
                            <v:imagedata r:id="rId110" o:title=""/>
                          </v:shape>
                          <o:OLEObject Type="Embed" ProgID="Equation.3" ShapeID="_x0000_i1048" DrawAspect="Content" ObjectID="_1529921108" r:id="rId111"/>
                        </w:object>
                      </w:r>
                    </w:p>
                  </w:txbxContent>
                </v:textbox>
                <w10:anchorlock/>
              </v:shape>
            </w:pict>
          </mc:Fallback>
        </mc:AlternateContent>
      </w:r>
      <w:r>
        <w:rPr>
          <w:noProof/>
          <w:lang w:val="en-IE" w:eastAsia="en-IE"/>
        </w:rPr>
        <mc:AlternateContent>
          <mc:Choice Requires="wps">
            <w:drawing>
              <wp:anchor distT="0" distB="0" distL="114300" distR="114300" simplePos="0" relativeHeight="251739136" behindDoc="0" locked="1" layoutInCell="1" allowOverlap="1" wp14:anchorId="1BA40979" wp14:editId="7F0C3A6C">
                <wp:simplePos x="0" y="0"/>
                <wp:positionH relativeFrom="column">
                  <wp:posOffset>-914400</wp:posOffset>
                </wp:positionH>
                <wp:positionV relativeFrom="paragraph">
                  <wp:posOffset>-9433560</wp:posOffset>
                </wp:positionV>
                <wp:extent cx="914400" cy="914400"/>
                <wp:effectExtent l="0" t="2540" r="12700" b="1016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2C3289" w14:textId="77777777" w:rsidR="008F2B8A" w:rsidRDefault="008F2B8A" w:rsidP="0048001B">
                            <w:pPr>
                              <w:rPr>
                                <w:rFonts w:cs="Arial"/>
                              </w:rPr>
                            </w:pPr>
                            <w:r>
                              <w:rPr>
                                <w:rFonts w:cs="Arial"/>
                                <w:position w:val="-28"/>
                              </w:rPr>
                              <w:object w:dxaOrig="2520" w:dyaOrig="660" w14:anchorId="14E4B101">
                                <v:shape id="_x0000_i1049" type="#_x0000_t75" style="width:126.75pt;height:36pt" o:ole="">
                                  <v:imagedata r:id="rId112" o:title=""/>
                                </v:shape>
                                <o:OLEObject Type="Embed" ProgID="Equation.3" ShapeID="_x0000_i1049" DrawAspect="Content" ObjectID="_1533107130" r:id="rId11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BA40979" id="Text Box 33" o:spid="_x0000_s1051" type="#_x0000_t202" style="position:absolute;left:0;text-align:left;margin-left:-1in;margin-top:-742.75pt;width:1in;height:1in;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7xJF2ygCAABZBAAADgAAAAAAAAAAAAAAAAAsAgAAZHJzL2Uy&#10;b0RvYy54bWxQSwECLQAUAAYACAAAACEAJUMXSeEAAAANAQAADwAAAAAAAAAAAAAAAACABAAAZHJz&#10;L2Rvd25yZXYueG1sUEsFBgAAAAAEAAQA8wAAAI4FAAAAAA==&#10;">
                <v:textbox>
                  <w:txbxContent>
                    <w:p w14:paraId="362C3289" w14:textId="77777777" w:rsidR="008F2B8A" w:rsidRDefault="008F2B8A" w:rsidP="0048001B">
                      <w:pPr>
                        <w:rPr>
                          <w:rFonts w:cs="Arial"/>
                        </w:rPr>
                      </w:pPr>
                      <w:r>
                        <w:rPr>
                          <w:rFonts w:cs="Arial"/>
                          <w:position w:val="-28"/>
                        </w:rPr>
                        <w:object w:dxaOrig="2520" w:dyaOrig="660" w14:anchorId="14E4B101">
                          <v:shape id="_x0000_i1049" type="#_x0000_t75" style="width:126.6pt;height:36pt" o:ole="">
                            <v:imagedata r:id="rId114" o:title=""/>
                          </v:shape>
                          <o:OLEObject Type="Embed" ProgID="Equation.3" ShapeID="_x0000_i1049" DrawAspect="Content" ObjectID="_1529921109" r:id="rId115"/>
                        </w:object>
                      </w:r>
                    </w:p>
                  </w:txbxContent>
                </v:textbox>
                <w10:anchorlock/>
              </v:shape>
            </w:pict>
          </mc:Fallback>
        </mc:AlternateContent>
      </w:r>
      <w:r>
        <w:rPr>
          <w:noProof/>
          <w:lang w:val="en-IE" w:eastAsia="en-IE"/>
        </w:rPr>
        <mc:AlternateContent>
          <mc:Choice Requires="wps">
            <w:drawing>
              <wp:anchor distT="0" distB="0" distL="114300" distR="114300" simplePos="0" relativeHeight="251740160" behindDoc="0" locked="1" layoutInCell="1" allowOverlap="1" wp14:anchorId="132A4EC7" wp14:editId="591CE06A">
                <wp:simplePos x="0" y="0"/>
                <wp:positionH relativeFrom="column">
                  <wp:posOffset>-914400</wp:posOffset>
                </wp:positionH>
                <wp:positionV relativeFrom="paragraph">
                  <wp:posOffset>-9433560</wp:posOffset>
                </wp:positionV>
                <wp:extent cx="914400" cy="914400"/>
                <wp:effectExtent l="0" t="2540" r="12700" b="1016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ECC996F" w14:textId="77777777" w:rsidR="008F2B8A" w:rsidRDefault="008F2B8A" w:rsidP="0048001B">
                            <w:pPr>
                              <w:rPr>
                                <w:rFonts w:cs="Arial"/>
                              </w:rPr>
                            </w:pPr>
                            <w:r>
                              <w:rPr>
                                <w:rFonts w:cs="Arial"/>
                                <w:position w:val="-24"/>
                              </w:rPr>
                              <w:object w:dxaOrig="4260" w:dyaOrig="620" w14:anchorId="24673F45">
                                <v:shape id="_x0000_i1050" type="#_x0000_t75" style="width:213.75pt;height:30.75pt" o:ole="">
                                  <v:imagedata r:id="rId116" o:title=""/>
                                </v:shape>
                                <o:OLEObject Type="Embed" ProgID="Equation.3" ShapeID="_x0000_i1050" DrawAspect="Content" ObjectID="_1533107131" r:id="rId11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32A4EC7" id="Text Box 32" o:spid="_x0000_s1052" type="#_x0000_t202" style="position:absolute;left:0;text-align:left;margin-left:-1in;margin-top:-742.75pt;width:1in;height:1in;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OvIi1igCAABZBAAADgAAAAAAAAAAAAAAAAAsAgAAZHJzL2Uy&#10;b0RvYy54bWxQSwECLQAUAAYACAAAACEAJUMXSeEAAAANAQAADwAAAAAAAAAAAAAAAACABAAAZHJz&#10;L2Rvd25yZXYueG1sUEsFBgAAAAAEAAQA8wAAAI4FAAAAAA==&#10;">
                <v:textbox>
                  <w:txbxContent>
                    <w:p w14:paraId="5ECC996F" w14:textId="77777777" w:rsidR="008F2B8A" w:rsidRDefault="008F2B8A" w:rsidP="0048001B">
                      <w:pPr>
                        <w:rPr>
                          <w:rFonts w:cs="Arial"/>
                        </w:rPr>
                      </w:pPr>
                      <w:r>
                        <w:rPr>
                          <w:rFonts w:cs="Arial"/>
                          <w:position w:val="-24"/>
                        </w:rPr>
                        <w:object w:dxaOrig="4260" w:dyaOrig="620" w14:anchorId="24673F45">
                          <v:shape id="_x0000_i1050" type="#_x0000_t75" style="width:213.7pt;height:30.75pt" o:ole="">
                            <v:imagedata r:id="rId118" o:title=""/>
                          </v:shape>
                          <o:OLEObject Type="Embed" ProgID="Equation.3" ShapeID="_x0000_i1050" DrawAspect="Content" ObjectID="_1529921110" r:id="rId119"/>
                        </w:object>
                      </w:r>
                    </w:p>
                  </w:txbxContent>
                </v:textbox>
                <w10:anchorlock/>
              </v:shape>
            </w:pict>
          </mc:Fallback>
        </mc:AlternateContent>
      </w:r>
      <w:r>
        <w:rPr>
          <w:noProof/>
          <w:lang w:val="en-IE" w:eastAsia="en-IE"/>
        </w:rPr>
        <mc:AlternateContent>
          <mc:Choice Requires="wps">
            <w:drawing>
              <wp:anchor distT="0" distB="0" distL="114300" distR="114300" simplePos="0" relativeHeight="251741184" behindDoc="0" locked="1" layoutInCell="1" allowOverlap="1" wp14:anchorId="43DA1E38" wp14:editId="21C630C6">
                <wp:simplePos x="0" y="0"/>
                <wp:positionH relativeFrom="column">
                  <wp:posOffset>-914400</wp:posOffset>
                </wp:positionH>
                <wp:positionV relativeFrom="paragraph">
                  <wp:posOffset>-9433560</wp:posOffset>
                </wp:positionV>
                <wp:extent cx="914400" cy="914400"/>
                <wp:effectExtent l="0" t="2540" r="12700" b="1016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973B6C9" w14:textId="77777777" w:rsidR="008F2B8A" w:rsidRDefault="008F2B8A" w:rsidP="0048001B">
                            <w:pPr>
                              <w:rPr>
                                <w:rFonts w:cs="Arial"/>
                              </w:rPr>
                            </w:pPr>
                            <w:r>
                              <w:rPr>
                                <w:rFonts w:cs="Arial"/>
                                <w:position w:val="-102"/>
                              </w:rPr>
                              <w:object w:dxaOrig="4300" w:dyaOrig="2160" w14:anchorId="27F2ED9E">
                                <v:shape id="_x0000_i1051" type="#_x0000_t75" style="width:214.9pt;height:108.75pt" o:ole="">
                                  <v:imagedata r:id="rId120" o:title=""/>
                                </v:shape>
                                <o:OLEObject Type="Embed" ProgID="Equation.3" ShapeID="_x0000_i1051" DrawAspect="Content" ObjectID="_1533107132" r:id="rId12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3DA1E38" id="Text Box 31" o:spid="_x0000_s1053" type="#_x0000_t202" style="position:absolute;left:0;text-align:left;margin-left:-1in;margin-top:-742.75pt;width:1in;height:1in;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5nJFHygCAABZBAAADgAAAAAAAAAAAAAAAAAsAgAAZHJzL2Uy&#10;b0RvYy54bWxQSwECLQAUAAYACAAAACEAJUMXSeEAAAANAQAADwAAAAAAAAAAAAAAAACABAAAZHJz&#10;L2Rvd25yZXYueG1sUEsFBgAAAAAEAAQA8wAAAI4FAAAAAA==&#10;">
                <v:textbox>
                  <w:txbxContent>
                    <w:p w14:paraId="7973B6C9" w14:textId="77777777" w:rsidR="008F2B8A" w:rsidRDefault="008F2B8A" w:rsidP="0048001B">
                      <w:pPr>
                        <w:rPr>
                          <w:rFonts w:cs="Arial"/>
                        </w:rPr>
                      </w:pPr>
                      <w:r>
                        <w:rPr>
                          <w:rFonts w:cs="Arial"/>
                          <w:position w:val="-102"/>
                        </w:rPr>
                        <w:object w:dxaOrig="4300" w:dyaOrig="2160" w14:anchorId="27F2ED9E">
                          <v:shape id="_x0000_i1051" type="#_x0000_t75" style="width:214.85pt;height:108.6pt" o:ole="">
                            <v:imagedata r:id="rId122" o:title=""/>
                          </v:shape>
                          <o:OLEObject Type="Embed" ProgID="Equation.3" ShapeID="_x0000_i1051" DrawAspect="Content" ObjectID="_1529921111" r:id="rId123"/>
                        </w:object>
                      </w:r>
                    </w:p>
                  </w:txbxContent>
                </v:textbox>
                <w10:anchorlock/>
              </v:shape>
            </w:pict>
          </mc:Fallback>
        </mc:AlternateContent>
      </w:r>
      <w:r>
        <w:rPr>
          <w:noProof/>
          <w:lang w:val="en-IE" w:eastAsia="en-IE"/>
        </w:rPr>
        <mc:AlternateContent>
          <mc:Choice Requires="wps">
            <w:drawing>
              <wp:anchor distT="0" distB="0" distL="114300" distR="114300" simplePos="0" relativeHeight="251742208" behindDoc="0" locked="1" layoutInCell="1" allowOverlap="1" wp14:anchorId="4B49DB05" wp14:editId="6B642668">
                <wp:simplePos x="0" y="0"/>
                <wp:positionH relativeFrom="column">
                  <wp:posOffset>-914400</wp:posOffset>
                </wp:positionH>
                <wp:positionV relativeFrom="paragraph">
                  <wp:posOffset>-9433560</wp:posOffset>
                </wp:positionV>
                <wp:extent cx="914400" cy="914400"/>
                <wp:effectExtent l="0" t="2540" r="12700" b="101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15BF81" w14:textId="77777777" w:rsidR="008F2B8A" w:rsidRDefault="008F2B8A" w:rsidP="0048001B">
                            <w:pPr>
                              <w:rPr>
                                <w:rFonts w:cs="Arial"/>
                              </w:rPr>
                            </w:pPr>
                            <w:r>
                              <w:rPr>
                                <w:rFonts w:cs="Arial"/>
                                <w:position w:val="-24"/>
                              </w:rPr>
                              <w:object w:dxaOrig="2780" w:dyaOrig="620" w14:anchorId="2D929F0A">
                                <v:shape id="_x0000_i1052" type="#_x0000_t75" style="width:135.75pt;height:30.75pt" o:ole="">
                                  <v:imagedata r:id="rId124" o:title=""/>
                                </v:shape>
                                <o:OLEObject Type="Embed" ProgID="Equation.3" ShapeID="_x0000_i1052" DrawAspect="Content" ObjectID="_1533107133" r:id="rId12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B49DB05" id="Text Box 30" o:spid="_x0000_s1054" type="#_x0000_t202" style="position:absolute;left:0;text-align:left;margin-left:-1in;margin-top:-742.75pt;width:1in;height:1in;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">
                <v:textbox>
                  <w:txbxContent>
                    <w:p w14:paraId="7415BF81" w14:textId="77777777" w:rsidR="008F2B8A" w:rsidRDefault="008F2B8A" w:rsidP="0048001B">
                      <w:pPr>
                        <w:rPr>
                          <w:rFonts w:cs="Arial"/>
                        </w:rPr>
                      </w:pPr>
                      <w:r>
                        <w:rPr>
                          <w:rFonts w:cs="Arial"/>
                          <w:position w:val="-24"/>
                        </w:rPr>
                        <w:object w:dxaOrig="2780" w:dyaOrig="620" w14:anchorId="2D929F0A">
                          <v:shape id="_x0000_i1052" type="#_x0000_t75" style="width:135.85pt;height:30.75pt" o:ole="">
                            <v:imagedata r:id="rId126" o:title=""/>
                          </v:shape>
                          <o:OLEObject Type="Embed" ProgID="Equation.3" ShapeID="_x0000_i1052" DrawAspect="Content" ObjectID="_1529921112" r:id="rId127"/>
                        </w:object>
                      </w:r>
                    </w:p>
                  </w:txbxContent>
                </v:textbox>
                <w10:anchorlock/>
              </v:shape>
            </w:pict>
          </mc:Fallback>
        </mc:AlternateContent>
      </w:r>
      <w:r>
        <w:rPr>
          <w:noProof/>
          <w:lang w:val="en-IE" w:eastAsia="en-IE"/>
        </w:rPr>
        <mc:AlternateContent>
          <mc:Choice Requires="wps">
            <w:drawing>
              <wp:anchor distT="0" distB="0" distL="114300" distR="114300" simplePos="0" relativeHeight="251743232" behindDoc="0" locked="1" layoutInCell="1" allowOverlap="1" wp14:anchorId="7C224A94" wp14:editId="4A94180F">
                <wp:simplePos x="0" y="0"/>
                <wp:positionH relativeFrom="column">
                  <wp:posOffset>-914400</wp:posOffset>
                </wp:positionH>
                <wp:positionV relativeFrom="paragraph">
                  <wp:posOffset>-9433560</wp:posOffset>
                </wp:positionV>
                <wp:extent cx="914400" cy="914400"/>
                <wp:effectExtent l="0" t="2540" r="12700" b="101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212C8EE" w14:textId="77777777" w:rsidR="008F2B8A" w:rsidRDefault="008F2B8A" w:rsidP="0048001B">
                            <w:pPr>
                              <w:rPr>
                                <w:rFonts w:cs="Arial"/>
                              </w:rPr>
                            </w:pPr>
                            <w:r>
                              <w:rPr>
                                <w:rFonts w:cs="Arial"/>
                                <w:position w:val="-10"/>
                              </w:rPr>
                              <w:object w:dxaOrig="1780" w:dyaOrig="320" w14:anchorId="6CEC17E6">
                                <v:shape id="_x0000_i1053" type="#_x0000_t75" style="width:88.9pt;height:16.15pt" o:ole="">
                                  <v:imagedata r:id="rId128" o:title=""/>
                                </v:shape>
                                <o:OLEObject Type="Embed" ProgID="Equation.3" ShapeID="_x0000_i1053" DrawAspect="Content" ObjectID="_1533107134" r:id="rId12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C224A94" id="Text Box 29" o:spid="_x0000_s1055" type="#_x0000_t202" style="position:absolute;left:0;text-align:left;margin-left:-1in;margin-top:-742.75pt;width:1in;height:1in;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VpQBXCgCAABZBAAADgAAAAAAAAAAAAAAAAAsAgAAZHJzL2Uy&#10;b0RvYy54bWxQSwECLQAUAAYACAAAACEAJUMXSeEAAAANAQAADwAAAAAAAAAAAAAAAACABAAAZHJz&#10;L2Rvd25yZXYueG1sUEsFBgAAAAAEAAQA8wAAAI4FAAAAAA==&#10;">
                <v:textbox>
                  <w:txbxContent>
                    <w:p w14:paraId="7212C8EE" w14:textId="77777777" w:rsidR="008F2B8A" w:rsidRDefault="008F2B8A" w:rsidP="0048001B">
                      <w:pPr>
                        <w:rPr>
                          <w:rFonts w:cs="Arial"/>
                        </w:rPr>
                      </w:pPr>
                      <w:r>
                        <w:rPr>
                          <w:rFonts w:cs="Arial"/>
                          <w:position w:val="-10"/>
                        </w:rPr>
                        <w:object w:dxaOrig="1780" w:dyaOrig="320" w14:anchorId="6CEC17E6">
                          <v:shape id="_x0000_i1053" type="#_x0000_t75" style="width:88.85pt;height:16.25pt" o:ole="">
                            <v:imagedata r:id="rId130" o:title=""/>
                          </v:shape>
                          <o:OLEObject Type="Embed" ProgID="Equation.3" ShapeID="_x0000_i1053" DrawAspect="Content" ObjectID="_1529921113" r:id="rId131"/>
                        </w:object>
                      </w:r>
                    </w:p>
                  </w:txbxContent>
                </v:textbox>
                <w10:anchorlock/>
              </v:shape>
            </w:pict>
          </mc:Fallback>
        </mc:AlternateContent>
      </w:r>
      <w:r>
        <w:rPr>
          <w:noProof/>
          <w:lang w:val="en-IE" w:eastAsia="en-IE"/>
        </w:rPr>
        <mc:AlternateContent>
          <mc:Choice Requires="wps">
            <w:drawing>
              <wp:anchor distT="0" distB="0" distL="114300" distR="114300" simplePos="0" relativeHeight="251744256" behindDoc="0" locked="1" layoutInCell="1" allowOverlap="1" wp14:anchorId="2E6BE0E0" wp14:editId="7B9EBAA7">
                <wp:simplePos x="0" y="0"/>
                <wp:positionH relativeFrom="column">
                  <wp:posOffset>-914400</wp:posOffset>
                </wp:positionH>
                <wp:positionV relativeFrom="paragraph">
                  <wp:posOffset>-9433560</wp:posOffset>
                </wp:positionV>
                <wp:extent cx="914400" cy="914400"/>
                <wp:effectExtent l="0" t="2540" r="12700" b="1016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8216761" w14:textId="77777777" w:rsidR="008F2B8A" w:rsidRDefault="008F2B8A" w:rsidP="0048001B">
                            <w:pPr>
                              <w:rPr>
                                <w:rFonts w:cs="Arial"/>
                              </w:rPr>
                            </w:pPr>
                            <w:r>
                              <w:rPr>
                                <w:rFonts w:cs="Arial"/>
                                <w:position w:val="-28"/>
                              </w:rPr>
                              <w:object w:dxaOrig="2760" w:dyaOrig="660" w14:anchorId="385DC785">
                                <v:shape id="_x0000_i1054" type="#_x0000_t75" style="width:137.65pt;height:33pt" o:ole="">
                                  <v:imagedata r:id="rId132" o:title=""/>
                                </v:shape>
                                <o:OLEObject Type="Embed" ProgID="Equation.3" ShapeID="_x0000_i1054" DrawAspect="Content" ObjectID="_1533107135" r:id="rId13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E6BE0E0" id="Text Box 28" o:spid="_x0000_s1056" type="#_x0000_t202" style="position:absolute;left:0;text-align:left;margin-left:-1in;margin-top:-742.75pt;width:1in;height:1in;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g3RmUSgCAABZBAAADgAAAAAAAAAAAAAAAAAsAgAAZHJzL2Uy&#10;b0RvYy54bWxQSwECLQAUAAYACAAAACEAJUMXSeEAAAANAQAADwAAAAAAAAAAAAAAAACABAAAZHJz&#10;L2Rvd25yZXYueG1sUEsFBgAAAAAEAAQA8wAAAI4FAAAAAA==&#10;">
                <v:textbox>
                  <w:txbxContent>
                    <w:p w14:paraId="58216761" w14:textId="77777777" w:rsidR="008F2B8A" w:rsidRDefault="008F2B8A" w:rsidP="0048001B">
                      <w:pPr>
                        <w:rPr>
                          <w:rFonts w:cs="Arial"/>
                        </w:rPr>
                      </w:pPr>
                      <w:r>
                        <w:rPr>
                          <w:rFonts w:cs="Arial"/>
                          <w:position w:val="-28"/>
                        </w:rPr>
                        <w:object w:dxaOrig="2760" w:dyaOrig="660" w14:anchorId="385DC785">
                          <v:shape id="_x0000_i1054" type="#_x0000_t75" style="width:137.6pt;height:33.1pt" o:ole="">
                            <v:imagedata r:id="rId134" o:title=""/>
                          </v:shape>
                          <o:OLEObject Type="Embed" ProgID="Equation.3" ShapeID="_x0000_i1054" DrawAspect="Content" ObjectID="_1529921114" r:id="rId135"/>
                        </w:object>
                      </w:r>
                    </w:p>
                  </w:txbxContent>
                </v:textbox>
                <w10:anchorlock/>
              </v:shape>
            </w:pict>
          </mc:Fallback>
        </mc:AlternateContent>
      </w:r>
      <w:r>
        <w:rPr>
          <w:noProof/>
          <w:lang w:val="en-IE" w:eastAsia="en-IE"/>
        </w:rPr>
        <mc:AlternateContent>
          <mc:Choice Requires="wps">
            <w:drawing>
              <wp:anchor distT="0" distB="0" distL="114300" distR="114300" simplePos="0" relativeHeight="251745280" behindDoc="0" locked="1" layoutInCell="1" allowOverlap="1" wp14:anchorId="136B8B3D" wp14:editId="1FC94C4C">
                <wp:simplePos x="0" y="0"/>
                <wp:positionH relativeFrom="column">
                  <wp:posOffset>-914400</wp:posOffset>
                </wp:positionH>
                <wp:positionV relativeFrom="paragraph">
                  <wp:posOffset>-9433560</wp:posOffset>
                </wp:positionV>
                <wp:extent cx="914400" cy="914400"/>
                <wp:effectExtent l="0" t="2540" r="12700" b="1016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8334FDD" w14:textId="77777777" w:rsidR="008F2B8A" w:rsidRDefault="008F2B8A" w:rsidP="0048001B">
                            <w:pPr>
                              <w:rPr>
                                <w:rFonts w:cs="Arial"/>
                              </w:rPr>
                            </w:pPr>
                            <w:r>
                              <w:rPr>
                                <w:rFonts w:cs="Arial"/>
                                <w:position w:val="-60"/>
                              </w:rPr>
                              <w:object w:dxaOrig="3700" w:dyaOrig="1340" w14:anchorId="00BC01A0">
                                <v:shape id="_x0000_i1055" type="#_x0000_t75" style="width:184.5pt;height:64.9pt" o:ole="">
                                  <v:imagedata r:id="rId136" o:title=""/>
                                </v:shape>
                                <o:OLEObject Type="Embed" ProgID="Equation.3" ShapeID="_x0000_i1055" DrawAspect="Content" ObjectID="_1533107136" r:id="rId13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36B8B3D" id="Text Box 27" o:spid="_x0000_s1057" type="#_x0000_t202" style="position:absolute;left:0;text-align:left;margin-left:-1in;margin-top:-742.75pt;width:1in;height:1in;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BLwAEigCAABZBAAADgAAAAAAAAAAAAAAAAAsAgAAZHJzL2Uy&#10;b0RvYy54bWxQSwECLQAUAAYACAAAACEAJUMXSeEAAAANAQAADwAAAAAAAAAAAAAAAACABAAAZHJz&#10;L2Rvd25yZXYueG1sUEsFBgAAAAAEAAQA8wAAAI4FAAAAAA==&#10;">
                <v:textbox>
                  <w:txbxContent>
                    <w:p w14:paraId="38334FDD" w14:textId="77777777" w:rsidR="008F2B8A" w:rsidRDefault="008F2B8A" w:rsidP="0048001B">
                      <w:pPr>
                        <w:rPr>
                          <w:rFonts w:cs="Arial"/>
                        </w:rPr>
                      </w:pPr>
                      <w:r>
                        <w:rPr>
                          <w:rFonts w:cs="Arial"/>
                          <w:position w:val="-60"/>
                        </w:rPr>
                        <w:object w:dxaOrig="3700" w:dyaOrig="1340" w14:anchorId="00BC01A0">
                          <v:shape id="_x0000_i1055" type="#_x0000_t75" style="width:184.65pt;height:65.05pt" o:ole="">
                            <v:imagedata r:id="rId138" o:title=""/>
                          </v:shape>
                          <o:OLEObject Type="Embed" ProgID="Equation.3" ShapeID="_x0000_i1055" DrawAspect="Content" ObjectID="_1529921115" r:id="rId139"/>
                        </w:object>
                      </w:r>
                    </w:p>
                  </w:txbxContent>
                </v:textbox>
                <w10:anchorlock/>
              </v:shape>
            </w:pict>
          </mc:Fallback>
        </mc:AlternateContent>
      </w:r>
      <w:r>
        <w:rPr>
          <w:noProof/>
          <w:lang w:val="en-IE" w:eastAsia="en-IE"/>
        </w:rPr>
        <mc:AlternateContent>
          <mc:Choice Requires="wps">
            <w:drawing>
              <wp:anchor distT="0" distB="0" distL="114300" distR="114300" simplePos="0" relativeHeight="251746304" behindDoc="0" locked="1" layoutInCell="1" allowOverlap="1" wp14:anchorId="0880CEBD" wp14:editId="5087D4F1">
                <wp:simplePos x="0" y="0"/>
                <wp:positionH relativeFrom="column">
                  <wp:posOffset>-914400</wp:posOffset>
                </wp:positionH>
                <wp:positionV relativeFrom="paragraph">
                  <wp:posOffset>-9433560</wp:posOffset>
                </wp:positionV>
                <wp:extent cx="914400" cy="914400"/>
                <wp:effectExtent l="0" t="2540" r="12700"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BE4400" w14:textId="77777777" w:rsidR="008F2B8A" w:rsidRDefault="008F2B8A" w:rsidP="0048001B">
                            <w:pPr>
                              <w:rPr>
                                <w:rFonts w:cs="Arial"/>
                              </w:rPr>
                            </w:pPr>
                            <w:r>
                              <w:rPr>
                                <w:rFonts w:cs="Arial"/>
                                <w:position w:val="-10"/>
                              </w:rPr>
                              <w:object w:dxaOrig="3820" w:dyaOrig="320" w14:anchorId="47971577">
                                <v:shape id="_x0000_i1056" type="#_x0000_t75" style="width:190.5pt;height:16.15pt" o:ole="">
                                  <v:imagedata r:id="rId140" o:title=""/>
                                </v:shape>
                                <o:OLEObject Type="Embed" ProgID="Equation.3" ShapeID="_x0000_i1056" DrawAspect="Content" ObjectID="_1533107137" r:id="rId14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880CEBD" id="Text Box 26" o:spid="_x0000_s1058" type="#_x0000_t202" style="position:absolute;left:0;text-align:left;margin-left:-1in;margin-top:-742.75pt;width:1in;height:1in;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0VxnHygCAABZBAAADgAAAAAAAAAAAAAAAAAsAgAAZHJzL2Uy&#10;b0RvYy54bWxQSwECLQAUAAYACAAAACEAJUMXSeEAAAANAQAADwAAAAAAAAAAAAAAAACABAAAZHJz&#10;L2Rvd25yZXYueG1sUEsFBgAAAAAEAAQA8wAAAI4FAAAAAA==&#10;">
                <v:textbox>
                  <w:txbxContent>
                    <w:p w14:paraId="3CBE4400" w14:textId="77777777" w:rsidR="008F2B8A" w:rsidRDefault="008F2B8A" w:rsidP="0048001B">
                      <w:pPr>
                        <w:rPr>
                          <w:rFonts w:cs="Arial"/>
                        </w:rPr>
                      </w:pPr>
                      <w:r>
                        <w:rPr>
                          <w:rFonts w:cs="Arial"/>
                          <w:position w:val="-10"/>
                        </w:rPr>
                        <w:object w:dxaOrig="3820" w:dyaOrig="320" w14:anchorId="47971577">
                          <v:shape id="_x0000_i1056" type="#_x0000_t75" style="width:190.45pt;height:16.25pt" o:ole="">
                            <v:imagedata r:id="rId142" o:title=""/>
                          </v:shape>
                          <o:OLEObject Type="Embed" ProgID="Equation.3" ShapeID="_x0000_i1056" DrawAspect="Content" ObjectID="_1529921116" r:id="rId143"/>
                        </w:object>
                      </w:r>
                    </w:p>
                  </w:txbxContent>
                </v:textbox>
                <w10:anchorlock/>
              </v:shape>
            </w:pict>
          </mc:Fallback>
        </mc:AlternateContent>
      </w:r>
      <w:r>
        <w:rPr>
          <w:noProof/>
          <w:lang w:val="en-IE" w:eastAsia="en-IE"/>
        </w:rPr>
        <mc:AlternateContent>
          <mc:Choice Requires="wps">
            <w:drawing>
              <wp:anchor distT="0" distB="0" distL="114300" distR="114300" simplePos="0" relativeHeight="251747328" behindDoc="0" locked="1" layoutInCell="1" allowOverlap="1" wp14:anchorId="060108CE" wp14:editId="70BB85D9">
                <wp:simplePos x="0" y="0"/>
                <wp:positionH relativeFrom="column">
                  <wp:posOffset>-914400</wp:posOffset>
                </wp:positionH>
                <wp:positionV relativeFrom="paragraph">
                  <wp:posOffset>-9433560</wp:posOffset>
                </wp:positionV>
                <wp:extent cx="914400" cy="914400"/>
                <wp:effectExtent l="0" t="2540" r="12700" b="101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7464FA" w14:textId="77777777" w:rsidR="008F2B8A" w:rsidRDefault="008F2B8A" w:rsidP="0048001B">
                            <w:pPr>
                              <w:rPr>
                                <w:rFonts w:cs="Arial"/>
                              </w:rPr>
                            </w:pPr>
                            <w:r>
                              <w:rPr>
                                <w:rFonts w:cs="Arial"/>
                                <w:position w:val="-10"/>
                              </w:rPr>
                              <w:object w:dxaOrig="5780" w:dyaOrig="320" w14:anchorId="0A1F54DF">
                                <v:shape id="_x0000_i1057" type="#_x0000_t75" style="width:282pt;height:16.15pt" o:ole="">
                                  <v:imagedata r:id="rId144" o:title=""/>
                                </v:shape>
                                <o:OLEObject Type="Embed" ProgID="Equation.3" ShapeID="_x0000_i1057" DrawAspect="Content" ObjectID="_1533107138" r:id="rId14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60108CE" id="Text Box 23" o:spid="_x0000_s1059" type="#_x0000_t202" style="position:absolute;left:0;text-align:left;margin-left:-1in;margin-top:-742.75pt;width:1in;height:1in;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">
                <v:textbox>
                  <w:txbxContent>
                    <w:p w14:paraId="3C7464FA" w14:textId="77777777" w:rsidR="008F2B8A" w:rsidRDefault="008F2B8A" w:rsidP="0048001B">
                      <w:pPr>
                        <w:rPr>
                          <w:rFonts w:cs="Arial"/>
                        </w:rPr>
                      </w:pPr>
                      <w:r>
                        <w:rPr>
                          <w:rFonts w:cs="Arial"/>
                          <w:position w:val="-10"/>
                        </w:rPr>
                        <w:object w:dxaOrig="5780" w:dyaOrig="320" w14:anchorId="0A1F54DF">
                          <v:shape id="_x0000_i1057" type="#_x0000_t75" style="width:282.2pt;height:16.25pt" o:ole="">
                            <v:imagedata r:id="rId146" o:title=""/>
                          </v:shape>
                          <o:OLEObject Type="Embed" ProgID="Equation.3" ShapeID="_x0000_i1057" DrawAspect="Content" ObjectID="_1529921117" r:id="rId147"/>
                        </w:object>
                      </w:r>
                    </w:p>
                  </w:txbxContent>
                </v:textbox>
                <w10:anchorlock/>
              </v:shape>
            </w:pict>
          </mc:Fallback>
        </mc:AlternateContent>
      </w:r>
      <w:r>
        <w:rPr>
          <w:noProof/>
          <w:lang w:val="en-IE" w:eastAsia="en-IE"/>
        </w:rPr>
        <mc:AlternateContent>
          <mc:Choice Requires="wps">
            <w:drawing>
              <wp:anchor distT="0" distB="0" distL="114300" distR="114300" simplePos="0" relativeHeight="251748352" behindDoc="0" locked="1" layoutInCell="1" allowOverlap="1" wp14:anchorId="650ACCD1" wp14:editId="6A6058D9">
                <wp:simplePos x="0" y="0"/>
                <wp:positionH relativeFrom="column">
                  <wp:posOffset>-914400</wp:posOffset>
                </wp:positionH>
                <wp:positionV relativeFrom="paragraph">
                  <wp:posOffset>-9433560</wp:posOffset>
                </wp:positionV>
                <wp:extent cx="914400" cy="914400"/>
                <wp:effectExtent l="0" t="2540" r="12700" b="101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72A559" w14:textId="77777777" w:rsidR="008F2B8A" w:rsidRDefault="008F2B8A" w:rsidP="0048001B">
                            <w:pPr>
                              <w:rPr>
                                <w:rFonts w:cs="Arial"/>
                              </w:rPr>
                            </w:pPr>
                            <w:r>
                              <w:rPr>
                                <w:rFonts w:cs="Arial"/>
                                <w:position w:val="-10"/>
                              </w:rPr>
                              <w:object w:dxaOrig="7000" w:dyaOrig="320" w14:anchorId="6F079765">
                                <v:shape id="_x0000_i1058" type="#_x0000_t75" style="width:349.9pt;height:16.15pt" o:ole="">
                                  <v:imagedata r:id="rId148" o:title=""/>
                                </v:shape>
                                <o:OLEObject Type="Embed" ProgID="Equation.3" ShapeID="_x0000_i1058" DrawAspect="Content" ObjectID="_1533107139" r:id="rId14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50ACCD1" id="Text Box 8" o:spid="_x0000_s1060" type="#_x0000_t202" style="position:absolute;left:0;text-align:left;margin-left:-1in;margin-top:-742.75pt;width:1in;height:1in;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">
                <v:textbox>
                  <w:txbxContent>
                    <w:p w14:paraId="7472A559" w14:textId="77777777" w:rsidR="008F2B8A" w:rsidRDefault="008F2B8A" w:rsidP="0048001B">
                      <w:pPr>
                        <w:rPr>
                          <w:rFonts w:cs="Arial"/>
                        </w:rPr>
                      </w:pPr>
                      <w:r>
                        <w:rPr>
                          <w:rFonts w:cs="Arial"/>
                          <w:position w:val="-10"/>
                        </w:rPr>
                        <w:object w:dxaOrig="7000" w:dyaOrig="320" w14:anchorId="6F079765">
                          <v:shape id="_x0000_i1058" type="#_x0000_t75" style="width:350.15pt;height:16.25pt" o:ole="">
                            <v:imagedata r:id="rId150" o:title=""/>
                          </v:shape>
                          <o:OLEObject Type="Embed" ProgID="Equation.3" ShapeID="_x0000_i1058" DrawAspect="Content" ObjectID="_1529921118" r:id="rId151"/>
                        </w:object>
                      </w:r>
                    </w:p>
                  </w:txbxContent>
                </v:textbox>
                <w10:anchorlock/>
              </v:shape>
            </w:pict>
          </mc:Fallback>
        </mc:AlternateContent>
      </w:r>
      <w:bookmarkStart w:id="552" w:name="_Toc224993442"/>
      <w:bookmarkStart w:id="553" w:name="_Toc224993471"/>
      <w:bookmarkStart w:id="554" w:name="_Toc225672834"/>
      <w:bookmarkStart w:id="555" w:name="_Toc225673102"/>
      <w:r>
        <w:t>Optic Rotation</w:t>
      </w:r>
      <w:bookmarkEnd w:id="550"/>
      <w:bookmarkEnd w:id="552"/>
      <w:bookmarkEnd w:id="553"/>
      <w:bookmarkEnd w:id="554"/>
      <w:bookmarkEnd w:id="555"/>
    </w:p>
    <w:p w14:paraId="0461385D" w14:textId="77777777" w:rsidR="00565D56" w:rsidRPr="00565D56" w:rsidRDefault="00565D56" w:rsidP="008F2B8A">
      <w:pPr>
        <w:pStyle w:val="Heading2separationline"/>
      </w:pPr>
    </w:p>
    <w:p w14:paraId="7020AA10" w14:textId="50DF7406" w:rsidR="0048001B" w:rsidRDefault="0048001B" w:rsidP="0048001B">
      <w:pPr>
        <w:pStyle w:val="BodyText"/>
        <w:rPr>
          <w:ins w:id="556" w:author="Michael Hadley" w:date="2016-07-13T12:40:00Z"/>
        </w:rPr>
      </w:pPr>
      <w:r>
        <w:t>Rotating optics have a load associated with the mechanism used to rotate the turntable assembly.  Lighthouse services generally leave the turntable rotating continuously, both for operation at night, and during the day to prevent the sun from focusing through the lens panels and damaging the lamps or lampchanger.  Therefore, the power requirements for the rotation mechanism should be entered as a continuous load.  This load may vary significantly with temperature, so be sure to identify the operating environment when requesting power demand information from the manufacturer. As an example, a rotating beacon with a 2.03 ampere lamp with a fixed rhythm flasher operating at night at 42 degrees N latitude with a 1.2 mW continuous motor will have an energy demand of:</w:t>
      </w:r>
    </w:p>
    <w:p w14:paraId="1A16C069" w14:textId="74FC1139" w:rsidR="00565D56" w:rsidRDefault="00565D56" w:rsidP="0048001B">
      <w:pPr>
        <w:pStyle w:val="BodyText"/>
        <w:rPr>
          <w:rFonts w:cs="Arial"/>
        </w:rPr>
      </w:pPr>
      <w:ins w:id="557" w:author="Michael Hadley" w:date="2016-07-13T12:40:00Z">
        <w:r>
          <w:rPr>
            <w:rFonts w:cs="Arial"/>
            <w:sz w:val="20"/>
            <w:szCs w:val="20"/>
          </w:rPr>
          <w:tab/>
        </w:r>
        <w:r w:rsidRPr="008F2B8A">
          <w:rPr>
            <w:sz w:val="20"/>
            <w:szCs w:val="20"/>
            <w:highlight w:val="yellow"/>
          </w:rPr>
          <w:t>*</w:t>
        </w:r>
        <w:r w:rsidRPr="008F2B8A">
          <w:rPr>
            <w:i/>
            <w:iCs/>
            <w:sz w:val="20"/>
            <w:szCs w:val="20"/>
            <w:highlight w:val="yellow"/>
          </w:rPr>
          <w:t>Assuming that the day and night power requirements are the same.</w:t>
        </w:r>
      </w:ins>
    </w:p>
    <w:p w14:paraId="48254B60" w14:textId="1EC8CFF5" w:rsidR="00C67AFA" w:rsidRPr="00DC2D20" w:rsidRDefault="008469EF" w:rsidP="003C301C">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motor</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rPr>
              <w:rFonts w:ascii="Cambria Math" w:eastAsiaTheme="minorEastAsia" w:hAnsi="Cambria Math" w:cs="Arial"/>
            </w:rPr>
            <m:t>Hours of Operation per day</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19575147" w14:textId="04B8AFEF" w:rsidR="0048001B" w:rsidRPr="00DA68E2" w:rsidRDefault="008469EF" w:rsidP="00DA68E2">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=1.2</m:t>
          </m:r>
          <m:sSup>
            <m:sSupPr>
              <m:ctrlPr>
                <w:rPr>
                  <w:rFonts w:ascii="Cambria Math" w:hAnsi="Cambria Math" w:cs="Arial"/>
                  <w:i/>
                </w:rPr>
              </m:ctrlPr>
            </m:sSupPr>
            <m:e>
              <m:r>
                <w:rPr>
                  <w:rFonts w:ascii="Cambria Math" w:hAnsi="Cambria Math" w:cs="Arial"/>
                </w:rPr>
                <m:t>W</m:t>
              </m:r>
            </m:e>
            <m:sup>
              <m:r>
                <w:rPr>
                  <w:rStyle w:val="FootnoteReference"/>
                  <w:rFonts w:ascii="Cambria Math" w:hAnsi="Cambria Math" w:cs="Arial"/>
                  <w:i/>
                </w:rPr>
                <w:footnoteReference w:id="1"/>
              </m:r>
            </m:sup>
          </m:sSup>
          <m:r>
            <w:rPr>
              <w:rFonts w:ascii="Cambria Math" w:hAnsi="Cambria Math" w:cs="Arial"/>
            </w:rPr>
            <m:t>×</m:t>
          </m:r>
          <m:r>
            <w:rPr>
              <w:rFonts w:ascii="Cambria Math" w:eastAsiaTheme="minorEastAsia" w:hAnsi="Cambria Math" w:cs="Arial"/>
            </w:rPr>
            <m:t>24</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=28.8Wh/day</m:t>
          </m:r>
        </m:oMath>
      </m:oMathPara>
    </w:p>
    <w:p w14:paraId="45D5DECB" w14:textId="77777777" w:rsidR="0048001B" w:rsidRDefault="0048001B" w:rsidP="0048001B">
      <w:pPr>
        <w:pStyle w:val="BodyText"/>
        <w:rPr>
          <w:rFonts w:cs="Arial"/>
        </w:rPr>
      </w:pPr>
      <w:r>
        <w:t>Rotating beacons may use Fixed-ON flashers to regulate voltage and operate the lampchanger; then the energy demand is:</w:t>
      </w:r>
    </w:p>
    <w:p w14:paraId="38D0EEF5" w14:textId="59978E2E" w:rsidR="0048001B" w:rsidRPr="00B55453" w:rsidRDefault="008469EF" w:rsidP="00FC75DC">
      <w:pPr>
        <w:pStyle w:val="BodyText"/>
        <w:ind w:left="567"/>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lamp</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flasher</m:t>
              </m:r>
            </m:sub>
          </m:sSub>
          <m:r>
            <w:rPr>
              <w:rFonts w:ascii="Cambria Math" w:hAnsi="Cambria Math"/>
            </w:rPr>
            <m:t>(Wh/day)+</m:t>
          </m:r>
          <m:sSub>
            <m:sSubPr>
              <m:ctrlPr>
                <w:rPr>
                  <w:rFonts w:ascii="Cambria Math" w:hAnsi="Cambria Math"/>
                  <w:i/>
                </w:rPr>
              </m:ctrlPr>
            </m:sSubPr>
            <m:e>
              <m:r>
                <w:rPr>
                  <w:rFonts w:ascii="Cambria Math" w:hAnsi="Cambria Math"/>
                </w:rPr>
                <m:t>E</m:t>
              </m:r>
            </m:e>
            <m:sub>
              <m:r>
                <w:rPr>
                  <w:rFonts w:ascii="Cambria Math" w:hAnsi="Cambria Math"/>
                </w:rPr>
                <m:t>motor</m:t>
              </m:r>
            </m:sub>
          </m:sSub>
          <m:r>
            <w:rPr>
              <w:rFonts w:ascii="Cambria Math" w:hAnsi="Cambria Math"/>
            </w:rPr>
            <m:t>(Wh/day)</m:t>
          </m:r>
        </m:oMath>
      </m:oMathPara>
    </w:p>
    <w:p w14:paraId="3367583E" w14:textId="572C05A6" w:rsidR="00B55453" w:rsidRPr="00FC75DC" w:rsidRDefault="00273D66" w:rsidP="00B55453">
      <w:pPr>
        <w:pStyle w:val="equation"/>
      </w:pPr>
      <w:bookmarkStart w:id="558" w:name="_Toc456177884"/>
      <w:r>
        <w:t>Daily load for a rotati</w:t>
      </w:r>
      <w:r w:rsidR="00B55453">
        <w:t>ng</w:t>
      </w:r>
      <w:r>
        <w:t xml:space="preserve"> optic</w:t>
      </w:r>
      <w:bookmarkEnd w:id="558"/>
    </w:p>
    <w:p w14:paraId="426C0558" w14:textId="77777777" w:rsidR="0048001B" w:rsidRDefault="0048001B" w:rsidP="0048001B">
      <w:pPr>
        <w:pStyle w:val="BodyText"/>
        <w:rPr>
          <w:rFonts w:cs="Arial"/>
        </w:rPr>
      </w:pPr>
      <w:r>
        <w:t>From above:</w:t>
      </w:r>
    </w:p>
    <w:p w14:paraId="4515E0BA" w14:textId="268F1ED1" w:rsidR="0048001B" w:rsidRDefault="0048001B" w:rsidP="003C301C">
      <w:pPr>
        <w:pStyle w:val="BodyText"/>
        <w:tabs>
          <w:tab w:val="left" w:pos="1683"/>
        </w:tabs>
        <w:ind w:left="567"/>
        <w:rPr>
          <w:rFonts w:cs="Arial"/>
        </w:rPr>
      </w:pPr>
      <w:r>
        <w:t>H</w:t>
      </w:r>
      <w:r>
        <w:rPr>
          <w:vertAlign w:val="subscript"/>
        </w:rPr>
        <w:t>darkness</w:t>
      </w:r>
      <w:r>
        <w:t xml:space="preserve"> = 13.9 h/day</w:t>
      </w:r>
    </w:p>
    <w:p w14:paraId="735B1EA7" w14:textId="376AF508" w:rsidR="0048001B" w:rsidRDefault="0048001B" w:rsidP="003C301C">
      <w:pPr>
        <w:pStyle w:val="BodyText"/>
        <w:tabs>
          <w:tab w:val="left" w:pos="1683"/>
        </w:tabs>
        <w:ind w:left="567"/>
        <w:rPr>
          <w:rFonts w:cs="Arial"/>
        </w:rPr>
      </w:pPr>
      <w:r>
        <w:t>E</w:t>
      </w:r>
      <w:r>
        <w:rPr>
          <w:vertAlign w:val="subscript"/>
        </w:rPr>
        <w:t>flasher</w:t>
      </w:r>
      <w:r>
        <w:t xml:space="preserve"> = 5.8 Wh/day</w:t>
      </w:r>
    </w:p>
    <w:p w14:paraId="09B3D9C4" w14:textId="05962432" w:rsidR="0048001B" w:rsidRDefault="0048001B" w:rsidP="003C301C">
      <w:pPr>
        <w:pStyle w:val="BodyText"/>
        <w:tabs>
          <w:tab w:val="left" w:pos="1683"/>
        </w:tabs>
        <w:ind w:left="567"/>
        <w:rPr>
          <w:ins w:id="559" w:author="Michael Hadley" w:date="2016-07-13T12:41:00Z"/>
          <w:rFonts w:cs="Arial"/>
        </w:rPr>
      </w:pPr>
      <w:r w:rsidRPr="00F205F6">
        <w:rPr>
          <w:rFonts w:cs="Arial"/>
        </w:rPr>
        <w:t>EDL = [13.9 h/day x 24.4 W] + 5.8 Wh/day + 28.8 Wh/day = 373.8 Wh/day</w:t>
      </w:r>
    </w:p>
    <w:p w14:paraId="15CBE04D" w14:textId="1AC59CFF" w:rsidR="00565D56" w:rsidRDefault="00565D56" w:rsidP="008F2B8A">
      <w:pPr>
        <w:pStyle w:val="Heading3"/>
        <w:rPr>
          <w:ins w:id="560" w:author="Michael Hadley" w:date="2016-07-13T12:41:00Z"/>
        </w:rPr>
      </w:pPr>
      <w:bookmarkStart w:id="561" w:name="_Toc456177848"/>
      <w:ins w:id="562" w:author="Michael Hadley" w:date="2016-07-13T12:42:00Z">
        <w:r>
          <w:t>Optic Rotation Control</w:t>
        </w:r>
      </w:ins>
      <w:bookmarkEnd w:id="561"/>
    </w:p>
    <w:p w14:paraId="2BE3CE92" w14:textId="6C44295C" w:rsidR="00565D56" w:rsidRPr="00565D56" w:rsidRDefault="00523866" w:rsidP="008F2B8A">
      <w:pPr>
        <w:pStyle w:val="BodyText"/>
      </w:pPr>
      <w:ins w:id="563" w:author="Michael Hadley" w:date="2016-07-13T12:42:00Z">
        <w:r w:rsidRPr="008F2B8A">
          <w:rPr>
            <w:highlight w:val="yellow"/>
          </w:rPr>
          <w:t>Content required.</w:t>
        </w:r>
      </w:ins>
    </w:p>
    <w:p w14:paraId="53B5F9A9" w14:textId="77777777" w:rsidR="0048001B" w:rsidRDefault="0048001B" w:rsidP="00F141E7">
      <w:pPr>
        <w:pStyle w:val="Heading2"/>
      </w:pPr>
      <w:bookmarkStart w:id="564" w:name="_Toc224993443"/>
      <w:bookmarkStart w:id="565" w:name="_Toc224993472"/>
      <w:bookmarkStart w:id="566" w:name="_Toc225672835"/>
      <w:bookmarkStart w:id="567" w:name="_Toc225673103"/>
      <w:bookmarkStart w:id="568" w:name="_Toc456177849"/>
      <w:r>
        <w:t>Sound Signal</w:t>
      </w:r>
      <w:bookmarkEnd w:id="564"/>
      <w:bookmarkEnd w:id="565"/>
      <w:bookmarkEnd w:id="566"/>
      <w:bookmarkEnd w:id="567"/>
      <w:bookmarkEnd w:id="568"/>
    </w:p>
    <w:p w14:paraId="0737B0D9" w14:textId="03844726" w:rsidR="0048001B" w:rsidRDefault="0048001B" w:rsidP="0048001B">
      <w:pPr>
        <w:pStyle w:val="BodyText"/>
      </w:pPr>
      <w:r w:rsidRPr="009F0ABD">
        <w:t>Sound signals operate over a wide voltage and temperature range.</w:t>
      </w:r>
      <w:r>
        <w:t xml:space="preserve"> </w:t>
      </w:r>
      <w:r w:rsidRPr="009F0ABD">
        <w:t xml:space="preserve"> Request from the manufacturer of the signal the energy demand at the expected operating voltages (24</w:t>
      </w:r>
      <w:ins w:id="569" w:author="Michael Hadley" w:date="2016-05-11T15:17:00Z">
        <w:r w:rsidR="00C66A63">
          <w:t>-</w:t>
        </w:r>
      </w:ins>
      <w:r w:rsidRPr="009F0ABD">
        <w:t>hour operation may have a high daytime and lower night time voltage when operating on an unregulated solar power system) and the expected operating temperatures.</w:t>
      </w:r>
    </w:p>
    <w:p w14:paraId="64F61193" w14:textId="73DACAC7" w:rsidR="003C301C" w:rsidRDefault="0048001B" w:rsidP="0048001B">
      <w:pPr>
        <w:pStyle w:val="BodyText"/>
        <w:rPr>
          <w:rFonts w:cs="Arial"/>
        </w:rPr>
      </w:pPr>
      <w:r w:rsidRPr="009F0ABD">
        <w:t>For example, a sound signal with a power consumption of 21.6 watts during blast, and 0.24 watts when silent wit</w:t>
      </w:r>
      <w:r>
        <w:t>h a rhythm of one 3 second blast every 30 seconds will have an energy demand of:</w:t>
      </w:r>
    </w:p>
    <w:p w14:paraId="4F0D253E" w14:textId="5F0E460B" w:rsidR="003C301C" w:rsidRPr="00273D66" w:rsidRDefault="008469EF"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blast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silent</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ofoperation/day)</m:t>
              </m:r>
            </m:e>
          </m:d>
        </m:oMath>
      </m:oMathPara>
    </w:p>
    <w:p w14:paraId="28AFA92A" w14:textId="3DB7B724" w:rsidR="00273D66" w:rsidRPr="00FC75DC" w:rsidRDefault="00273D66" w:rsidP="00273D66">
      <w:pPr>
        <w:pStyle w:val="equation"/>
      </w:pPr>
      <w:bookmarkStart w:id="570" w:name="_Toc456177885"/>
      <w:r>
        <w:t>Daily load for a sound signal</w:t>
      </w:r>
      <w:bookmarkEnd w:id="570"/>
    </w:p>
    <w:p w14:paraId="465AAA7E" w14:textId="5C2AF7C4" w:rsidR="003C301C" w:rsidRPr="00FC75DC" w:rsidRDefault="00FC75DC" w:rsidP="00FC75DC">
      <w:pPr>
        <w:pStyle w:val="BodyText"/>
        <w:ind w:left="567"/>
        <w:rPr>
          <w:rFonts w:cs="Arial"/>
        </w:rPr>
      </w:pPr>
      <m:oMathPara>
        <m:oMathParaPr>
          <m:jc m:val="left"/>
        </m:oMathParaPr>
        <m:oMath>
          <m:r>
            <w:rPr>
              <w:rFonts w:ascii="Cambria Math" w:hAnsi="Cambria Math"/>
            </w:rPr>
            <m:t>Duty Cycle=</m:t>
          </m:r>
          <m:f>
            <m:fPr>
              <m:ctrlPr>
                <w:rPr>
                  <w:rFonts w:ascii="Cambria Math" w:hAnsi="Cambria Math"/>
                  <w:i/>
                </w:rPr>
              </m:ctrlPr>
            </m:fPr>
            <m:num>
              <m:r>
                <w:rPr>
                  <w:rFonts w:ascii="Cambria Math" w:hAnsi="Cambria Math"/>
                </w:rPr>
                <m:t>3s ON</m:t>
              </m:r>
            </m:num>
            <m:den>
              <m:r>
                <w:rPr>
                  <w:rFonts w:ascii="Cambria Math" w:hAnsi="Cambria Math"/>
                </w:rPr>
                <m:t>3s ON+27s OFF</m:t>
              </m:r>
            </m:den>
          </m:f>
          <m:r>
            <w:rPr>
              <w:rFonts w:ascii="Cambria Math" w:hAnsi="Cambria Math"/>
            </w:rPr>
            <m:t>=0.10 or 10%</m:t>
          </m:r>
        </m:oMath>
      </m:oMathPara>
    </w:p>
    <w:p w14:paraId="7909F2A2" w14:textId="77777777" w:rsidR="0048001B" w:rsidRDefault="0048001B" w:rsidP="0048001B">
      <w:pPr>
        <w:pStyle w:val="BodyText"/>
        <w:rPr>
          <w:ins w:id="571" w:author="Michael Hadley" w:date="2016-07-13T12:42:00Z"/>
        </w:rPr>
      </w:pPr>
      <w:r>
        <w:t>Sound signals under fog detector control will require historic fog hour data to predict their operating time.</w:t>
      </w:r>
    </w:p>
    <w:p w14:paraId="0DF3A9AF" w14:textId="6935B6D2" w:rsidR="00523866" w:rsidRDefault="00523866" w:rsidP="008F2B8A">
      <w:pPr>
        <w:pStyle w:val="Heading3"/>
        <w:rPr>
          <w:ins w:id="572" w:author="Michael Hadley" w:date="2016-07-13T12:42:00Z"/>
        </w:rPr>
      </w:pPr>
      <w:bookmarkStart w:id="573" w:name="_Toc456177850"/>
      <w:ins w:id="574" w:author="Michael Hadley" w:date="2016-07-13T12:42:00Z">
        <w:r>
          <w:t>Sound Signal Control</w:t>
        </w:r>
        <w:bookmarkEnd w:id="573"/>
      </w:ins>
    </w:p>
    <w:p w14:paraId="015D092D" w14:textId="70AF71EF" w:rsidR="00523866" w:rsidRDefault="00523866" w:rsidP="0048001B">
      <w:pPr>
        <w:pStyle w:val="BodyText"/>
        <w:rPr>
          <w:rFonts w:cs="Arial"/>
        </w:rPr>
      </w:pPr>
      <w:ins w:id="575" w:author="Michael Hadley" w:date="2016-07-13T12:43:00Z">
        <w:r w:rsidRPr="00E76968">
          <w:rPr>
            <w:highlight w:val="yellow"/>
          </w:rPr>
          <w:t>Content required.</w:t>
        </w:r>
      </w:ins>
    </w:p>
    <w:p w14:paraId="0DAE2D76" w14:textId="77777777" w:rsidR="0048001B" w:rsidRDefault="0048001B" w:rsidP="00F141E7">
      <w:pPr>
        <w:pStyle w:val="Heading2"/>
      </w:pPr>
      <w:bookmarkStart w:id="576" w:name="_Toc224993444"/>
      <w:bookmarkStart w:id="577" w:name="_Toc224993473"/>
      <w:bookmarkStart w:id="578" w:name="_Toc225672836"/>
      <w:bookmarkStart w:id="579" w:name="_Toc225673104"/>
      <w:bookmarkStart w:id="580" w:name="_Toc456177851"/>
      <w:r>
        <w:t>Visibility Detector</w:t>
      </w:r>
      <w:bookmarkEnd w:id="576"/>
      <w:bookmarkEnd w:id="577"/>
      <w:bookmarkEnd w:id="578"/>
      <w:bookmarkEnd w:id="579"/>
      <w:bookmarkEnd w:id="580"/>
    </w:p>
    <w:p w14:paraId="6E12BE0A" w14:textId="3063F4E4" w:rsidR="0048001B" w:rsidRPr="009F0ABD" w:rsidRDefault="0048001B" w:rsidP="0048001B">
      <w:pPr>
        <w:pStyle w:val="BodyText"/>
      </w:pPr>
      <w:r w:rsidRPr="009F0ABD">
        <w:t xml:space="preserve">Visibility detectors can be used to minimise noise pollution from Sound signals. </w:t>
      </w:r>
      <w:r>
        <w:t xml:space="preserve"> </w:t>
      </w:r>
      <w:r w:rsidRPr="009F0ABD">
        <w:t xml:space="preserve">These devices may use heaters in the projector and receiver windows to prevent condensation in cool weather. </w:t>
      </w:r>
      <w:r w:rsidR="00FC75DC">
        <w:t xml:space="preserve"> </w:t>
      </w:r>
      <w:r w:rsidRPr="009F0ABD">
        <w:t xml:space="preserve">The temperature when these heaters turn on varies from model to model. </w:t>
      </w:r>
      <w:r>
        <w:t xml:space="preserve"> </w:t>
      </w:r>
      <w:r w:rsidRPr="009F0ABD">
        <w:t xml:space="preserve">You must determine the turn-on temperature of these heaters and have access to temperature data of the area. </w:t>
      </w:r>
      <w:r>
        <w:t xml:space="preserve"> </w:t>
      </w:r>
      <w:r w:rsidRPr="009F0ABD">
        <w:t xml:space="preserve">From this, an idea of how long the heaters will be activated (duty cycle) can be formulated. </w:t>
      </w:r>
      <w:r>
        <w:t xml:space="preserve"> </w:t>
      </w:r>
      <w:r w:rsidRPr="009F0ABD">
        <w:t xml:space="preserve">A data logging recorder is a useful tool to determine the duty cycle of the heaters, however failure to account for an unusually harsh cold spell may cause premature power system failure as the load will be substantially higher. </w:t>
      </w:r>
      <w:r>
        <w:t xml:space="preserve"> </w:t>
      </w:r>
      <w:r w:rsidRPr="009F0ABD">
        <w:t>The data logging recorder can also provide useful data as to how many hours the sound signal will be operating.</w:t>
      </w:r>
    </w:p>
    <w:p w14:paraId="60116BFC" w14:textId="77777777" w:rsidR="0048001B" w:rsidRDefault="0048001B" w:rsidP="0048001B">
      <w:pPr>
        <w:pStyle w:val="BodyText"/>
        <w:rPr>
          <w:rFonts w:cs="Arial"/>
        </w:rPr>
      </w:pPr>
      <w:r w:rsidRPr="009F0ABD">
        <w:t>As an example, a visibility detector has a power demand of 6 watts with a heater load of 24 watts.</w:t>
      </w:r>
      <w:r>
        <w:t xml:space="preserve"> </w:t>
      </w:r>
      <w:r w:rsidRPr="009F0ABD">
        <w:t xml:space="preserve"> The heaters turn on when the ambient temperature is below 10 degrees C. </w:t>
      </w:r>
      <w:r>
        <w:t xml:space="preserve"> </w:t>
      </w:r>
      <w:r w:rsidRPr="009F0ABD">
        <w:t>Temperature data for the area indicates that the average minimum temperature is below 10 degrees C between November and March and it is estimat</w:t>
      </w:r>
      <w:r>
        <w:t>ed that they will be activated 50% of the time during this period.  The energy demands are:</w:t>
      </w:r>
    </w:p>
    <w:p w14:paraId="3035EB89" w14:textId="4CEE7B96" w:rsidR="00FC75DC" w:rsidRPr="00273D66" w:rsidRDefault="008469EF"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heater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projector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e>
          </m:d>
        </m:oMath>
      </m:oMathPara>
    </w:p>
    <w:p w14:paraId="4BF9BA4B" w14:textId="1189A863" w:rsidR="00273D66" w:rsidRPr="00FC75DC" w:rsidRDefault="00273D66" w:rsidP="00273D66">
      <w:pPr>
        <w:pStyle w:val="equation"/>
      </w:pPr>
      <w:bookmarkStart w:id="581" w:name="_Toc456177886"/>
      <w:r>
        <w:t>Daily load for a visibility detector</w:t>
      </w:r>
      <w:bookmarkEnd w:id="581"/>
    </w:p>
    <w:p w14:paraId="15FC81B1" w14:textId="0D636A72" w:rsidR="009E326E" w:rsidRPr="00FC75DC" w:rsidRDefault="008469EF"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Nov-Mar</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24W×0.50×24</m:t>
              </m:r>
              <m:r>
                <w:rPr>
                  <w:rFonts w:ascii="Cambria Math" w:hAnsi="Cambria Math" w:cs="Arial"/>
                </w:rPr>
                <m:t>h/day+(6W×1.0×24</m:t>
              </m:r>
              <m:r>
                <w:rPr>
                  <w:rFonts w:ascii="Cambria Math" w:hAnsi="Cambria Math" w:cs="Arial"/>
                </w:rPr>
                <m:t>h/day)</m:t>
              </m:r>
            </m:e>
          </m:d>
          <m:r>
            <w:rPr>
              <w:rFonts w:ascii="Cambria Math" w:hAnsi="Cambria Math" w:cs="Arial"/>
            </w:rPr>
            <m:t>=432Wh/day</m:t>
          </m:r>
        </m:oMath>
      </m:oMathPara>
    </w:p>
    <w:p w14:paraId="1F99C149" w14:textId="3E7443BA" w:rsidR="00FC75DC" w:rsidRPr="009E326E" w:rsidRDefault="008469EF"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Apr-Oct</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6W×24</m:t>
              </m:r>
              <m:r>
                <w:rPr>
                  <w:rFonts w:ascii="Cambria Math" w:hAnsi="Cambria Math" w:cs="Arial"/>
                </w:rPr>
                <m:t>h/day</m:t>
              </m:r>
            </m:e>
          </m:d>
          <m:r>
            <w:rPr>
              <w:rFonts w:ascii="Cambria Math" w:hAnsi="Cambria Math" w:cs="Arial"/>
            </w:rPr>
            <m:t>=144Wh/day</m:t>
          </m:r>
        </m:oMath>
      </m:oMathPara>
    </w:p>
    <w:p w14:paraId="74C38823" w14:textId="77777777" w:rsidR="0048001B" w:rsidRDefault="0048001B" w:rsidP="00F141E7">
      <w:pPr>
        <w:pStyle w:val="Heading2"/>
      </w:pPr>
      <w:bookmarkStart w:id="582" w:name="_Toc224993445"/>
      <w:bookmarkStart w:id="583" w:name="_Toc224993474"/>
      <w:bookmarkStart w:id="584" w:name="_Toc225672837"/>
      <w:bookmarkStart w:id="585" w:name="_Toc225673105"/>
      <w:bookmarkStart w:id="586" w:name="_Toc456177852"/>
      <w:r>
        <w:t>Control and Monitoring Systems</w:t>
      </w:r>
      <w:bookmarkEnd w:id="582"/>
      <w:bookmarkEnd w:id="583"/>
      <w:bookmarkEnd w:id="584"/>
      <w:bookmarkEnd w:id="585"/>
      <w:bookmarkEnd w:id="586"/>
    </w:p>
    <w:p w14:paraId="0CE03A02" w14:textId="77777777" w:rsidR="009E326E" w:rsidRPr="009E326E" w:rsidRDefault="009E326E" w:rsidP="009E326E">
      <w:pPr>
        <w:pStyle w:val="Heading2separationline"/>
      </w:pPr>
    </w:p>
    <w:p w14:paraId="0C4A8AAC" w14:textId="77777777" w:rsidR="0048001B" w:rsidRDefault="0048001B" w:rsidP="006533FA">
      <w:pPr>
        <w:pStyle w:val="Heading3"/>
        <w:keepLines w:val="0"/>
        <w:spacing w:line="240" w:lineRule="auto"/>
        <w:ind w:right="0"/>
      </w:pPr>
      <w:bookmarkStart w:id="587" w:name="_Toc111439068"/>
      <w:bookmarkStart w:id="588" w:name="_Toc225672838"/>
      <w:bookmarkStart w:id="589" w:name="_Toc225673106"/>
      <w:bookmarkStart w:id="590" w:name="_Toc456177853"/>
      <w:r>
        <w:t>Control Equipment</w:t>
      </w:r>
      <w:bookmarkEnd w:id="587"/>
      <w:bookmarkEnd w:id="588"/>
      <w:bookmarkEnd w:id="589"/>
      <w:bookmarkEnd w:id="590"/>
    </w:p>
    <w:p w14:paraId="22B6A7F3" w14:textId="77777777" w:rsidR="0048001B" w:rsidRPr="009F0ABD" w:rsidRDefault="0048001B" w:rsidP="0048001B">
      <w:pPr>
        <w:pStyle w:val="BodyText"/>
      </w:pPr>
      <w:r w:rsidRPr="009F0ABD">
        <w:t>Equipment used to control main and emergency signals typically consume power.</w:t>
      </w:r>
      <w:r>
        <w:t xml:space="preserve"> </w:t>
      </w:r>
      <w:r w:rsidRPr="009F0ABD">
        <w:t xml:space="preserve"> In general, the power consumption rating selected is for when the system is operating normally; i.e., main signals are operational and using the main power system. </w:t>
      </w:r>
      <w:r>
        <w:t xml:space="preserve"> </w:t>
      </w:r>
      <w:r w:rsidRPr="009F0ABD">
        <w:t xml:space="preserve">The loads associated with these devices are calculated as continuous loads. </w:t>
      </w:r>
    </w:p>
    <w:p w14:paraId="5455E959" w14:textId="77777777" w:rsidR="0048001B" w:rsidRPr="009F0ABD" w:rsidRDefault="0048001B" w:rsidP="0048001B">
      <w:pPr>
        <w:pStyle w:val="BodyText"/>
      </w:pPr>
      <w:r w:rsidRPr="009F0ABD">
        <w:t>For example:</w:t>
      </w:r>
    </w:p>
    <w:p w14:paraId="7EE5CD86" w14:textId="77777777" w:rsidR="0048001B" w:rsidRPr="009F0ABD" w:rsidRDefault="0048001B" w:rsidP="0048001B">
      <w:pPr>
        <w:pStyle w:val="BodyText"/>
      </w:pPr>
      <w:r w:rsidRPr="009F0ABD">
        <w:t xml:space="preserve">A universal switching device for controlling the main and standby signals draws 300 mW. </w:t>
      </w:r>
      <w:r>
        <w:t xml:space="preserve"> </w:t>
      </w:r>
      <w:r w:rsidRPr="009F0ABD">
        <w:t>A typical battery/load-transfer circuitry and alarm circuit draws 240 mW when the main battery is on-line.</w:t>
      </w:r>
    </w:p>
    <w:p w14:paraId="1E703793" w14:textId="1A9046EF" w:rsidR="0048001B" w:rsidRPr="00F141E7" w:rsidRDefault="0048001B" w:rsidP="00F141E7">
      <w:pPr>
        <w:pStyle w:val="BodyText"/>
      </w:pPr>
      <w:r w:rsidRPr="009F0ABD">
        <w:t>T</w:t>
      </w:r>
      <w:r w:rsidR="00F141E7">
        <w:t>herefore, s</w:t>
      </w:r>
      <w:r>
        <w:t>ince the aid has both main and emergency lights and sound signals (2 switching devices), the daily energy demand of the signal control equipment is:</w:t>
      </w:r>
    </w:p>
    <w:p w14:paraId="6DED130E" w14:textId="4DEBD5D3" w:rsidR="009E326E" w:rsidRPr="00FC75DC" w:rsidRDefault="008469EF"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(11W×0.50)+(84mW×1-0.50)</m:t>
              </m:r>
            </m:e>
          </m:d>
          <m:r>
            <w:rPr>
              <w:rFonts w:ascii="Cambria Math" w:hAnsi="Cambria Math" w:cs="Arial"/>
            </w:rPr>
            <m:t>×24</m:t>
          </m:r>
          <m:r>
            <w:rPr>
              <w:rFonts w:ascii="Cambria Math" w:hAnsi="Cambria Math" w:cs="Arial"/>
            </w:rPr>
            <m:t>h/day=133Wh/day</m:t>
          </m:r>
        </m:oMath>
      </m:oMathPara>
    </w:p>
    <w:p w14:paraId="5210D0C7" w14:textId="3FBD1C7E" w:rsidR="0048001B" w:rsidRPr="00F141E7" w:rsidRDefault="008469EF" w:rsidP="00F141E7">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switching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transfer</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m:t>
              </m:r>
            </m:e>
          </m:d>
        </m:oMath>
      </m:oMathPara>
    </w:p>
    <w:p w14:paraId="6A263BFB" w14:textId="77777777" w:rsidR="0048001B" w:rsidRDefault="0048001B" w:rsidP="006533FA">
      <w:pPr>
        <w:pStyle w:val="Heading3"/>
        <w:keepLines w:val="0"/>
        <w:spacing w:line="240" w:lineRule="auto"/>
        <w:ind w:right="0"/>
      </w:pPr>
      <w:bookmarkStart w:id="591" w:name="_Toc111439071"/>
      <w:bookmarkStart w:id="592" w:name="_Toc225672839"/>
      <w:bookmarkStart w:id="593" w:name="_Toc225673107"/>
      <w:bookmarkStart w:id="594" w:name="_Toc456177854"/>
      <w:r>
        <w:t>Monitor Systems</w:t>
      </w:r>
      <w:bookmarkEnd w:id="591"/>
      <w:bookmarkEnd w:id="592"/>
      <w:bookmarkEnd w:id="593"/>
      <w:bookmarkEnd w:id="594"/>
    </w:p>
    <w:p w14:paraId="57D7F648" w14:textId="77777777" w:rsidR="0048001B" w:rsidRPr="009F0ABD" w:rsidRDefault="0048001B" w:rsidP="0048001B">
      <w:pPr>
        <w:pStyle w:val="BodyText"/>
      </w:pPr>
      <w:r w:rsidRPr="009F0ABD">
        <w:t xml:space="preserve">Monitor systems vary widely in complexity, means of transmission and power demand. </w:t>
      </w:r>
      <w:r>
        <w:t xml:space="preserve"> </w:t>
      </w:r>
      <w:r w:rsidRPr="009F0ABD">
        <w:t xml:space="preserve">Low energy models are available for solar powered applications. </w:t>
      </w:r>
      <w:r>
        <w:t xml:space="preserve"> </w:t>
      </w:r>
      <w:r w:rsidRPr="009F0ABD">
        <w:t xml:space="preserve">Transmission methods will greatly affect the power requirements. </w:t>
      </w:r>
      <w:r>
        <w:t xml:space="preserve"> </w:t>
      </w:r>
      <w:r w:rsidRPr="009F0ABD">
        <w:t xml:space="preserve">Phone lines, radios and satellite links each have different power requirements. </w:t>
      </w:r>
      <w:r>
        <w:t xml:space="preserve"> </w:t>
      </w:r>
      <w:r w:rsidRPr="009F0ABD">
        <w:t xml:space="preserve">They may use considerable power during interrogation. </w:t>
      </w:r>
      <w:r>
        <w:t xml:space="preserve"> </w:t>
      </w:r>
      <w:r w:rsidRPr="009F0ABD">
        <w:t xml:space="preserve">A strict regime should be established to control the time when the link is in operation.  The power demand of the transmission device can usually be ignored if contact is made briefly once or twice a day. </w:t>
      </w:r>
      <w:r>
        <w:t xml:space="preserve"> </w:t>
      </w:r>
      <w:r w:rsidRPr="009F0ABD">
        <w:t xml:space="preserve">In this case, the quiescent demand is calculated as a continuous load and can be used to calculate the daily load. </w:t>
      </w:r>
      <w:r>
        <w:t xml:space="preserve"> </w:t>
      </w:r>
      <w:r w:rsidRPr="009F0ABD">
        <w:t xml:space="preserve">Many monitoring systems allow interrogation from the monitoring centre, and excessive operator-instigated requests for data from a single out-station can cause the energy drain to exceed the design parameters. </w:t>
      </w:r>
      <w:r>
        <w:t xml:space="preserve"> </w:t>
      </w:r>
      <w:r w:rsidRPr="009F0ABD">
        <w:t>Consult with the manufacturer of the unit to determine the actual power consumption for the application selected, but it is suggested to measure the current at the site to confirm the design data.</w:t>
      </w:r>
    </w:p>
    <w:p w14:paraId="131009CA" w14:textId="77777777" w:rsidR="0048001B" w:rsidRPr="009F0ABD" w:rsidRDefault="0048001B" w:rsidP="0048001B">
      <w:pPr>
        <w:pStyle w:val="BodyText"/>
      </w:pPr>
      <w:r w:rsidRPr="009F0ABD">
        <w:t xml:space="preserve">Large stations with several non-uniform loads may benefit from the measurement of both the power generated and energy demand of the loads at the site over a period of one year. </w:t>
      </w:r>
      <w:r>
        <w:t xml:space="preserve"> </w:t>
      </w:r>
      <w:r w:rsidRPr="009F0ABD">
        <w:t>Data recorders are available to measure and store daily average data over one year.</w:t>
      </w:r>
    </w:p>
    <w:p w14:paraId="695457DB" w14:textId="3A060058" w:rsidR="0048001B" w:rsidRPr="009F0ABD" w:rsidRDefault="0048001B" w:rsidP="0048001B">
      <w:pPr>
        <w:pStyle w:val="BodyText"/>
      </w:pPr>
      <w:r w:rsidRPr="009F0ABD">
        <w:t>Monitoring units may offer additional functionality like GPS signal reception and flashing synchronisation, measurement, etc.</w:t>
      </w:r>
      <w:r>
        <w:t xml:space="preserve"> </w:t>
      </w:r>
      <w:r w:rsidRPr="009F0ABD">
        <w:t xml:space="preserve"> It is advisable to establish the mission specific power consumption profile of the product with consideration of all relevant factors like ambient temperatures, power supply voltages, dis</w:t>
      </w:r>
      <w:r w:rsidR="00F141E7">
        <w:t>tance from shore stations, etc.</w:t>
      </w:r>
    </w:p>
    <w:p w14:paraId="63BB65B7" w14:textId="1348011F" w:rsidR="0048001B" w:rsidRDefault="0048001B" w:rsidP="00F141E7">
      <w:pPr>
        <w:pStyle w:val="Heading2"/>
      </w:pPr>
      <w:bookmarkStart w:id="595" w:name="_Toc224993446"/>
      <w:bookmarkStart w:id="596" w:name="_Toc224993475"/>
      <w:bookmarkStart w:id="597" w:name="_Toc225672840"/>
      <w:bookmarkStart w:id="598" w:name="_Toc225673108"/>
      <w:bookmarkStart w:id="599" w:name="_Toc456177855"/>
      <w:r>
        <w:t>Charge Controller</w:t>
      </w:r>
      <w:bookmarkEnd w:id="595"/>
      <w:bookmarkEnd w:id="596"/>
      <w:bookmarkEnd w:id="597"/>
      <w:bookmarkEnd w:id="598"/>
      <w:bookmarkEnd w:id="599"/>
    </w:p>
    <w:p w14:paraId="273A12AC" w14:textId="5C94D7FD" w:rsidR="0048001B" w:rsidRPr="009F0ABD" w:rsidRDefault="0048001B" w:rsidP="0048001B">
      <w:pPr>
        <w:pStyle w:val="BodyText"/>
      </w:pPr>
      <w:r w:rsidRPr="009F0ABD">
        <w:t xml:space="preserve">Charge controllers are used to provide overcharge protection, load disconnect in the event of low battery voltage.  They also offer reverse current protection in photovoltaic systems. </w:t>
      </w:r>
      <w:r>
        <w:t xml:space="preserve"> </w:t>
      </w:r>
      <w:r w:rsidRPr="009F0ABD">
        <w:t xml:space="preserve">Charge controllers have both operating and quiescent power requirements. </w:t>
      </w:r>
      <w:r>
        <w:t xml:space="preserve"> </w:t>
      </w:r>
      <w:r w:rsidRPr="009F0ABD">
        <w:t xml:space="preserve">These values must be considered as loads. </w:t>
      </w:r>
      <w:r>
        <w:t xml:space="preserve"> </w:t>
      </w:r>
      <w:r w:rsidR="00F141E7">
        <w:t>It</w:t>
      </w:r>
      <w:r w:rsidRPr="009F0ABD">
        <w:t xml:space="preserve"> must also </w:t>
      </w:r>
      <w:r w:rsidR="00F141E7">
        <w:t xml:space="preserve">be </w:t>
      </w:r>
      <w:r w:rsidRPr="009F0ABD">
        <w:t>determine</w:t>
      </w:r>
      <w:r w:rsidR="00F141E7">
        <w:t>d</w:t>
      </w:r>
      <w:r w:rsidRPr="009F0ABD">
        <w:t xml:space="preserve"> when the loads are active; daytime, night time or both. </w:t>
      </w:r>
      <w:r>
        <w:t xml:space="preserve"> </w:t>
      </w:r>
      <w:r w:rsidRPr="009F0ABD">
        <w:t>Check with the manufacturer of the controller to determine what loads must be considered in the load equation.</w:t>
      </w:r>
    </w:p>
    <w:p w14:paraId="48824059" w14:textId="7717CA3D" w:rsidR="0048001B" w:rsidRPr="009F0ABD" w:rsidRDefault="00A765C7" w:rsidP="0048001B">
      <w:pPr>
        <w:pStyle w:val="BodyText"/>
      </w:pPr>
      <w:r>
        <w:lastRenderedPageBreak/>
        <w:t>For example, o</w:t>
      </w:r>
      <w:r w:rsidR="0048001B" w:rsidRPr="009F0ABD">
        <w:t xml:space="preserve">ne popular solar charge controller has a quiescent load of 360 mW with a maximum power consumption of 2 W when the array is charging. </w:t>
      </w:r>
      <w:r w:rsidR="0048001B">
        <w:t xml:space="preserve"> </w:t>
      </w:r>
      <w:r w:rsidR="0048001B" w:rsidRPr="009F0ABD">
        <w:t>Assuming the controller is installed at 42 degrees North latitude, the maximum power consumption is:</w:t>
      </w:r>
    </w:p>
    <w:p w14:paraId="47EB7A5C" w14:textId="07085C76" w:rsidR="0048001B" w:rsidRPr="009F0ABD" w:rsidRDefault="0048001B" w:rsidP="0048001B">
      <w:pPr>
        <w:pStyle w:val="BodyText"/>
      </w:pPr>
      <w:r w:rsidRPr="009F0ABD">
        <w:t>Since the majority of the load occurs in the daytime (when charging</w:t>
      </w:r>
      <w:r w:rsidR="00F141E7">
        <w:rPr>
          <w:rStyle w:val="FootnoteReference"/>
        </w:rPr>
        <w:footnoteReference w:id="2"/>
      </w:r>
      <w:r w:rsidRPr="009F0ABD">
        <w:t>), the maximum energy demand occurs on June 21.</w:t>
      </w:r>
    </w:p>
    <w:p w14:paraId="4ABE3FCD" w14:textId="7889072A" w:rsidR="00F141E7" w:rsidRPr="00273D66" w:rsidRDefault="008469EF" w:rsidP="003F2D8D">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charging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daylight</m:t>
              </m:r>
            </m:sub>
          </m:sSub>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darkness</m:t>
              </m:r>
            </m:sub>
          </m:sSub>
          <m:d>
            <m:dPr>
              <m:ctrlPr>
                <w:rPr>
                  <w:rFonts w:ascii="Cambria Math" w:eastAsiaTheme="minorEastAsia" w:hAnsi="Cambria Math" w:cs="Arial"/>
                  <w:i/>
                </w:rPr>
              </m:ctrlPr>
            </m:dPr>
            <m:e>
              <m:r>
                <w:rPr>
                  <w:rFonts w:ascii="Cambria Math" w:eastAsiaTheme="minorEastAsia" w:hAnsi="Cambria Math" w:cs="Arial"/>
                </w:rPr>
                <m:t>h/day</m:t>
              </m:r>
            </m:e>
          </m:d>
        </m:oMath>
      </m:oMathPara>
    </w:p>
    <w:p w14:paraId="407AB2F7" w14:textId="1DCCBCD5" w:rsidR="00273D66" w:rsidRPr="003F2D8D" w:rsidRDefault="00273D66" w:rsidP="00273D66">
      <w:pPr>
        <w:pStyle w:val="equation"/>
      </w:pPr>
      <w:bookmarkStart w:id="600" w:name="_Toc456177887"/>
      <w:r>
        <w:t>Daily load for a charge controller</w:t>
      </w:r>
      <w:bookmarkEnd w:id="600"/>
    </w:p>
    <w:p w14:paraId="552EF873" w14:textId="16842131" w:rsidR="00F141E7" w:rsidRPr="003F2D8D" w:rsidRDefault="008469EF" w:rsidP="003F2D8D">
      <w:pPr>
        <w:spacing w:after="120"/>
        <w:ind w:left="567"/>
        <w:rPr>
          <w:sz w:val="20"/>
          <w:szCs w:val="20"/>
        </w:rPr>
      </w:pPr>
      <m:oMathPara>
        <m:oMathParaPr>
          <m:jc m:val="left"/>
        </m:oMathParaPr>
        <m:oMath>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darkness</m:t>
              </m:r>
            </m:sub>
          </m:sSub>
          <m:r>
            <w:rPr>
              <w:rFonts w:ascii="Cambria Math" w:eastAsiaTheme="minorEastAsia" w:hAnsi="Cambria Math" w:cs="Arial"/>
              <w:sz w:val="22"/>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m:t>
          </m:r>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daylight</m:t>
              </m:r>
            </m:sub>
          </m:sSub>
          <m:r>
            <w:rPr>
              <w:rFonts w:ascii="Cambria Math" w:eastAsiaTheme="minorEastAsia" w:hAnsi="Cambria Math" w:cs="Arial"/>
              <w:sz w:val="22"/>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on June 21</m:t>
          </m:r>
        </m:oMath>
      </m:oMathPara>
    </w:p>
    <w:p w14:paraId="2B4504BD" w14:textId="28A9AB6C" w:rsidR="00133DD4" w:rsidRPr="003F2D8D" w:rsidRDefault="008469EF" w:rsidP="003F2D8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=2W×</m:t>
          </m:r>
          <m:r>
            <w:rPr>
              <w:rFonts w:ascii="Cambria Math" w:eastAsiaTheme="minorEastAsia" w:hAnsi="Cambria Math" w:cs="Arial"/>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r>
            <w:rPr>
              <w:rFonts w:ascii="Cambria Math" w:hAnsi="Cambria Math" w:cs="Arial"/>
            </w:rPr>
            <m:t>0.36W×</m:t>
          </m:r>
          <m:r>
            <w:rPr>
              <w:rFonts w:ascii="Cambria Math" w:eastAsiaTheme="minorEastAsia" w:hAnsi="Cambria Math" w:cs="Arial"/>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=33.1Wh/day</m:t>
          </m:r>
        </m:oMath>
      </m:oMathPara>
    </w:p>
    <w:p w14:paraId="72376808" w14:textId="0CC08425" w:rsidR="0048001B" w:rsidRDefault="0048001B" w:rsidP="00F141E7">
      <w:pPr>
        <w:pStyle w:val="Heading2"/>
      </w:pPr>
      <w:bookmarkStart w:id="601" w:name="_Toc224993447"/>
      <w:bookmarkStart w:id="602" w:name="_Toc224993476"/>
      <w:bookmarkStart w:id="603" w:name="_Toc225672841"/>
      <w:bookmarkStart w:id="604" w:name="_Toc225673109"/>
      <w:bookmarkStart w:id="605" w:name="_Toc456177856"/>
      <w:r>
        <w:t>AIS</w:t>
      </w:r>
      <w:bookmarkEnd w:id="601"/>
      <w:bookmarkEnd w:id="602"/>
      <w:bookmarkEnd w:id="603"/>
      <w:bookmarkEnd w:id="604"/>
      <w:bookmarkEnd w:id="605"/>
    </w:p>
    <w:p w14:paraId="67E25642" w14:textId="77777777" w:rsidR="00F141E7" w:rsidRPr="00F141E7" w:rsidRDefault="00F141E7" w:rsidP="00F141E7">
      <w:pPr>
        <w:pStyle w:val="Heading2separationline"/>
      </w:pPr>
    </w:p>
    <w:p w14:paraId="529F00CD" w14:textId="77777777" w:rsidR="0048001B" w:rsidRDefault="0048001B" w:rsidP="006533FA">
      <w:pPr>
        <w:pStyle w:val="Heading3"/>
        <w:keepLines w:val="0"/>
        <w:spacing w:line="240" w:lineRule="auto"/>
        <w:ind w:right="0"/>
      </w:pPr>
      <w:bookmarkStart w:id="606" w:name="_Toc225672842"/>
      <w:bookmarkStart w:id="607" w:name="_Toc225673110"/>
      <w:bookmarkStart w:id="608" w:name="_Toc456177857"/>
      <w:r>
        <w:t>General</w:t>
      </w:r>
      <w:bookmarkEnd w:id="606"/>
      <w:bookmarkEnd w:id="607"/>
      <w:bookmarkEnd w:id="608"/>
    </w:p>
    <w:p w14:paraId="38EEA917" w14:textId="77777777" w:rsidR="0048001B" w:rsidRDefault="0048001B" w:rsidP="0048001B">
      <w:pPr>
        <w:pStyle w:val="BodyText"/>
        <w:rPr>
          <w:rFonts w:cs="Arial"/>
        </w:rPr>
      </w:pPr>
      <w:r>
        <w:t>AIS has the potential to replace or augment existing remote control and monitoring systems, as well as to provide AtoN service in its own right.  IALA Recommendation A-126 on the use of AIS for AtoN refers.</w:t>
      </w:r>
    </w:p>
    <w:p w14:paraId="36D9B16C" w14:textId="77777777" w:rsidR="0048001B" w:rsidRDefault="0048001B" w:rsidP="0048001B">
      <w:pPr>
        <w:pStyle w:val="BodyText"/>
        <w:rPr>
          <w:rFonts w:cs="Arial"/>
        </w:rPr>
      </w:pPr>
      <w:r>
        <w:t>The power consumption of an AIS AtoN station depends on which type (1, 2 or 3) of AtoN station is used, and on the setting of a number of parameters which may be configured in the unit.  These parameters shown below are optimised to minimise power consumption.</w:t>
      </w:r>
    </w:p>
    <w:p w14:paraId="58783C72" w14:textId="77777777" w:rsidR="0048001B" w:rsidRDefault="0048001B" w:rsidP="003F2D8D">
      <w:pPr>
        <w:pStyle w:val="Bullet1"/>
      </w:pPr>
      <w:bookmarkStart w:id="609" w:name="_Toc225672843"/>
      <w:r>
        <w:t>VDL access method – FATDMA will give substantially lower power drain than RATDMA</w:t>
      </w:r>
      <w:bookmarkEnd w:id="609"/>
      <w:r>
        <w:t>;</w:t>
      </w:r>
    </w:p>
    <w:p w14:paraId="17B3D4CE" w14:textId="77777777" w:rsidR="0048001B" w:rsidRDefault="0048001B" w:rsidP="003F2D8D">
      <w:pPr>
        <w:pStyle w:val="Bullet1"/>
      </w:pPr>
      <w:bookmarkStart w:id="610" w:name="_Toc225672844"/>
      <w:r>
        <w:t>FATDMA slot selection –Channel A and Channel B slots should be close together in time, to minimise the period for which the processes in the AIS AtoN unit are active.  (Assuming the recommended Mode B is used)</w:t>
      </w:r>
      <w:bookmarkEnd w:id="610"/>
      <w:r>
        <w:t>;</w:t>
      </w:r>
    </w:p>
    <w:p w14:paraId="68F7B22F" w14:textId="136782E9" w:rsidR="0048001B" w:rsidRDefault="0048001B" w:rsidP="003F2D8D">
      <w:pPr>
        <w:pStyle w:val="Bullet1"/>
      </w:pPr>
      <w:bookmarkStart w:id="611" w:name="_Toc225672845"/>
      <w:r>
        <w:t xml:space="preserve">Reporting interval – an extended reporting interval will, of course, reduce power drain, but the interval should satisfy the guidance given in </w:t>
      </w:r>
      <w:r w:rsidR="003F2D8D">
        <w:t>IALA Recommendation A-126</w:t>
      </w:r>
      <w:bookmarkEnd w:id="611"/>
      <w:r w:rsidR="003F2D8D">
        <w:rPr>
          <w:rStyle w:val="FootnoteReference"/>
        </w:rPr>
        <w:footnoteReference w:id="3"/>
      </w:r>
      <w:r>
        <w:t>;</w:t>
      </w:r>
    </w:p>
    <w:p w14:paraId="017B9CA1" w14:textId="77777777" w:rsidR="0048001B" w:rsidRDefault="0048001B" w:rsidP="003F2D8D">
      <w:pPr>
        <w:pStyle w:val="Bullet1"/>
      </w:pPr>
      <w:bookmarkStart w:id="612" w:name="_Toc225672846"/>
      <w:r>
        <w:t>The AIS AtoN unit should be designed or configured to enter into a “sleep” mode when not active</w:t>
      </w:r>
      <w:bookmarkEnd w:id="612"/>
      <w:r>
        <w:t>;</w:t>
      </w:r>
    </w:p>
    <w:p w14:paraId="7E348102" w14:textId="77777777" w:rsidR="0048001B" w:rsidRDefault="0048001B" w:rsidP="003F2D8D">
      <w:pPr>
        <w:pStyle w:val="Bullet1"/>
      </w:pPr>
      <w:bookmarkStart w:id="613" w:name="_Toc225672847"/>
      <w:r>
        <w:t>Number and types of messages transmitted</w:t>
      </w:r>
      <w:bookmarkEnd w:id="613"/>
      <w:r>
        <w:t>;</w:t>
      </w:r>
    </w:p>
    <w:p w14:paraId="1E34A2AE" w14:textId="5F8FA7B0" w:rsidR="0048001B" w:rsidRPr="003F2D8D" w:rsidRDefault="0048001B" w:rsidP="0048001B">
      <w:pPr>
        <w:pStyle w:val="Bullet1"/>
      </w:pPr>
      <w:bookmarkStart w:id="614" w:name="_Toc225672848"/>
      <w:r>
        <w:t>Transmitter power.</w:t>
      </w:r>
      <w:bookmarkEnd w:id="614"/>
    </w:p>
    <w:p w14:paraId="6451B896" w14:textId="77777777" w:rsidR="0048001B" w:rsidRDefault="0048001B" w:rsidP="006533FA">
      <w:pPr>
        <w:pStyle w:val="Heading3"/>
        <w:keepLines w:val="0"/>
        <w:spacing w:line="240" w:lineRule="auto"/>
        <w:ind w:right="0"/>
      </w:pPr>
      <w:bookmarkStart w:id="615" w:name="_Toc225672849"/>
      <w:bookmarkStart w:id="616" w:name="_Toc225673111"/>
      <w:bookmarkStart w:id="617" w:name="_Toc456177858"/>
      <w:r>
        <w:t>Calculation of the power requirements</w:t>
      </w:r>
      <w:bookmarkEnd w:id="615"/>
      <w:bookmarkEnd w:id="616"/>
      <w:bookmarkEnd w:id="617"/>
    </w:p>
    <w:p w14:paraId="2E23485B" w14:textId="77777777" w:rsidR="0048001B" w:rsidRDefault="0048001B" w:rsidP="0048001B">
      <w:pPr>
        <w:pStyle w:val="BodyText"/>
        <w:rPr>
          <w:rFonts w:cs="Arial"/>
        </w:rPr>
      </w:pPr>
      <w:r>
        <w:t>The power requirement of an AIS AtoN unit transmitting Type 21 AtoN and Type 6 monitoring messages can be estimated by using the formula below:-</w:t>
      </w:r>
    </w:p>
    <w:p w14:paraId="1A9B9A2F" w14:textId="77777777" w:rsidR="0048001B" w:rsidRDefault="0048001B" w:rsidP="0048001B">
      <w:pPr>
        <w:rPr>
          <w:rFonts w:cs="Arial"/>
        </w:rPr>
      </w:pPr>
    </w:p>
    <w:p w14:paraId="5E76CFB8" w14:textId="77777777" w:rsidR="0048001B" w:rsidRDefault="0048001B" w:rsidP="003F2D8D">
      <w:pPr>
        <w:pStyle w:val="Heading4"/>
        <w:rPr>
          <w:rFonts w:cs="Arial"/>
        </w:rPr>
      </w:pPr>
      <w:r>
        <w:t>RATDMA Operation</w:t>
      </w:r>
    </w:p>
    <w:p w14:paraId="2D17C02B" w14:textId="0E0D51E8" w:rsidR="003F2D8D" w:rsidRPr="00273D66" w:rsidRDefault="008469EF"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+60</m:t>
                  </m:r>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w</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e>
              </m:d>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r>
                <w:rPr>
                  <w:rFonts w:ascii="Cambria Math" w:hAnsi="Cambria Math" w:cs="Arial"/>
                </w:rPr>
                <m:t>)×24Wh/day</m:t>
              </m:r>
            </m:e>
          </m:d>
        </m:oMath>
      </m:oMathPara>
    </w:p>
    <w:p w14:paraId="5274E9BB" w14:textId="077371A8" w:rsidR="00273D66" w:rsidRPr="00656624" w:rsidRDefault="00273D66" w:rsidP="00273D66">
      <w:pPr>
        <w:pStyle w:val="equation"/>
        <w:rPr>
          <w:rFonts w:eastAsiaTheme="minorEastAsia"/>
        </w:rPr>
      </w:pPr>
      <w:bookmarkStart w:id="618" w:name="_Toc456177888"/>
      <w:r>
        <w:rPr>
          <w:rFonts w:eastAsiaTheme="minorEastAsia"/>
        </w:rPr>
        <w:t>Power requirement for RATDMA operation</w:t>
      </w:r>
      <w:bookmarkEnd w:id="618"/>
    </w:p>
    <w:p w14:paraId="20ECA16A" w14:textId="787086A0" w:rsidR="003F2D8D" w:rsidRPr="00656624" w:rsidRDefault="008469EF"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4/2250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den>
              </m:f>
              <m:r>
                <w:rPr>
                  <w:rFonts w:ascii="Cambria Math" w:hAnsi="Cambria Math" w:cs="Arial"/>
                </w:rPr>
                <m:t>)×24Wh/day</m:t>
              </m:r>
            </m:e>
          </m:d>
        </m:oMath>
      </m:oMathPara>
    </w:p>
    <w:p w14:paraId="07E5194B" w14:textId="0FE995AC" w:rsidR="00656624" w:rsidRPr="00656624" w:rsidRDefault="008469EF"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2/2250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m</m:t>
                      </m:r>
                    </m:sub>
                  </m:sSub>
                </m:den>
              </m:f>
              <m:r>
                <w:rPr>
                  <w:rFonts w:ascii="Cambria Math" w:hAnsi="Cambria Math" w:cs="Arial"/>
                </w:rPr>
                <m:t>)×24Wh/day</m:t>
              </m:r>
            </m:e>
          </m:d>
        </m:oMath>
      </m:oMathPara>
    </w:p>
    <w:p w14:paraId="0333F97B" w14:textId="3542FAA4" w:rsidR="003F2D8D" w:rsidRPr="00CA3E5D" w:rsidRDefault="008469EF" w:rsidP="00CA3E5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1471A438" w14:textId="55EA3639" w:rsidR="00CA3E5D" w:rsidRDefault="00CA3E5D" w:rsidP="00CA3E5D">
      <w:pPr>
        <w:pStyle w:val="equation"/>
      </w:pPr>
      <w:bookmarkStart w:id="619" w:name="_Toc456177889"/>
      <w:r>
        <w:t>Estimate of power consumption for an AtoN unit transmitting Type 21 and Type 6 AIS messages</w:t>
      </w:r>
      <w:bookmarkEnd w:id="619"/>
    </w:p>
    <w:p w14:paraId="7BF69E93" w14:textId="027ACAFD" w:rsidR="003F2D8D" w:rsidRDefault="00656624" w:rsidP="0048001B">
      <w:pPr>
        <w:pStyle w:val="BodyText"/>
        <w:rPr>
          <w:rFonts w:cs="Arial"/>
        </w:rPr>
      </w:pPr>
      <w:r>
        <w:rPr>
          <w:rFonts w:cs="Arial"/>
        </w:rPr>
        <w:t>Where:</w:t>
      </w:r>
    </w:p>
    <w:p w14:paraId="0F212C10" w14:textId="0DD9082D" w:rsidR="0048001B" w:rsidRDefault="0048001B" w:rsidP="00656624">
      <w:pPr>
        <w:pStyle w:val="BodyText"/>
        <w:ind w:left="567"/>
        <w:rPr>
          <w:rFonts w:cs="Arial"/>
        </w:rPr>
      </w:pPr>
      <w:r>
        <w:t>Ps</w:t>
      </w:r>
      <w:r w:rsidR="00656624">
        <w:t xml:space="preserve"> is the p</w:t>
      </w:r>
      <w:r>
        <w:t>ower taken by unit when asleep (Watt)</w:t>
      </w:r>
    </w:p>
    <w:p w14:paraId="06A410F2" w14:textId="4CA3D4B4" w:rsidR="0048001B" w:rsidRDefault="0048001B" w:rsidP="00656624">
      <w:pPr>
        <w:pStyle w:val="BodyText"/>
        <w:ind w:left="567"/>
        <w:rPr>
          <w:rFonts w:cs="Arial"/>
        </w:rPr>
      </w:pPr>
      <w:r>
        <w:t>Pt</w:t>
      </w:r>
      <w:r w:rsidR="00656624">
        <w:t xml:space="preserve"> is the p</w:t>
      </w:r>
      <w:r>
        <w:t>ower taken by unit when transmitting (Watt)</w:t>
      </w:r>
    </w:p>
    <w:p w14:paraId="5F2AD10E" w14:textId="29257D9C" w:rsidR="0048001B" w:rsidRDefault="0048001B" w:rsidP="00656624">
      <w:pPr>
        <w:pStyle w:val="BodyText"/>
        <w:ind w:left="567"/>
        <w:rPr>
          <w:rFonts w:cs="Arial"/>
        </w:rPr>
      </w:pPr>
      <w:r>
        <w:t>Pw</w:t>
      </w:r>
      <w:r w:rsidR="00656624">
        <w:t xml:space="preserve"> is the p</w:t>
      </w:r>
      <w:r>
        <w:t>ower taken by unit when awake, but not transmitting (Watt).</w:t>
      </w:r>
    </w:p>
    <w:p w14:paraId="08A2E852" w14:textId="1EEC1C18" w:rsidR="0048001B" w:rsidRDefault="0048001B" w:rsidP="00656624">
      <w:pPr>
        <w:pStyle w:val="BodyText"/>
        <w:ind w:left="567"/>
        <w:rPr>
          <w:rFonts w:cs="Arial"/>
        </w:rPr>
      </w:pPr>
      <w:r>
        <w:t>Tm</w:t>
      </w:r>
      <w:r w:rsidR="00656624">
        <w:t xml:space="preserve"> is the r</w:t>
      </w:r>
      <w:r>
        <w:t>eporting interval for monitoring message Type 6 (secs)</w:t>
      </w:r>
    </w:p>
    <w:p w14:paraId="6CB74A48" w14:textId="49D3B451" w:rsidR="0048001B" w:rsidRDefault="0048001B" w:rsidP="00656624">
      <w:pPr>
        <w:pStyle w:val="BodyText"/>
        <w:ind w:left="567"/>
        <w:rPr>
          <w:rFonts w:cs="Arial"/>
        </w:rPr>
      </w:pPr>
      <w:r>
        <w:t>Ts</w:t>
      </w:r>
      <w:r w:rsidR="00656624">
        <w:t xml:space="preserve"> is the t</w:t>
      </w:r>
      <w:r>
        <w:t>ime taken for unit to acquire slot map after waking up (secs)</w:t>
      </w:r>
    </w:p>
    <w:p w14:paraId="4EA9AAB6" w14:textId="22ADA535" w:rsidR="0048001B" w:rsidRDefault="0048001B" w:rsidP="00656624">
      <w:pPr>
        <w:pStyle w:val="BodyText"/>
        <w:ind w:left="567"/>
        <w:rPr>
          <w:rFonts w:cs="Arial"/>
        </w:rPr>
      </w:pPr>
      <w:r>
        <w:t>Tr</w:t>
      </w:r>
      <w:r w:rsidR="00656624">
        <w:t xml:space="preserve"> is the r</w:t>
      </w:r>
      <w:r>
        <w:t>eporting interval (secs)</w:t>
      </w:r>
    </w:p>
    <w:p w14:paraId="5E06DA03" w14:textId="5713E2E9" w:rsidR="0048001B" w:rsidRDefault="0048001B" w:rsidP="00656624">
      <w:pPr>
        <w:pStyle w:val="BodyText"/>
        <w:ind w:left="567"/>
        <w:rPr>
          <w:rFonts w:cs="Arial"/>
        </w:rPr>
      </w:pPr>
      <w:r>
        <w:t>E</w:t>
      </w:r>
      <w:r>
        <w:rPr>
          <w:vertAlign w:val="subscript"/>
        </w:rPr>
        <w:t>DL</w:t>
      </w:r>
      <w:r w:rsidR="00656624">
        <w:t xml:space="preserve"> is the t</w:t>
      </w:r>
      <w:r>
        <w:t xml:space="preserve">otal </w:t>
      </w:r>
      <w:r w:rsidR="00656624">
        <w:t>d</w:t>
      </w:r>
      <w:r>
        <w:t xml:space="preserve">aily </w:t>
      </w:r>
      <w:r w:rsidR="00656624">
        <w:t>p</w:t>
      </w:r>
      <w:r>
        <w:t xml:space="preserve">ower </w:t>
      </w:r>
      <w:r w:rsidR="00656624">
        <w:t>c</w:t>
      </w:r>
      <w:r>
        <w:t>onsumption</w:t>
      </w:r>
    </w:p>
    <w:p w14:paraId="47E69362" w14:textId="48EE3CDB" w:rsidR="0048001B" w:rsidRDefault="0048001B" w:rsidP="00656624">
      <w:pPr>
        <w:pStyle w:val="BodyText"/>
        <w:ind w:left="567"/>
        <w:rPr>
          <w:rFonts w:cs="Arial"/>
        </w:rPr>
      </w:pPr>
      <w:r>
        <w:t>E</w:t>
      </w:r>
      <w:r>
        <w:rPr>
          <w:vertAlign w:val="subscript"/>
        </w:rPr>
        <w:t>RX</w:t>
      </w:r>
      <w:r w:rsidR="00656624">
        <w:t xml:space="preserve"> is the p</w:t>
      </w:r>
      <w:r>
        <w:t xml:space="preserve">ower </w:t>
      </w:r>
      <w:r w:rsidR="00656624">
        <w:t>c</w:t>
      </w:r>
      <w:r>
        <w:t>onsumption when asleep or waiting to transmit</w:t>
      </w:r>
    </w:p>
    <w:p w14:paraId="73B0FED3" w14:textId="435DC385" w:rsidR="0048001B" w:rsidRDefault="0048001B" w:rsidP="00656624">
      <w:pPr>
        <w:pStyle w:val="BodyText"/>
        <w:ind w:left="567"/>
        <w:rPr>
          <w:rFonts w:cs="Arial"/>
        </w:rPr>
      </w:pPr>
      <w:r>
        <w:t>E</w:t>
      </w:r>
      <w:r>
        <w:rPr>
          <w:vertAlign w:val="subscript"/>
        </w:rPr>
        <w:t>T21</w:t>
      </w:r>
      <w:r w:rsidR="00656624">
        <w:t xml:space="preserve"> is the p</w:t>
      </w:r>
      <w:r>
        <w:t xml:space="preserve">ower </w:t>
      </w:r>
      <w:r w:rsidR="00656624">
        <w:t>c</w:t>
      </w:r>
      <w:r>
        <w:t>onsumption for Type 21 message transmission</w:t>
      </w:r>
    </w:p>
    <w:p w14:paraId="1B632DC2" w14:textId="152F11FC" w:rsidR="0048001B" w:rsidRDefault="0048001B" w:rsidP="00CA3E5D">
      <w:pPr>
        <w:pStyle w:val="BodyText"/>
        <w:ind w:left="567"/>
        <w:rPr>
          <w:rFonts w:cs="Arial"/>
        </w:rPr>
      </w:pPr>
      <w:r>
        <w:t>E</w:t>
      </w:r>
      <w:r>
        <w:rPr>
          <w:vertAlign w:val="subscript"/>
        </w:rPr>
        <w:t>T6</w:t>
      </w:r>
      <w:r w:rsidR="00656624">
        <w:t xml:space="preserve"> is the p</w:t>
      </w:r>
      <w:r>
        <w:t xml:space="preserve">ower </w:t>
      </w:r>
      <w:r w:rsidR="00656624">
        <w:t>c</w:t>
      </w:r>
      <w:r>
        <w:t>onsumption for Type 6 message transmission</w:t>
      </w:r>
    </w:p>
    <w:p w14:paraId="46DF1C7B" w14:textId="77777777" w:rsidR="0048001B" w:rsidRDefault="0048001B" w:rsidP="006533FA">
      <w:pPr>
        <w:pStyle w:val="Heading3"/>
        <w:keepLines w:val="0"/>
        <w:spacing w:line="240" w:lineRule="auto"/>
        <w:ind w:right="0"/>
      </w:pPr>
      <w:bookmarkStart w:id="620" w:name="_Toc225672850"/>
      <w:bookmarkStart w:id="621" w:name="_Toc225673112"/>
      <w:bookmarkStart w:id="622" w:name="_Toc456177859"/>
      <w:r>
        <w:t>FATDMA Operation</w:t>
      </w:r>
      <w:bookmarkEnd w:id="620"/>
      <w:bookmarkEnd w:id="621"/>
      <w:bookmarkEnd w:id="622"/>
    </w:p>
    <w:p w14:paraId="78546C94" w14:textId="77777777" w:rsidR="0048001B" w:rsidRDefault="0048001B" w:rsidP="0048001B">
      <w:pPr>
        <w:pStyle w:val="BodyText"/>
        <w:rPr>
          <w:rFonts w:cs="Arial"/>
        </w:rPr>
      </w:pPr>
      <w:r>
        <w:t>Use the same formulae as above, but the parameter Ts will be the time taken for the GPS receiver to obtain a position fix after waking up.  (If a DGPS receiver is fitted Ts will be the time taken to obtain a DGPS corrected position fix after waking up.)</w:t>
      </w:r>
    </w:p>
    <w:p w14:paraId="59D6580F" w14:textId="77777777" w:rsidR="0048001B" w:rsidRDefault="0048001B" w:rsidP="0048001B">
      <w:pPr>
        <w:pStyle w:val="BodyText"/>
        <w:rPr>
          <w:rFonts w:cs="Arial"/>
        </w:rPr>
      </w:pPr>
      <w:r>
        <w:t>Note that Pw will be substantially lower when using FATDMA mode, as there is no requirement for VHF receivers to be powered up.</w:t>
      </w:r>
    </w:p>
    <w:p w14:paraId="0EFD1FAE" w14:textId="77777777" w:rsidR="0048001B" w:rsidRDefault="0048001B" w:rsidP="00F141E7">
      <w:pPr>
        <w:pStyle w:val="Heading2"/>
      </w:pPr>
      <w:bookmarkStart w:id="623" w:name="_Toc224993448"/>
      <w:bookmarkStart w:id="624" w:name="_Toc224993477"/>
      <w:bookmarkStart w:id="625" w:name="_Toc225672851"/>
      <w:bookmarkStart w:id="626" w:name="_Toc225673113"/>
      <w:bookmarkStart w:id="627" w:name="_Toc456177860"/>
      <w:r>
        <w:t>RACON</w:t>
      </w:r>
      <w:bookmarkEnd w:id="623"/>
      <w:bookmarkEnd w:id="624"/>
      <w:bookmarkEnd w:id="625"/>
      <w:bookmarkEnd w:id="626"/>
      <w:bookmarkEnd w:id="627"/>
    </w:p>
    <w:p w14:paraId="1FB4FCBA" w14:textId="77777777" w:rsidR="0048001B" w:rsidRDefault="0048001B" w:rsidP="0048001B">
      <w:pPr>
        <w:pStyle w:val="BodyText"/>
        <w:rPr>
          <w:rFonts w:cs="Arial"/>
        </w:rPr>
      </w:pPr>
      <w:r>
        <w:t>The power consumption of RACONs is difficult to predict, as the load will be determined by on the number of times the RACON is interrogated.  Most RACONs have an upper limit on the number of responses broadcast if the unit is continuously interrogated due to a moored ship with the radar left on or an unusually busy channel.  Consult with the manufacturer for high, medium and low power demand values for these devices and local pilots in the area to determine what level of traffic exists in the waterway.  A separate power system for a RACON is recommended, as this reduces the possibility of both the light and the RACON becoming inoperative at the same time.  Alternately energy demand measurements can be made with an integrating ampere-hour or watt-hour meter over a 2 month period during maximum traffic to obtain a meaningful load profile.</w:t>
      </w:r>
    </w:p>
    <w:p w14:paraId="7D502CFB" w14:textId="77777777" w:rsidR="0048001B" w:rsidRDefault="0048001B" w:rsidP="0048001B">
      <w:pPr>
        <w:pStyle w:val="BodyText"/>
        <w:rPr>
          <w:rFonts w:cs="Arial"/>
        </w:rPr>
      </w:pPr>
      <w:r>
        <w:t xml:space="preserve">The calculation below is a typical example based on a single manufacture, due consideration must be given to the equipment manufacturers data in calculating the load. </w:t>
      </w:r>
    </w:p>
    <w:p w14:paraId="16D69EC2" w14:textId="577B796C" w:rsidR="00523866" w:rsidRDefault="0048001B" w:rsidP="0048001B">
      <w:pPr>
        <w:pStyle w:val="BodyText"/>
        <w:rPr>
          <w:rFonts w:cs="Arial"/>
        </w:rPr>
      </w:pPr>
      <w:r>
        <w:t>For example, a RACON has a quiescent current of 84 mW when idle and 11 W when transmitting.  The duty cycle is limited to 50%.  Therefore, as a worst case scenario, if the RACON is continuously interrogated:</w:t>
      </w:r>
    </w:p>
    <w:p w14:paraId="6D557C8C" w14:textId="190C6101" w:rsidR="0048001B" w:rsidRPr="00273D66" w:rsidRDefault="008469EF" w:rsidP="00190A41">
      <w:pPr>
        <w:pStyle w:val="BodyText"/>
        <w:ind w:left="567"/>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transmitting</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e>
          </m:d>
          <m:r>
            <w:rPr>
              <w:rFonts w:ascii="Cambria Math" w:hAnsi="Cambria Math" w:cs="Arial"/>
            </w:rPr>
            <m:t>×24</m:t>
          </m:r>
          <m:r>
            <w:rPr>
              <w:rFonts w:ascii="Cambria Math" w:hAnsi="Cambria Math" w:cs="Arial"/>
            </w:rPr>
            <m:t>h/day</m:t>
          </m:r>
        </m:oMath>
      </m:oMathPara>
    </w:p>
    <w:p w14:paraId="6DE3B9C5" w14:textId="65549390" w:rsidR="00273D66" w:rsidRDefault="00273D66" w:rsidP="00273D66">
      <w:pPr>
        <w:pStyle w:val="equation"/>
        <w:rPr>
          <w:ins w:id="628" w:author="Michael Hadley" w:date="2016-07-13T12:45:00Z"/>
        </w:rPr>
      </w:pPr>
      <w:bookmarkStart w:id="629" w:name="_Toc456177890"/>
      <w:r>
        <w:t>Daily load for a RACON</w:t>
      </w:r>
      <w:bookmarkEnd w:id="629"/>
    </w:p>
    <w:p w14:paraId="15435C3F" w14:textId="77777777" w:rsidR="00523866" w:rsidRDefault="00523866" w:rsidP="00523866">
      <w:pPr>
        <w:pStyle w:val="Heading2"/>
        <w:rPr>
          <w:ins w:id="630" w:author="Michael Hadley" w:date="2016-07-13T12:45:00Z"/>
        </w:rPr>
      </w:pPr>
      <w:bookmarkStart w:id="631" w:name="_Toc456177861"/>
      <w:ins w:id="632" w:author="Michael Hadley" w:date="2016-07-13T12:45:00Z">
        <w:r>
          <w:t>DGPS</w:t>
        </w:r>
        <w:bookmarkEnd w:id="631"/>
      </w:ins>
    </w:p>
    <w:p w14:paraId="543691DC" w14:textId="77777777" w:rsidR="00523866" w:rsidRPr="00523866" w:rsidRDefault="00523866" w:rsidP="00523866">
      <w:pPr>
        <w:pStyle w:val="Heading2separationline"/>
        <w:rPr>
          <w:ins w:id="633" w:author="Michael Hadley" w:date="2016-07-13T12:45:00Z"/>
        </w:rPr>
      </w:pPr>
    </w:p>
    <w:p w14:paraId="78133E20" w14:textId="4BA66901" w:rsidR="00523866" w:rsidRPr="00523866" w:rsidRDefault="00523866" w:rsidP="008F2B8A">
      <w:pPr>
        <w:pStyle w:val="BodyText"/>
        <w:rPr>
          <w:rFonts w:cs="Arial"/>
        </w:rPr>
      </w:pPr>
      <w:ins w:id="634" w:author="Michael Hadley" w:date="2016-07-13T12:45:00Z">
        <w:r w:rsidRPr="00E76968">
          <w:rPr>
            <w:highlight w:val="yellow"/>
          </w:rPr>
          <w:t>Content required.</w:t>
        </w:r>
      </w:ins>
    </w:p>
    <w:p w14:paraId="0397F622" w14:textId="75CBB810" w:rsidR="0048001B" w:rsidRDefault="00DA68E2" w:rsidP="006533FA">
      <w:pPr>
        <w:pStyle w:val="Heading1"/>
        <w:keepLines w:val="0"/>
        <w:spacing w:after="240" w:line="240" w:lineRule="auto"/>
      </w:pPr>
      <w:bookmarkStart w:id="635" w:name="_Toc224993449"/>
      <w:bookmarkStart w:id="636" w:name="_Toc224993478"/>
      <w:bookmarkStart w:id="637" w:name="_Toc225672852"/>
      <w:bookmarkStart w:id="638" w:name="_Toc225673114"/>
      <w:bookmarkStart w:id="639" w:name="_Toc456177862"/>
      <w:r>
        <w:rPr>
          <w:caps w:val="0"/>
        </w:rPr>
        <w:lastRenderedPageBreak/>
        <w:t>OTHER LOADS</w:t>
      </w:r>
      <w:bookmarkEnd w:id="635"/>
      <w:bookmarkEnd w:id="636"/>
      <w:bookmarkEnd w:id="637"/>
      <w:bookmarkEnd w:id="638"/>
      <w:bookmarkEnd w:id="639"/>
    </w:p>
    <w:p w14:paraId="1247CABC" w14:textId="77777777" w:rsidR="00190A41" w:rsidRDefault="00190A41" w:rsidP="00190A41">
      <w:pPr>
        <w:pStyle w:val="Heading1separatationline"/>
        <w:rPr>
          <w:ins w:id="640" w:author="Michael Hadley" w:date="2016-07-13T12:45:00Z"/>
        </w:rPr>
      </w:pPr>
    </w:p>
    <w:p w14:paraId="3DD576EB" w14:textId="292940BC" w:rsidR="00523866" w:rsidRDefault="00523866" w:rsidP="008F2B8A">
      <w:pPr>
        <w:pStyle w:val="Heading2"/>
        <w:rPr>
          <w:ins w:id="641" w:author="Michael Hadley" w:date="2016-07-13T12:46:00Z"/>
        </w:rPr>
      </w:pPr>
      <w:bookmarkStart w:id="642" w:name="_Toc456177863"/>
      <w:ins w:id="643" w:author="Michael Hadley" w:date="2016-07-13T12:46:00Z">
        <w:r>
          <w:t>Complementary Loads</w:t>
        </w:r>
        <w:bookmarkEnd w:id="642"/>
      </w:ins>
    </w:p>
    <w:p w14:paraId="5348C137" w14:textId="77777777" w:rsidR="00523866" w:rsidRDefault="00523866" w:rsidP="008F2B8A">
      <w:pPr>
        <w:pStyle w:val="Heading2separationline"/>
        <w:rPr>
          <w:ins w:id="644" w:author="Michael Hadley" w:date="2016-07-13T12:46:00Z"/>
        </w:rPr>
      </w:pPr>
    </w:p>
    <w:p w14:paraId="2EA53966" w14:textId="66C1294F" w:rsidR="00523866" w:rsidRDefault="00523866" w:rsidP="008F2B8A">
      <w:pPr>
        <w:pStyle w:val="Heading3"/>
        <w:rPr>
          <w:ins w:id="645" w:author="Michael Hadley" w:date="2016-07-13T12:46:00Z"/>
        </w:rPr>
      </w:pPr>
      <w:bookmarkStart w:id="646" w:name="_Toc456177864"/>
      <w:ins w:id="647" w:author="Michael Hadley" w:date="2016-07-13T12:46:00Z">
        <w:r>
          <w:t>Illumination of Structures</w:t>
        </w:r>
        <w:bookmarkEnd w:id="646"/>
      </w:ins>
    </w:p>
    <w:p w14:paraId="6B8BA18A" w14:textId="28A3CECF" w:rsidR="00523866" w:rsidRPr="00523866" w:rsidRDefault="00523866" w:rsidP="008F2B8A">
      <w:pPr>
        <w:pStyle w:val="BodyText"/>
        <w:rPr>
          <w:ins w:id="648" w:author="Michael Hadley" w:date="2016-07-13T12:45:00Z"/>
        </w:rPr>
      </w:pPr>
      <w:ins w:id="649" w:author="Michael Hadley" w:date="2016-07-13T12:46:00Z">
        <w:r w:rsidRPr="00E76968">
          <w:rPr>
            <w:highlight w:val="yellow"/>
          </w:rPr>
          <w:t>Content required.</w:t>
        </w:r>
      </w:ins>
    </w:p>
    <w:p w14:paraId="413FE9D1" w14:textId="77777777" w:rsidR="00523866" w:rsidRPr="00523866" w:rsidRDefault="00523866" w:rsidP="008F2B8A">
      <w:pPr>
        <w:pStyle w:val="BodyText"/>
      </w:pPr>
    </w:p>
    <w:p w14:paraId="77CA1FC9" w14:textId="77777777" w:rsidR="0048001B" w:rsidRDefault="0048001B" w:rsidP="00F141E7">
      <w:pPr>
        <w:pStyle w:val="Heading2"/>
      </w:pPr>
      <w:bookmarkStart w:id="650" w:name="_Toc224993450"/>
      <w:bookmarkStart w:id="651" w:name="_Toc224993479"/>
      <w:bookmarkStart w:id="652" w:name="_Toc225672853"/>
      <w:bookmarkStart w:id="653" w:name="_Toc225673115"/>
      <w:bookmarkStart w:id="654" w:name="_Toc456177865"/>
      <w:r>
        <w:t>Non-essential Loads</w:t>
      </w:r>
      <w:bookmarkEnd w:id="650"/>
      <w:bookmarkEnd w:id="651"/>
      <w:bookmarkEnd w:id="652"/>
      <w:bookmarkEnd w:id="653"/>
      <w:bookmarkEnd w:id="654"/>
    </w:p>
    <w:p w14:paraId="414EE8CC" w14:textId="77777777" w:rsidR="00190A41" w:rsidRPr="00190A41" w:rsidRDefault="00190A41" w:rsidP="00190A41">
      <w:pPr>
        <w:pStyle w:val="Heading2separationline"/>
      </w:pPr>
    </w:p>
    <w:p w14:paraId="20324D05" w14:textId="67B59E38" w:rsidR="0048001B" w:rsidRDefault="0048001B" w:rsidP="0048001B">
      <w:pPr>
        <w:pStyle w:val="BodyText"/>
        <w:rPr>
          <w:rFonts w:cs="Arial"/>
        </w:rPr>
      </w:pPr>
      <w:r>
        <w:t>Non-essential loads such as domestic lighting should ideally be under some form of automatic control to ensure that they cannot be left on and drain the power system.</w:t>
      </w:r>
      <w:ins w:id="655" w:author="Michael Hadley" w:date="2016-07-13T12:47:00Z">
        <w:r w:rsidR="00523866">
          <w:t xml:space="preserve">  </w:t>
        </w:r>
        <w:r w:rsidR="00523866" w:rsidRPr="009B67EB">
          <w:rPr>
            <w:highlight w:val="yellow"/>
            <w:rPrChange w:id="656" w:author="Peter Dobson" w:date="2016-04-13T10:17:00Z">
              <w:rPr/>
            </w:rPrChange>
          </w:rPr>
          <w:t>Add a sentence about non-essential loads being on a different battery system to that of the AtoN battery system</w:t>
        </w:r>
        <w:r w:rsidR="00523866">
          <w:t>.</w:t>
        </w:r>
      </w:ins>
    </w:p>
    <w:p w14:paraId="44C17AFA" w14:textId="77777777" w:rsidR="0048001B" w:rsidRDefault="0048001B" w:rsidP="00F141E7">
      <w:pPr>
        <w:pStyle w:val="Heading2"/>
      </w:pPr>
      <w:bookmarkStart w:id="657" w:name="_Toc111439072"/>
      <w:bookmarkStart w:id="658" w:name="_Toc224993451"/>
      <w:bookmarkStart w:id="659" w:name="_Toc224993480"/>
      <w:bookmarkStart w:id="660" w:name="_Toc225672854"/>
      <w:bookmarkStart w:id="661" w:name="_Toc225673116"/>
      <w:bookmarkStart w:id="662" w:name="_Toc456177866"/>
      <w:r>
        <w:t>Seasonal Aids</w:t>
      </w:r>
      <w:bookmarkEnd w:id="657"/>
      <w:bookmarkEnd w:id="658"/>
      <w:bookmarkEnd w:id="659"/>
      <w:bookmarkEnd w:id="660"/>
      <w:bookmarkEnd w:id="661"/>
      <w:bookmarkEnd w:id="662"/>
    </w:p>
    <w:p w14:paraId="09BB2313" w14:textId="77777777" w:rsidR="00190A41" w:rsidRPr="00190A41" w:rsidRDefault="00190A41" w:rsidP="00190A41">
      <w:pPr>
        <w:pStyle w:val="Heading2separationline"/>
      </w:pPr>
    </w:p>
    <w:p w14:paraId="4D97B192" w14:textId="40AB9A35" w:rsidR="0048001B" w:rsidRPr="006A644D" w:rsidRDefault="0048001B" w:rsidP="0048001B">
      <w:pPr>
        <w:pStyle w:val="BodyText"/>
      </w:pPr>
      <w:r w:rsidRPr="006A644D">
        <w:t>Seasonal aids are operated for a portion of the year and either removed or secured duri</w:t>
      </w:r>
      <w:r w:rsidR="00190A41">
        <w:t>ng the period of non-operation.</w:t>
      </w:r>
    </w:p>
    <w:p w14:paraId="4F840554" w14:textId="1360CCDC" w:rsidR="0048001B" w:rsidRPr="006A644D" w:rsidRDefault="00273D66" w:rsidP="0048001B">
      <w:pPr>
        <w:pStyle w:val="BodyText"/>
      </w:pPr>
      <w:r>
        <w:t>For example:</w:t>
      </w:r>
    </w:p>
    <w:p w14:paraId="16CD58CF" w14:textId="77777777" w:rsidR="0048001B" w:rsidRDefault="0048001B" w:rsidP="0048001B">
      <w:pPr>
        <w:pStyle w:val="BodyText"/>
      </w:pPr>
      <w:r w:rsidRPr="006A644D">
        <w:t>To calculate the energy demand, a seasonal buoy operating at 42 degrees N with a 1.15 amp lamp with a FL6(0.6) rhythm operating at night and deployed between 1 April and 31 October will have the following energy demand:</w:t>
      </w:r>
    </w:p>
    <w:p w14:paraId="2439841A" w14:textId="6D7EB152" w:rsidR="0048001B" w:rsidRDefault="0048001B" w:rsidP="0048001B">
      <w:pPr>
        <w:pStyle w:val="BodyText"/>
      </w:pPr>
      <w:r w:rsidRPr="006A644D">
        <w:t>Determine which period has the highest daily load:</w:t>
      </w:r>
    </w:p>
    <w:p w14:paraId="4784524D" w14:textId="14B0977A" w:rsidR="00190A41" w:rsidRPr="00B04BEC" w:rsidRDefault="008469EF"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1 Apr</m:t>
              </m:r>
            </m:sub>
          </m:sSub>
          <m:r>
            <w:rPr>
              <w:rFonts w:ascii="Cambria Math" w:hAnsi="Cambria Math"/>
            </w:rPr>
            <m:t>=23.45</m:t>
          </m:r>
          <m:r>
            <m:rPr>
              <m:sty m:val="p"/>
            </m:rPr>
            <w:rPr>
              <w:rFonts w:ascii="Cambria Math" w:hAnsi="Cambria Math"/>
            </w:rPr>
            <m:t>sin⁡</m:t>
          </m:r>
          <m:r>
            <w:rPr>
              <w:rFonts w:ascii="Cambria Math" w:hAnsi="Cambria Math"/>
            </w:rPr>
            <m:t>(0.965</m:t>
          </m:r>
          <m:d>
            <m:dPr>
              <m:ctrlPr>
                <w:rPr>
                  <w:rFonts w:ascii="Cambria Math" w:hAnsi="Cambria Math"/>
                  <w:i/>
                </w:rPr>
              </m:ctrlPr>
            </m:dPr>
            <m:e>
              <m:r>
                <w:rPr>
                  <w:rFonts w:ascii="Cambria Math" w:hAnsi="Cambria Math"/>
                </w:rPr>
                <m:t>91-80</m:t>
              </m:r>
            </m:e>
          </m:d>
          <m:r>
            <w:rPr>
              <w:rFonts w:ascii="Cambria Math" w:hAnsi="Cambria Math"/>
            </w:rPr>
            <m:t>)=4.320°</m:t>
          </m:r>
        </m:oMath>
      </m:oMathPara>
    </w:p>
    <w:p w14:paraId="350EAEAB" w14:textId="4BA68462" w:rsidR="00190A41" w:rsidRPr="00B04BEC" w:rsidRDefault="008469EF"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31 Oct</m:t>
              </m:r>
            </m:sub>
          </m:sSub>
          <m:r>
            <w:rPr>
              <w:rFonts w:ascii="Cambria Math" w:hAnsi="Cambria Math"/>
            </w:rPr>
            <m:t>=23.45</m:t>
          </m:r>
          <m:r>
            <m:rPr>
              <m:sty m:val="p"/>
            </m:rPr>
            <w:rPr>
              <w:rFonts w:ascii="Cambria Math" w:hAnsi="Cambria Math"/>
            </w:rPr>
            <m:t>sin⁡</m:t>
          </m:r>
          <m:r>
            <w:rPr>
              <w:rFonts w:ascii="Cambria Math" w:hAnsi="Cambria Math"/>
            </w:rPr>
            <m:t>(0.95</m:t>
          </m:r>
          <m:d>
            <m:dPr>
              <m:ctrlPr>
                <w:rPr>
                  <w:rFonts w:ascii="Cambria Math" w:hAnsi="Cambria Math"/>
                  <w:i/>
                </w:rPr>
              </m:ctrlPr>
            </m:dPr>
            <m:e>
              <m:r>
                <w:rPr>
                  <w:rFonts w:ascii="Cambria Math" w:hAnsi="Cambria Math"/>
                </w:rPr>
                <m:t>308-266</m:t>
              </m:r>
            </m:e>
          </m:d>
          <m:r>
            <w:rPr>
              <w:rFonts w:ascii="Cambria Math" w:hAnsi="Cambria Math"/>
            </w:rPr>
            <m:t>)=14.125°</m:t>
          </m:r>
        </m:oMath>
      </m:oMathPara>
    </w:p>
    <w:p w14:paraId="579BB648" w14:textId="23D4075E" w:rsidR="00190A41" w:rsidRPr="00B04BEC" w:rsidRDefault="008469EF"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1 Apr</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-0.015-sin42°×sin4.32°</m:t>
                  </m:r>
                </m:num>
                <m:den>
                  <m:r>
                    <w:rPr>
                      <w:rFonts w:ascii="Cambria Math" w:hAnsi="Cambria Math"/>
                    </w:rPr>
                    <m:t>cos42°×cos4.32°</m:t>
                  </m:r>
                </m:den>
              </m:f>
            </m:e>
          </m:d>
          <m:r>
            <w:rPr>
              <w:rFonts w:ascii="Cambria Math" w:hAnsi="Cambria Math"/>
            </w:rPr>
            <m:t>=12.7</m:t>
          </m:r>
          <m:r>
            <w:rPr>
              <w:rFonts w:ascii="Cambria Math" w:hAnsi="Cambria Math"/>
            </w:rPr>
            <m:t>h/day</m:t>
          </m:r>
        </m:oMath>
      </m:oMathPara>
    </w:p>
    <w:p w14:paraId="291E9040" w14:textId="04F256AF" w:rsidR="00B04BEC" w:rsidRPr="00B04BEC" w:rsidRDefault="008469EF"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1 Apr</m:t>
              </m:r>
            </m:sub>
          </m:sSub>
          <m:r>
            <w:rPr>
              <w:rFonts w:ascii="Cambria Math" w:hAnsi="Cambria Math"/>
            </w:rPr>
            <m:t>=24</m:t>
          </m:r>
          <m:r>
            <w:rPr>
              <w:rFonts w:ascii="Cambria Math" w:hAnsi="Cambria Math"/>
            </w:rPr>
            <m:t>h/day-12.7</m:t>
          </m:r>
          <m:r>
            <w:rPr>
              <w:rFonts w:ascii="Cambria Math" w:hAnsi="Cambria Math"/>
            </w:rPr>
            <m:t>h/day=11.3</m:t>
          </m:r>
          <m:r>
            <w:rPr>
              <w:rFonts w:ascii="Cambria Math" w:hAnsi="Cambria Math"/>
            </w:rPr>
            <m:t>h/day</m:t>
          </m:r>
        </m:oMath>
      </m:oMathPara>
    </w:p>
    <w:p w14:paraId="248FC185" w14:textId="33ED8BDD" w:rsidR="00B04BEC" w:rsidRPr="00B04BEC" w:rsidRDefault="008469EF"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31 Oct</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-0.015-sin42°×sin-14.125°</m:t>
                  </m:r>
                </m:num>
                <m:den>
                  <m:r>
                    <w:rPr>
                      <w:rFonts w:ascii="Cambria Math" w:hAnsi="Cambria Math"/>
                    </w:rPr>
                    <m:t>cos42°×cos-14.125°</m:t>
                  </m:r>
                </m:den>
              </m:f>
            </m:e>
          </m:d>
          <m:r>
            <w:rPr>
              <w:rFonts w:ascii="Cambria Math" w:hAnsi="Cambria Math"/>
            </w:rPr>
            <m:t>=10.4</m:t>
          </m:r>
          <m:r>
            <w:rPr>
              <w:rFonts w:ascii="Cambria Math" w:hAnsi="Cambria Math"/>
            </w:rPr>
            <m:t>h/day</m:t>
          </m:r>
        </m:oMath>
      </m:oMathPara>
    </w:p>
    <w:p w14:paraId="273D1DBB" w14:textId="141360DF" w:rsidR="00B04BEC" w:rsidRPr="00B04BEC" w:rsidRDefault="008469EF"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31 Oct</m:t>
              </m:r>
            </m:sub>
          </m:sSub>
          <m:r>
            <w:rPr>
              <w:rFonts w:ascii="Cambria Math" w:hAnsi="Cambria Math"/>
            </w:rPr>
            <m:t>=24</m:t>
          </m:r>
          <m:r>
            <w:rPr>
              <w:rFonts w:ascii="Cambria Math" w:hAnsi="Cambria Math"/>
            </w:rPr>
            <m:t>h/day-10.4</m:t>
          </m:r>
          <m:r>
            <w:rPr>
              <w:rFonts w:ascii="Cambria Math" w:hAnsi="Cambria Math"/>
            </w:rPr>
            <m:t>h/day=13.6</m:t>
          </m:r>
          <m:r>
            <w:rPr>
              <w:rFonts w:ascii="Cambria Math" w:hAnsi="Cambria Math"/>
            </w:rPr>
            <m:t>h/day</m:t>
          </m:r>
        </m:oMath>
      </m:oMathPara>
    </w:p>
    <w:p w14:paraId="4EB9997C" w14:textId="77777777" w:rsidR="0048001B" w:rsidRDefault="0048001B" w:rsidP="0048001B">
      <w:pPr>
        <w:pStyle w:val="BodyText"/>
        <w:rPr>
          <w:rFonts w:cs="Arial"/>
        </w:rPr>
      </w:pPr>
      <w:r>
        <w:t>Therefore, the night time load will be the greatest on October 31.</w:t>
      </w:r>
    </w:p>
    <w:p w14:paraId="414217F8" w14:textId="37297B29" w:rsidR="0048001B" w:rsidRDefault="0048001B" w:rsidP="0048001B">
      <w:pPr>
        <w:pStyle w:val="BodyText"/>
      </w:pPr>
      <w:r>
        <w:t>The average energy demand is:</w:t>
      </w:r>
    </w:p>
    <w:p w14:paraId="3DAF560C" w14:textId="1C9244E4" w:rsidR="00B04BEC" w:rsidRPr="00A215E7" w:rsidRDefault="008469EF"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flash</m:t>
                  </m:r>
                </m:sub>
              </m:sSub>
            </m:e>
          </m:d>
          <m:r>
            <w:rPr>
              <w:rFonts w:ascii="Cambria Math" w:hAnsi="Cambria Math"/>
            </w:rPr>
            <m:t>×</m:t>
          </m:r>
          <m:f>
            <m:fPr>
              <m:ctrlPr>
                <w:rPr>
                  <w:rFonts w:ascii="Cambria Math" w:hAnsi="Cambria Math"/>
                  <w:i/>
                </w:rPr>
              </m:ctrlPr>
            </m:fPr>
            <m:num>
              <m:r>
                <w:rPr>
                  <w:rFonts w:ascii="Cambria Math" w:hAnsi="Cambria Math"/>
                </w:rPr>
                <m:t>H</m:t>
              </m:r>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oMath>
      </m:oMathPara>
    </w:p>
    <w:p w14:paraId="4B9C20E3" w14:textId="320B919E" w:rsidR="00A215E7" w:rsidRPr="00B74F32" w:rsidRDefault="008469EF"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1.2Ws+(13.8W)×(1sec</m:t>
                  </m:r>
                </m:e>
              </m:d>
              <m:r>
                <w:rPr>
                  <w:rFonts w:ascii="Cambria Math" w:hAnsi="Cambria Math"/>
                </w:rPr>
                <m:t>×</m:t>
              </m:r>
              <m:f>
                <m:fPr>
                  <m:ctrlPr>
                    <w:rPr>
                      <w:rFonts w:ascii="Cambria Math" w:hAnsi="Cambria Math"/>
                      <w:i/>
                    </w:rPr>
                  </m:ctrlPr>
                </m:fPr>
                <m:num>
                  <m:r>
                    <w:rPr>
                      <w:rFonts w:ascii="Cambria Math" w:hAnsi="Cambria Math"/>
                    </w:rPr>
                    <m:t>13.6</m:t>
                  </m:r>
                  <m:r>
                    <w:rPr>
                      <w:rFonts w:ascii="Cambria Math" w:hAnsi="Cambria Math"/>
                    </w:rPr>
                    <m:t>h/day</m:t>
                  </m:r>
                </m:num>
                <m:den>
                  <m:r>
                    <w:rPr>
                      <w:rFonts w:ascii="Cambria Math" w:hAnsi="Cambria Math"/>
                    </w:rPr>
                    <m:t>6sec</m:t>
                  </m:r>
                </m:den>
              </m:f>
            </m:e>
          </m:d>
          <m:r>
            <w:rPr>
              <w:rFonts w:ascii="Cambria Math" w:hAnsi="Cambria Math"/>
            </w:rPr>
            <m:t>=34.0Wh/day</m:t>
          </m:r>
        </m:oMath>
      </m:oMathPara>
    </w:p>
    <w:p w14:paraId="3EC3B737" w14:textId="030BF50C" w:rsidR="00B74F32" w:rsidRDefault="00B74F32" w:rsidP="0048001B">
      <w:pPr>
        <w:pStyle w:val="BodyText"/>
        <w:rPr>
          <w:rFonts w:eastAsiaTheme="minorEastAsia"/>
        </w:rPr>
      </w:pPr>
      <w:r>
        <w:rPr>
          <w:rFonts w:eastAsiaTheme="minorEastAsia"/>
        </w:rPr>
        <w:t>Where:</w:t>
      </w:r>
    </w:p>
    <w:p w14:paraId="38006ABF" w14:textId="4FC013CB" w:rsidR="00B74F32" w:rsidRDefault="00B74F32" w:rsidP="00B74F32">
      <w:pPr>
        <w:pStyle w:val="BodyText"/>
        <w:ind w:left="567"/>
      </w:pPr>
      <w:r>
        <w:t>E</w:t>
      </w:r>
      <w:r w:rsidRPr="00B74F32">
        <w:rPr>
          <w:vertAlign w:val="subscript"/>
        </w:rPr>
        <w:t>surge</w:t>
      </w:r>
      <w:r>
        <w:t xml:space="preserve"> = 1.2Ws</w:t>
      </w:r>
    </w:p>
    <w:p w14:paraId="20D6CA9F" w14:textId="24496AA7" w:rsidR="00B04BEC" w:rsidRDefault="00B74F32" w:rsidP="00B74F32">
      <w:pPr>
        <w:pStyle w:val="BodyText"/>
        <w:ind w:left="567"/>
      </w:pPr>
      <w:r>
        <w:t>P</w:t>
      </w:r>
      <w:r w:rsidRPr="00B74F32">
        <w:rPr>
          <w:vertAlign w:val="subscript"/>
        </w:rPr>
        <w:t>ss</w:t>
      </w:r>
      <w:r>
        <w:t xml:space="preserve"> = 13.8W</w:t>
      </w:r>
    </w:p>
    <w:p w14:paraId="4C6AB900" w14:textId="1F375C7C" w:rsidR="00B04BEC" w:rsidRDefault="00B74F32" w:rsidP="00B74F32">
      <w:pPr>
        <w:pStyle w:val="BodyText"/>
        <w:ind w:left="567"/>
      </w:pPr>
      <w:r>
        <w:t>T</w:t>
      </w:r>
      <w:r w:rsidRPr="00B74F32">
        <w:rPr>
          <w:vertAlign w:val="subscript"/>
        </w:rPr>
        <w:t>flash</w:t>
      </w:r>
      <w:r>
        <w:t xml:space="preserve"> = 1sec</w:t>
      </w:r>
    </w:p>
    <w:p w14:paraId="24A669D8" w14:textId="798203B0" w:rsidR="00B74F32" w:rsidRDefault="00B74F32" w:rsidP="00B74F32">
      <w:pPr>
        <w:pStyle w:val="BodyText"/>
        <w:ind w:left="567"/>
      </w:pPr>
      <w:r>
        <w:t>H = 13.6h/day</w:t>
      </w:r>
    </w:p>
    <w:p w14:paraId="3548198E" w14:textId="53714870" w:rsidR="00B04BEC" w:rsidRPr="00B74F32" w:rsidRDefault="00B74F32" w:rsidP="00B74F32">
      <w:pPr>
        <w:pStyle w:val="BodyText"/>
        <w:ind w:left="567"/>
      </w:pPr>
      <w:r>
        <w:lastRenderedPageBreak/>
        <w:t>T</w:t>
      </w:r>
      <w:r w:rsidRPr="00B74F32">
        <w:rPr>
          <w:vertAlign w:val="subscript"/>
        </w:rPr>
        <w:t>period</w:t>
      </w:r>
      <w:r>
        <w:t xml:space="preserve"> = 6sec</w:t>
      </w:r>
    </w:p>
    <w:p w14:paraId="1F9E4A7B" w14:textId="72991512" w:rsidR="0048001B" w:rsidRDefault="0048001B" w:rsidP="0048001B">
      <w:pPr>
        <w:pStyle w:val="BodyText"/>
        <w:rPr>
          <w:rFonts w:cs="Arial"/>
        </w:rPr>
      </w:pPr>
      <w:r>
        <w:t>The maximum daily load is:</w:t>
      </w:r>
    </w:p>
    <w:p w14:paraId="169C0BCE" w14:textId="4A6290E6" w:rsidR="0048001B" w:rsidRPr="00A215E7" w:rsidRDefault="008469EF" w:rsidP="0048001B">
      <w:pPr>
        <w:ind w:firstLine="720"/>
        <w:rPr>
          <w:rFonts w:cs="Arial"/>
          <w:sz w:val="22"/>
        </w:rPr>
      </w:pPr>
      <m:oMathPara>
        <m:oMath>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DL</m:t>
              </m:r>
            </m:sub>
          </m:sSub>
          <m:r>
            <w:rPr>
              <w:rFonts w:ascii="Cambria Math" w:hAnsi="Cambria Math" w:cs="Arial"/>
              <w:sz w:val="22"/>
            </w:rPr>
            <m:t>=34.0Wh/day+</m:t>
          </m:r>
          <m:f>
            <m:fPr>
              <m:ctrlPr>
                <w:rPr>
                  <w:rFonts w:ascii="Cambria Math" w:hAnsi="Cambria Math" w:cs="Arial"/>
                  <w:i/>
                  <w:sz w:val="22"/>
                </w:rPr>
              </m:ctrlPr>
            </m:fPr>
            <m:num>
              <m:r>
                <w:rPr>
                  <w:rFonts w:ascii="Cambria Math" w:hAnsi="Cambria Math" w:cs="Arial"/>
                  <w:sz w:val="22"/>
                </w:rPr>
                <m:t>5.8Wh</m:t>
              </m:r>
            </m:num>
            <m:den>
              <m:r>
                <w:rPr>
                  <w:rFonts w:ascii="Cambria Math" w:hAnsi="Cambria Math" w:cs="Arial"/>
                  <w:sz w:val="22"/>
                </w:rPr>
                <m:t>day</m:t>
              </m:r>
            </m:den>
          </m:f>
          <m:r>
            <w:rPr>
              <w:rFonts w:ascii="Cambria Math" w:hAnsi="Cambria Math" w:cs="Arial"/>
              <w:sz w:val="22"/>
            </w:rPr>
            <m:t>(flasher dissipation)=39.8Wh/day</m:t>
          </m:r>
        </m:oMath>
      </m:oMathPara>
    </w:p>
    <w:p w14:paraId="1441703F" w14:textId="6EE50E32" w:rsidR="00B74F32" w:rsidRDefault="0048001B" w:rsidP="0048001B">
      <w:pPr>
        <w:pStyle w:val="BodyText"/>
        <w:rPr>
          <w:ins w:id="663" w:author="Michael Hadley" w:date="2016-07-13T12:47:00Z"/>
        </w:rPr>
      </w:pPr>
      <w:r>
        <w:t>It is advisable to ascertain that the equipment powered off for a significant period of time does not contain internal energy storage used to maintain power to memory devices backing up critical information that might become depleted during the intended period of non-operation, and that when powered up by remote control, such equipment does not create excessive power consumption once power is applied.</w:t>
      </w:r>
    </w:p>
    <w:p w14:paraId="3D83BB69" w14:textId="47F23F48" w:rsidR="00523866" w:rsidRDefault="00523866" w:rsidP="008F2B8A">
      <w:pPr>
        <w:pStyle w:val="Heading3"/>
        <w:rPr>
          <w:ins w:id="664" w:author="Michael Hadley" w:date="2016-07-13T12:47:00Z"/>
        </w:rPr>
      </w:pPr>
      <w:bookmarkStart w:id="665" w:name="_Toc456177867"/>
      <w:ins w:id="666" w:author="Michael Hadley" w:date="2016-07-13T12:47:00Z">
        <w:r>
          <w:t>Battery Heating</w:t>
        </w:r>
        <w:bookmarkEnd w:id="665"/>
      </w:ins>
    </w:p>
    <w:p w14:paraId="5C012576" w14:textId="3E6D43A4" w:rsidR="00523866" w:rsidRDefault="00072A1C" w:rsidP="0048001B">
      <w:pPr>
        <w:pStyle w:val="BodyText"/>
      </w:pPr>
      <w:ins w:id="667" w:author="Michael Hadley" w:date="2016-07-13T12:53:00Z">
        <w:r w:rsidRPr="00E76968">
          <w:rPr>
            <w:highlight w:val="yellow"/>
          </w:rPr>
          <w:t>Content required.</w:t>
        </w:r>
      </w:ins>
    </w:p>
    <w:p w14:paraId="54AC4D28" w14:textId="2CBE0E83" w:rsidR="0048001B" w:rsidRDefault="00DA68E2" w:rsidP="006533FA">
      <w:pPr>
        <w:pStyle w:val="Heading1"/>
        <w:keepLines w:val="0"/>
        <w:spacing w:after="240" w:line="240" w:lineRule="auto"/>
      </w:pPr>
      <w:bookmarkStart w:id="668" w:name="_Toc224993452"/>
      <w:bookmarkStart w:id="669" w:name="_Toc224993481"/>
      <w:bookmarkStart w:id="670" w:name="_Toc225672855"/>
      <w:bookmarkStart w:id="671" w:name="_Toc225673117"/>
      <w:bookmarkStart w:id="672" w:name="_Toc456177868"/>
      <w:r>
        <w:rPr>
          <w:caps w:val="0"/>
        </w:rPr>
        <w:t>TYPICAL LOAD LEVELS</w:t>
      </w:r>
      <w:bookmarkEnd w:id="668"/>
      <w:bookmarkEnd w:id="669"/>
      <w:bookmarkEnd w:id="670"/>
      <w:bookmarkEnd w:id="671"/>
      <w:bookmarkEnd w:id="672"/>
    </w:p>
    <w:p w14:paraId="30D82FE0" w14:textId="77777777" w:rsidR="00C055BC" w:rsidRPr="00C055BC" w:rsidRDefault="00C055BC" w:rsidP="00C055BC">
      <w:pPr>
        <w:pStyle w:val="Heading1separatationline"/>
      </w:pPr>
    </w:p>
    <w:p w14:paraId="62BCFD4F" w14:textId="77777777" w:rsidR="0048001B" w:rsidRDefault="0048001B" w:rsidP="00C055BC">
      <w:pPr>
        <w:pStyle w:val="Tablecaption"/>
        <w:jc w:val="center"/>
      </w:pPr>
      <w:bookmarkStart w:id="673" w:name="_Toc225672419"/>
      <w:bookmarkStart w:id="674" w:name="_Toc456177873"/>
      <w:r w:rsidRPr="00A3657F">
        <w:t>Typical Load Levels</w:t>
      </w:r>
      <w:bookmarkEnd w:id="673"/>
      <w:bookmarkEnd w:id="674"/>
    </w:p>
    <w:tbl>
      <w:tblPr>
        <w:tblW w:w="0" w:type="auto"/>
        <w:jc w:val="center"/>
        <w:tblLayout w:type="fixed"/>
        <w:tblCellMar>
          <w:left w:w="30" w:type="dxa"/>
          <w:right w:w="30" w:type="dxa"/>
        </w:tblCellMar>
        <w:tblLook w:val="0000" w:firstRow="0" w:lastRow="0" w:firstColumn="0" w:lastColumn="0" w:noHBand="0" w:noVBand="0"/>
      </w:tblPr>
      <w:tblGrid>
        <w:gridCol w:w="1312"/>
        <w:gridCol w:w="1186"/>
        <w:gridCol w:w="1162"/>
        <w:gridCol w:w="2239"/>
        <w:gridCol w:w="3203"/>
      </w:tblGrid>
      <w:tr w:rsidR="00C055BC" w:rsidRPr="00491BA1" w14:paraId="1E9D3663" w14:textId="77777777" w:rsidTr="00A215E7">
        <w:trPr>
          <w:trHeight w:val="247"/>
          <w:jc w:val="center"/>
        </w:trPr>
        <w:tc>
          <w:tcPr>
            <w:tcW w:w="9102" w:type="dxa"/>
            <w:gridSpan w:val="5"/>
            <w:tcBorders>
              <w:top w:val="thickThinSmallGap" w:sz="18" w:space="0" w:color="auto"/>
              <w:left w:val="single" w:sz="2" w:space="0" w:color="000000"/>
              <w:bottom w:val="nil"/>
              <w:right w:val="single" w:sz="2" w:space="0" w:color="000000"/>
            </w:tcBorders>
          </w:tcPr>
          <w:p w14:paraId="6E67C92A" w14:textId="6F13A332" w:rsidR="00C055BC" w:rsidRPr="00491BA1" w:rsidRDefault="00C055BC" w:rsidP="00C055BC">
            <w:pPr>
              <w:pStyle w:val="Tableheading"/>
              <w:rPr>
                <w:rFonts w:cs="Arial"/>
              </w:rPr>
            </w:pPr>
            <w:r w:rsidRPr="00491BA1">
              <w:t>Energy required in watt-hours for given load per day</w:t>
            </w:r>
          </w:p>
        </w:tc>
      </w:tr>
      <w:tr w:rsidR="0048001B" w:rsidRPr="00491BA1" w14:paraId="46C0A8B4" w14:textId="77777777" w:rsidTr="00A215E7">
        <w:trPr>
          <w:trHeight w:val="247"/>
          <w:jc w:val="center"/>
        </w:trPr>
        <w:tc>
          <w:tcPr>
            <w:tcW w:w="1312" w:type="dxa"/>
            <w:tcBorders>
              <w:top w:val="single" w:sz="12" w:space="0" w:color="auto"/>
              <w:left w:val="single" w:sz="12" w:space="0" w:color="auto"/>
              <w:bottom w:val="nil"/>
              <w:right w:val="single" w:sz="6" w:space="0" w:color="auto"/>
            </w:tcBorders>
          </w:tcPr>
          <w:p w14:paraId="7EBE3046" w14:textId="5F6899A4" w:rsidR="0048001B" w:rsidRPr="00491BA1" w:rsidRDefault="0048001B" w:rsidP="00C055BC">
            <w:pPr>
              <w:pStyle w:val="Tableheading"/>
              <w:rPr>
                <w:rFonts w:cs="Arial"/>
              </w:rPr>
            </w:pPr>
            <w:r w:rsidRPr="00491BA1">
              <w:t>Load</w:t>
            </w:r>
          </w:p>
        </w:tc>
        <w:tc>
          <w:tcPr>
            <w:tcW w:w="1186" w:type="dxa"/>
            <w:tcBorders>
              <w:top w:val="single" w:sz="12" w:space="0" w:color="auto"/>
              <w:left w:val="single" w:sz="6" w:space="0" w:color="auto"/>
              <w:bottom w:val="nil"/>
              <w:right w:val="single" w:sz="6" w:space="0" w:color="auto"/>
            </w:tcBorders>
          </w:tcPr>
          <w:p w14:paraId="614EF127" w14:textId="77777777" w:rsidR="0048001B" w:rsidRPr="00491BA1" w:rsidRDefault="0048001B" w:rsidP="00C055BC">
            <w:pPr>
              <w:pStyle w:val="Tableheading"/>
              <w:rPr>
                <w:rFonts w:cs="Arial"/>
              </w:rPr>
            </w:pPr>
            <w:r w:rsidRPr="00491BA1">
              <w:t>Duty cycle</w:t>
            </w:r>
          </w:p>
        </w:tc>
        <w:tc>
          <w:tcPr>
            <w:tcW w:w="1162" w:type="dxa"/>
            <w:tcBorders>
              <w:top w:val="single" w:sz="12" w:space="0" w:color="auto"/>
              <w:left w:val="single" w:sz="6" w:space="0" w:color="auto"/>
              <w:bottom w:val="nil"/>
              <w:right w:val="single" w:sz="6" w:space="0" w:color="auto"/>
            </w:tcBorders>
          </w:tcPr>
          <w:p w14:paraId="2C864B99" w14:textId="77777777" w:rsidR="0048001B" w:rsidRPr="00491BA1" w:rsidRDefault="0048001B" w:rsidP="00C055BC">
            <w:pPr>
              <w:pStyle w:val="Tableheading"/>
              <w:rPr>
                <w:rFonts w:cs="Arial"/>
              </w:rPr>
            </w:pPr>
            <w:r w:rsidRPr="00491BA1">
              <w:t>12 / 24 h</w:t>
            </w:r>
          </w:p>
        </w:tc>
        <w:tc>
          <w:tcPr>
            <w:tcW w:w="2239" w:type="dxa"/>
            <w:tcBorders>
              <w:top w:val="single" w:sz="12" w:space="0" w:color="auto"/>
              <w:left w:val="single" w:sz="6" w:space="0" w:color="auto"/>
              <w:bottom w:val="nil"/>
              <w:right w:val="single" w:sz="6" w:space="0" w:color="auto"/>
            </w:tcBorders>
          </w:tcPr>
          <w:p w14:paraId="370EEBAC" w14:textId="77777777" w:rsidR="0048001B" w:rsidRPr="00491BA1" w:rsidRDefault="0048001B" w:rsidP="00C055BC">
            <w:pPr>
              <w:pStyle w:val="Tableheading"/>
              <w:rPr>
                <w:rFonts w:cs="Arial"/>
              </w:rPr>
            </w:pPr>
            <w:r w:rsidRPr="00491BA1">
              <w:t>Energy required</w:t>
            </w:r>
          </w:p>
        </w:tc>
        <w:tc>
          <w:tcPr>
            <w:tcW w:w="3203" w:type="dxa"/>
            <w:tcBorders>
              <w:top w:val="single" w:sz="12" w:space="0" w:color="auto"/>
              <w:left w:val="single" w:sz="6" w:space="0" w:color="auto"/>
              <w:bottom w:val="nil"/>
              <w:right w:val="single" w:sz="12" w:space="0" w:color="auto"/>
            </w:tcBorders>
          </w:tcPr>
          <w:p w14:paraId="5273FD13" w14:textId="77777777" w:rsidR="0048001B" w:rsidRPr="00491BA1" w:rsidRDefault="0048001B" w:rsidP="00C055BC">
            <w:pPr>
              <w:pStyle w:val="Tableheading"/>
              <w:rPr>
                <w:rFonts w:cs="Arial"/>
              </w:rPr>
            </w:pPr>
            <w:r w:rsidRPr="00491BA1">
              <w:t>Typical AtoN</w:t>
            </w:r>
          </w:p>
        </w:tc>
      </w:tr>
      <w:tr w:rsidR="0048001B" w:rsidRPr="00491BA1" w14:paraId="11E87886" w14:textId="77777777" w:rsidTr="00A215E7">
        <w:trPr>
          <w:trHeight w:val="262"/>
          <w:jc w:val="center"/>
        </w:trPr>
        <w:tc>
          <w:tcPr>
            <w:tcW w:w="1312" w:type="dxa"/>
            <w:tcBorders>
              <w:top w:val="single" w:sz="2" w:space="0" w:color="000000"/>
              <w:left w:val="single" w:sz="12" w:space="0" w:color="auto"/>
              <w:bottom w:val="single" w:sz="12" w:space="0" w:color="auto"/>
              <w:right w:val="single" w:sz="6" w:space="0" w:color="auto"/>
            </w:tcBorders>
          </w:tcPr>
          <w:p w14:paraId="6814E352" w14:textId="77777777" w:rsidR="0048001B" w:rsidRPr="00491BA1" w:rsidRDefault="0048001B" w:rsidP="00C055BC">
            <w:pPr>
              <w:pStyle w:val="Tableheading"/>
              <w:rPr>
                <w:rFonts w:cs="Arial"/>
              </w:rPr>
            </w:pPr>
            <w:r w:rsidRPr="00491BA1">
              <w:t>Watt</w:t>
            </w:r>
          </w:p>
        </w:tc>
        <w:tc>
          <w:tcPr>
            <w:tcW w:w="1186" w:type="dxa"/>
            <w:tcBorders>
              <w:top w:val="single" w:sz="2" w:space="0" w:color="000000"/>
              <w:left w:val="single" w:sz="6" w:space="0" w:color="auto"/>
              <w:bottom w:val="single" w:sz="12" w:space="0" w:color="auto"/>
              <w:right w:val="single" w:sz="6" w:space="0" w:color="auto"/>
            </w:tcBorders>
          </w:tcPr>
          <w:p w14:paraId="0461AA24" w14:textId="77777777" w:rsidR="0048001B" w:rsidRPr="00491BA1" w:rsidRDefault="0048001B" w:rsidP="00C055BC">
            <w:pPr>
              <w:pStyle w:val="Tableheading"/>
              <w:rPr>
                <w:rFonts w:cs="Arial"/>
              </w:rPr>
            </w:pPr>
          </w:p>
        </w:tc>
        <w:tc>
          <w:tcPr>
            <w:tcW w:w="1162" w:type="dxa"/>
            <w:tcBorders>
              <w:top w:val="single" w:sz="2" w:space="0" w:color="000000"/>
              <w:left w:val="single" w:sz="6" w:space="0" w:color="auto"/>
              <w:bottom w:val="single" w:sz="12" w:space="0" w:color="auto"/>
              <w:right w:val="single" w:sz="6" w:space="0" w:color="auto"/>
            </w:tcBorders>
          </w:tcPr>
          <w:p w14:paraId="31C8E964" w14:textId="77777777" w:rsidR="0048001B" w:rsidRPr="00491BA1" w:rsidRDefault="0048001B" w:rsidP="00C055BC">
            <w:pPr>
              <w:pStyle w:val="Tableheading"/>
              <w:rPr>
                <w:rFonts w:cs="Arial"/>
              </w:rPr>
            </w:pPr>
            <w:r w:rsidRPr="00491BA1">
              <w:t>operation</w:t>
            </w:r>
          </w:p>
        </w:tc>
        <w:tc>
          <w:tcPr>
            <w:tcW w:w="2239" w:type="dxa"/>
            <w:tcBorders>
              <w:top w:val="single" w:sz="2" w:space="0" w:color="000000"/>
              <w:left w:val="single" w:sz="6" w:space="0" w:color="auto"/>
              <w:bottom w:val="single" w:sz="12" w:space="0" w:color="auto"/>
              <w:right w:val="single" w:sz="6" w:space="0" w:color="auto"/>
            </w:tcBorders>
          </w:tcPr>
          <w:p w14:paraId="03AE71A8" w14:textId="77777777" w:rsidR="0048001B" w:rsidRPr="00491BA1" w:rsidRDefault="0048001B" w:rsidP="00C055BC">
            <w:pPr>
              <w:pStyle w:val="Tableheading"/>
              <w:rPr>
                <w:rFonts w:cs="Arial"/>
              </w:rPr>
            </w:pPr>
            <w:r w:rsidRPr="00491BA1">
              <w:t>Wh/day</w:t>
            </w:r>
          </w:p>
        </w:tc>
        <w:tc>
          <w:tcPr>
            <w:tcW w:w="3203" w:type="dxa"/>
            <w:tcBorders>
              <w:top w:val="single" w:sz="2" w:space="0" w:color="000000"/>
              <w:left w:val="single" w:sz="6" w:space="0" w:color="auto"/>
              <w:bottom w:val="single" w:sz="12" w:space="0" w:color="auto"/>
              <w:right w:val="single" w:sz="12" w:space="0" w:color="auto"/>
            </w:tcBorders>
          </w:tcPr>
          <w:p w14:paraId="564AE2B7" w14:textId="77777777" w:rsidR="0048001B" w:rsidRPr="00491BA1" w:rsidRDefault="0048001B" w:rsidP="00C055BC">
            <w:pPr>
              <w:pStyle w:val="Tableheading"/>
              <w:rPr>
                <w:rFonts w:cs="Arial"/>
              </w:rPr>
            </w:pPr>
          </w:p>
        </w:tc>
      </w:tr>
      <w:tr w:rsidR="0048001B" w:rsidRPr="00C055BC" w14:paraId="678F8237" w14:textId="77777777" w:rsidTr="00A215E7">
        <w:trPr>
          <w:trHeight w:val="247"/>
          <w:jc w:val="center"/>
        </w:trPr>
        <w:tc>
          <w:tcPr>
            <w:tcW w:w="1312" w:type="dxa"/>
            <w:tcBorders>
              <w:top w:val="nil"/>
              <w:left w:val="single" w:sz="6" w:space="0" w:color="auto"/>
              <w:bottom w:val="single" w:sz="4" w:space="0" w:color="auto"/>
              <w:right w:val="single" w:sz="6" w:space="0" w:color="auto"/>
            </w:tcBorders>
          </w:tcPr>
          <w:p w14:paraId="1E6471B1"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nil"/>
              <w:left w:val="single" w:sz="6" w:space="0" w:color="auto"/>
              <w:bottom w:val="single" w:sz="4" w:space="0" w:color="auto"/>
              <w:right w:val="single" w:sz="6" w:space="0" w:color="auto"/>
            </w:tcBorders>
          </w:tcPr>
          <w:p w14:paraId="0E6A51F2"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nil"/>
              <w:left w:val="single" w:sz="6" w:space="0" w:color="auto"/>
              <w:bottom w:val="single" w:sz="4" w:space="0" w:color="auto"/>
              <w:right w:val="single" w:sz="6" w:space="0" w:color="auto"/>
            </w:tcBorders>
          </w:tcPr>
          <w:p w14:paraId="1FD65EB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4" w:space="0" w:color="auto"/>
              <w:right w:val="single" w:sz="6" w:space="0" w:color="auto"/>
            </w:tcBorders>
          </w:tcPr>
          <w:p w14:paraId="7DFBABD3" w14:textId="77777777" w:rsidR="0048001B" w:rsidRPr="00C055BC" w:rsidRDefault="0048001B" w:rsidP="00C055BC">
            <w:pPr>
              <w:pStyle w:val="Tabletext"/>
              <w:rPr>
                <w:rFonts w:cs="Arial"/>
                <w:sz w:val="18"/>
                <w:szCs w:val="18"/>
              </w:rPr>
            </w:pPr>
            <w:r w:rsidRPr="00C055BC">
              <w:rPr>
                <w:sz w:val="18"/>
                <w:szCs w:val="18"/>
              </w:rPr>
              <w:t>72,000</w:t>
            </w:r>
          </w:p>
        </w:tc>
        <w:tc>
          <w:tcPr>
            <w:tcW w:w="3203" w:type="dxa"/>
            <w:tcBorders>
              <w:top w:val="nil"/>
              <w:left w:val="single" w:sz="6" w:space="0" w:color="auto"/>
              <w:bottom w:val="single" w:sz="4" w:space="0" w:color="auto"/>
              <w:right w:val="single" w:sz="6" w:space="0" w:color="auto"/>
            </w:tcBorders>
          </w:tcPr>
          <w:p w14:paraId="3AFBC3B3"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A88C587" w14:textId="77777777" w:rsidTr="00A215E7">
        <w:trPr>
          <w:trHeight w:val="247"/>
          <w:jc w:val="center"/>
        </w:trPr>
        <w:tc>
          <w:tcPr>
            <w:tcW w:w="1312" w:type="dxa"/>
            <w:tcBorders>
              <w:top w:val="nil"/>
              <w:left w:val="single" w:sz="6" w:space="0" w:color="auto"/>
              <w:bottom w:val="single" w:sz="6" w:space="0" w:color="auto"/>
              <w:right w:val="single" w:sz="6" w:space="0" w:color="auto"/>
            </w:tcBorders>
          </w:tcPr>
          <w:p w14:paraId="0783702B"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nil"/>
              <w:left w:val="single" w:sz="6" w:space="0" w:color="auto"/>
              <w:bottom w:val="single" w:sz="6" w:space="0" w:color="auto"/>
              <w:right w:val="single" w:sz="6" w:space="0" w:color="auto"/>
            </w:tcBorders>
          </w:tcPr>
          <w:p w14:paraId="5872E295"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nil"/>
              <w:left w:val="single" w:sz="6" w:space="0" w:color="auto"/>
              <w:bottom w:val="single" w:sz="6" w:space="0" w:color="auto"/>
              <w:right w:val="single" w:sz="6" w:space="0" w:color="auto"/>
            </w:tcBorders>
          </w:tcPr>
          <w:p w14:paraId="4A6B5A7A"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6" w:space="0" w:color="auto"/>
              <w:right w:val="single" w:sz="6" w:space="0" w:color="auto"/>
            </w:tcBorders>
          </w:tcPr>
          <w:p w14:paraId="137AC6D3"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nil"/>
              <w:left w:val="single" w:sz="6" w:space="0" w:color="auto"/>
              <w:bottom w:val="single" w:sz="6" w:space="0" w:color="auto"/>
              <w:right w:val="single" w:sz="6" w:space="0" w:color="auto"/>
            </w:tcBorders>
          </w:tcPr>
          <w:p w14:paraId="682A51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19F6023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C0EA44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48C2437D"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5FA3F59D"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01274C2"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4F15FF7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2B0E5B2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DBF1813"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770B578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92AEDCE"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4EF1BE31"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single" w:sz="6" w:space="0" w:color="auto"/>
              <w:left w:val="single" w:sz="6" w:space="0" w:color="auto"/>
              <w:bottom w:val="single" w:sz="6" w:space="0" w:color="auto"/>
              <w:right w:val="single" w:sz="6" w:space="0" w:color="auto"/>
            </w:tcBorders>
          </w:tcPr>
          <w:p w14:paraId="2B1A4D2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6D816A9"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60CB0742"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nil"/>
              <w:right w:val="single" w:sz="6" w:space="0" w:color="auto"/>
            </w:tcBorders>
          </w:tcPr>
          <w:p w14:paraId="67E25BFF"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1F02A7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59AE9FC" w14:textId="77777777" w:rsidR="0048001B" w:rsidRPr="00C055BC" w:rsidRDefault="0048001B" w:rsidP="00C055BC">
            <w:pPr>
              <w:pStyle w:val="Tabletext"/>
              <w:rPr>
                <w:rFonts w:cs="Arial"/>
                <w:sz w:val="18"/>
                <w:szCs w:val="18"/>
              </w:rPr>
            </w:pPr>
            <w:r w:rsidRPr="00C055BC">
              <w:rPr>
                <w:sz w:val="18"/>
                <w:szCs w:val="18"/>
              </w:rPr>
              <w:t>18,000</w:t>
            </w:r>
          </w:p>
        </w:tc>
        <w:tc>
          <w:tcPr>
            <w:tcW w:w="3203" w:type="dxa"/>
            <w:tcBorders>
              <w:top w:val="single" w:sz="6" w:space="0" w:color="auto"/>
              <w:left w:val="single" w:sz="6" w:space="0" w:color="auto"/>
              <w:bottom w:val="nil"/>
              <w:right w:val="single" w:sz="6" w:space="0" w:color="auto"/>
            </w:tcBorders>
          </w:tcPr>
          <w:p w14:paraId="430F23AA"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5123A21"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1AEA2C6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thickThinSmallGap" w:sz="12" w:space="0" w:color="auto"/>
              <w:right w:val="single" w:sz="6" w:space="0" w:color="auto"/>
            </w:tcBorders>
          </w:tcPr>
          <w:p w14:paraId="24B76C6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BC6693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5BFF703"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thickThinSmallGap" w:sz="12" w:space="0" w:color="auto"/>
              <w:right w:val="single" w:sz="6" w:space="0" w:color="auto"/>
            </w:tcBorders>
          </w:tcPr>
          <w:p w14:paraId="607434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27A9C4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4CE373"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2BBE75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4C1422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12AFF3" w14:textId="77777777" w:rsidR="0048001B" w:rsidRPr="00C055BC" w:rsidRDefault="0048001B" w:rsidP="00C055BC">
            <w:pPr>
              <w:pStyle w:val="Tabletext"/>
              <w:rPr>
                <w:rFonts w:cs="Arial"/>
                <w:sz w:val="18"/>
                <w:szCs w:val="18"/>
              </w:rPr>
            </w:pPr>
            <w:r w:rsidRPr="00C055BC">
              <w:rPr>
                <w:sz w:val="18"/>
                <w:szCs w:val="18"/>
              </w:rPr>
              <w:t>24,000</w:t>
            </w:r>
          </w:p>
        </w:tc>
        <w:tc>
          <w:tcPr>
            <w:tcW w:w="3203" w:type="dxa"/>
            <w:tcBorders>
              <w:top w:val="single" w:sz="6" w:space="0" w:color="auto"/>
              <w:left w:val="single" w:sz="6" w:space="0" w:color="auto"/>
              <w:bottom w:val="single" w:sz="6" w:space="0" w:color="auto"/>
              <w:right w:val="single" w:sz="6" w:space="0" w:color="auto"/>
            </w:tcBorders>
          </w:tcPr>
          <w:p w14:paraId="78F4CD73"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6E834B2"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4C93D9C"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074D54E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3CBEE37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0229BD0E"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16466D9F"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0223E4A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53A6988"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1CEF4A38"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2FF089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2CF9057C"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68543937"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1121882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6077CD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584CF0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AC6033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97503C8"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591EE419"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D9EE35D"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4E6FDC7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nil"/>
              <w:right w:val="single" w:sz="6" w:space="0" w:color="auto"/>
            </w:tcBorders>
          </w:tcPr>
          <w:p w14:paraId="3469747C"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4CA675D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9029251" w14:textId="77777777" w:rsidR="0048001B" w:rsidRPr="00C055BC" w:rsidRDefault="0048001B" w:rsidP="00C055BC">
            <w:pPr>
              <w:pStyle w:val="Tabletext"/>
              <w:rPr>
                <w:rFonts w:cs="Arial"/>
                <w:sz w:val="18"/>
                <w:szCs w:val="18"/>
              </w:rPr>
            </w:pPr>
            <w:r w:rsidRPr="00C055BC">
              <w:rPr>
                <w:sz w:val="18"/>
                <w:szCs w:val="18"/>
              </w:rPr>
              <w:t>6,000</w:t>
            </w:r>
          </w:p>
        </w:tc>
        <w:tc>
          <w:tcPr>
            <w:tcW w:w="3203" w:type="dxa"/>
            <w:tcBorders>
              <w:top w:val="single" w:sz="6" w:space="0" w:color="auto"/>
              <w:left w:val="single" w:sz="6" w:space="0" w:color="auto"/>
              <w:bottom w:val="nil"/>
              <w:right w:val="single" w:sz="6" w:space="0" w:color="auto"/>
            </w:tcBorders>
          </w:tcPr>
          <w:p w14:paraId="62B3FA86"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E89ED0F"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438523DA"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thickThinSmallGap" w:sz="12" w:space="0" w:color="auto"/>
              <w:right w:val="single" w:sz="6" w:space="0" w:color="auto"/>
            </w:tcBorders>
          </w:tcPr>
          <w:p w14:paraId="65BD3D75"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7EB947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13AC30DE"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thickThinSmallGap" w:sz="12" w:space="0" w:color="auto"/>
              <w:right w:val="single" w:sz="6" w:space="0" w:color="auto"/>
            </w:tcBorders>
          </w:tcPr>
          <w:p w14:paraId="4FDB63A1"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346510A5"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C581C8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B4C78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FA6B6AF"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59BB2C3E"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7C9D2A1A"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4146581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43C64A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3BEF3FC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646E839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7EBB30F0"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6E51556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04E6A2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2AF2893"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4B479A6"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AABC4E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AAC8A9D"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684E5637"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245739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B4A27E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66EA1120"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3C9FDFA7"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5C53DA24"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17E47411"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7985474"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2D7113CB"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nil"/>
              <w:right w:val="single" w:sz="6" w:space="0" w:color="auto"/>
            </w:tcBorders>
          </w:tcPr>
          <w:p w14:paraId="661130B4"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3C86610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A460CA3" w14:textId="77777777" w:rsidR="0048001B" w:rsidRPr="00C055BC" w:rsidRDefault="0048001B" w:rsidP="00C055BC">
            <w:pPr>
              <w:pStyle w:val="Tabletext"/>
              <w:rPr>
                <w:rFonts w:cs="Arial"/>
                <w:sz w:val="18"/>
                <w:szCs w:val="18"/>
              </w:rPr>
            </w:pPr>
            <w:r w:rsidRPr="00C055BC">
              <w:rPr>
                <w:sz w:val="18"/>
                <w:szCs w:val="18"/>
              </w:rPr>
              <w:t>1,800</w:t>
            </w:r>
          </w:p>
        </w:tc>
        <w:tc>
          <w:tcPr>
            <w:tcW w:w="3203" w:type="dxa"/>
            <w:tcBorders>
              <w:top w:val="single" w:sz="6" w:space="0" w:color="auto"/>
              <w:left w:val="single" w:sz="6" w:space="0" w:color="auto"/>
              <w:bottom w:val="nil"/>
              <w:right w:val="single" w:sz="6" w:space="0" w:color="auto"/>
            </w:tcBorders>
          </w:tcPr>
          <w:p w14:paraId="3C5F85AF"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61ED572"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69ECC3B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thickThinSmallGap" w:sz="12" w:space="0" w:color="auto"/>
              <w:right w:val="single" w:sz="6" w:space="0" w:color="auto"/>
            </w:tcBorders>
          </w:tcPr>
          <w:p w14:paraId="3B1D8B64"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7779467A"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0291BDA5"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thickThinSmallGap" w:sz="12" w:space="0" w:color="auto"/>
              <w:right w:val="single" w:sz="6" w:space="0" w:color="auto"/>
            </w:tcBorders>
          </w:tcPr>
          <w:p w14:paraId="2C25183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7C102F4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EF2A4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7D3540D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F05D65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DFCBE38"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041A3281"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DD293A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3F22A9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4C5858BD"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745136D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6AB2547C"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56600CA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553849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277227E"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3F7317C9"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3D6455F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D426CF9" w14:textId="77777777" w:rsidR="0048001B" w:rsidRPr="00C055BC" w:rsidRDefault="0048001B" w:rsidP="00C055BC">
            <w:pPr>
              <w:pStyle w:val="Tabletext"/>
              <w:rPr>
                <w:rFonts w:cs="Arial"/>
                <w:sz w:val="18"/>
                <w:szCs w:val="18"/>
              </w:rPr>
            </w:pPr>
            <w:r w:rsidRPr="00C055BC">
              <w:rPr>
                <w:sz w:val="18"/>
                <w:szCs w:val="18"/>
              </w:rPr>
              <w:t>240</w:t>
            </w:r>
          </w:p>
        </w:tc>
        <w:tc>
          <w:tcPr>
            <w:tcW w:w="3203" w:type="dxa"/>
            <w:tcBorders>
              <w:top w:val="single" w:sz="6" w:space="0" w:color="auto"/>
              <w:left w:val="single" w:sz="6" w:space="0" w:color="auto"/>
              <w:bottom w:val="single" w:sz="6" w:space="0" w:color="auto"/>
              <w:right w:val="single" w:sz="6" w:space="0" w:color="auto"/>
            </w:tcBorders>
          </w:tcPr>
          <w:p w14:paraId="085B658D"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2164446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011D7A3"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278A79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652FD0F"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8C2DC4D"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268A4420"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C5C8977"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EA1403F"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nil"/>
              <w:right w:val="single" w:sz="6" w:space="0" w:color="auto"/>
            </w:tcBorders>
          </w:tcPr>
          <w:p w14:paraId="2B2A6B08"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1558E9F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F13D32A" w14:textId="77777777" w:rsidR="0048001B" w:rsidRPr="00C055BC" w:rsidRDefault="0048001B" w:rsidP="00C055BC">
            <w:pPr>
              <w:pStyle w:val="Tabletext"/>
              <w:rPr>
                <w:rFonts w:cs="Arial"/>
                <w:sz w:val="18"/>
                <w:szCs w:val="18"/>
              </w:rPr>
            </w:pPr>
            <w:r w:rsidRPr="00C055BC">
              <w:rPr>
                <w:sz w:val="18"/>
                <w:szCs w:val="18"/>
              </w:rPr>
              <w:t>600</w:t>
            </w:r>
          </w:p>
        </w:tc>
        <w:tc>
          <w:tcPr>
            <w:tcW w:w="3203" w:type="dxa"/>
            <w:tcBorders>
              <w:top w:val="single" w:sz="6" w:space="0" w:color="auto"/>
              <w:left w:val="single" w:sz="6" w:space="0" w:color="auto"/>
              <w:bottom w:val="nil"/>
              <w:right w:val="single" w:sz="6" w:space="0" w:color="auto"/>
            </w:tcBorders>
          </w:tcPr>
          <w:p w14:paraId="0698BB77"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07F54E03"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75126DC6"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thickThinSmallGap" w:sz="12" w:space="0" w:color="auto"/>
              <w:right w:val="single" w:sz="6" w:space="0" w:color="auto"/>
            </w:tcBorders>
          </w:tcPr>
          <w:p w14:paraId="5F0A3313"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5563A58"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808FEA8"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thickThinSmallGap" w:sz="12" w:space="0" w:color="auto"/>
              <w:right w:val="single" w:sz="6" w:space="0" w:color="auto"/>
            </w:tcBorders>
          </w:tcPr>
          <w:p w14:paraId="0C1E782F"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9AB4E3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8BE7FA3"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F33730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23D15D3E"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F2CAE6"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4A5E95F2"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518098E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BE36925"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4E4584E3"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5C07C72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6F7F47"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1D72A06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05BA51EE"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D770866"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A89FE2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4AE81AD9"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5ADA43" w14:textId="77777777" w:rsidR="0048001B" w:rsidRPr="00C055BC" w:rsidRDefault="0048001B" w:rsidP="00C055BC">
            <w:pPr>
              <w:pStyle w:val="Tabletext"/>
              <w:rPr>
                <w:rFonts w:cs="Arial"/>
                <w:sz w:val="18"/>
                <w:szCs w:val="18"/>
              </w:rPr>
            </w:pPr>
            <w:r w:rsidRPr="00C055BC">
              <w:rPr>
                <w:sz w:val="18"/>
                <w:szCs w:val="18"/>
              </w:rPr>
              <w:t>72</w:t>
            </w:r>
          </w:p>
        </w:tc>
        <w:tc>
          <w:tcPr>
            <w:tcW w:w="3203" w:type="dxa"/>
            <w:tcBorders>
              <w:top w:val="single" w:sz="6" w:space="0" w:color="auto"/>
              <w:left w:val="single" w:sz="6" w:space="0" w:color="auto"/>
              <w:bottom w:val="single" w:sz="6" w:space="0" w:color="auto"/>
              <w:right w:val="single" w:sz="6" w:space="0" w:color="auto"/>
            </w:tcBorders>
          </w:tcPr>
          <w:p w14:paraId="4974179A"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A7AE69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7E5C8EA"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25598E5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7B6E84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EF93CD0"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7A9ED5BE" w14:textId="77777777" w:rsidR="0048001B" w:rsidRPr="00C055BC" w:rsidRDefault="0048001B" w:rsidP="00C055BC">
            <w:pPr>
              <w:pStyle w:val="Tabletext"/>
              <w:rPr>
                <w:rFonts w:cs="Arial"/>
                <w:sz w:val="18"/>
                <w:szCs w:val="18"/>
              </w:rPr>
            </w:pPr>
            <w:r w:rsidRPr="00C055BC">
              <w:rPr>
                <w:sz w:val="18"/>
                <w:szCs w:val="18"/>
              </w:rPr>
              <w:t>Beacons</w:t>
            </w:r>
          </w:p>
        </w:tc>
      </w:tr>
      <w:tr w:rsidR="0048001B" w:rsidRPr="00C055BC" w14:paraId="0DE9BB4A"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7ECFF68"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nil"/>
              <w:right w:val="single" w:sz="6" w:space="0" w:color="auto"/>
            </w:tcBorders>
          </w:tcPr>
          <w:p w14:paraId="7A0EF65E"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nil"/>
              <w:right w:val="single" w:sz="6" w:space="0" w:color="auto"/>
            </w:tcBorders>
          </w:tcPr>
          <w:p w14:paraId="2B0E8031"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nil"/>
              <w:right w:val="single" w:sz="6" w:space="0" w:color="auto"/>
            </w:tcBorders>
          </w:tcPr>
          <w:p w14:paraId="66589E02" w14:textId="77777777" w:rsidR="0048001B" w:rsidRPr="00C055BC" w:rsidRDefault="0048001B" w:rsidP="00C055BC">
            <w:pPr>
              <w:pStyle w:val="Tabletext"/>
              <w:rPr>
                <w:rFonts w:cs="Arial"/>
                <w:sz w:val="18"/>
                <w:szCs w:val="18"/>
                <w:lang w:val="fr-FR"/>
              </w:rPr>
            </w:pPr>
            <w:r w:rsidRPr="00C055BC">
              <w:rPr>
                <w:sz w:val="18"/>
                <w:szCs w:val="18"/>
                <w:lang w:val="fr-FR"/>
              </w:rPr>
              <w:t>180</w:t>
            </w:r>
          </w:p>
        </w:tc>
        <w:tc>
          <w:tcPr>
            <w:tcW w:w="3203" w:type="dxa"/>
            <w:tcBorders>
              <w:top w:val="single" w:sz="6" w:space="0" w:color="auto"/>
              <w:left w:val="single" w:sz="6" w:space="0" w:color="auto"/>
              <w:bottom w:val="nil"/>
              <w:right w:val="single" w:sz="6" w:space="0" w:color="auto"/>
            </w:tcBorders>
          </w:tcPr>
          <w:p w14:paraId="70B2942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07553A35"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5AC2BEC1" w14:textId="77777777" w:rsidR="0048001B" w:rsidRPr="00C055BC" w:rsidRDefault="0048001B" w:rsidP="00C055BC">
            <w:pPr>
              <w:pStyle w:val="Tabletext"/>
              <w:rPr>
                <w:rFonts w:cs="Arial"/>
                <w:sz w:val="18"/>
                <w:szCs w:val="18"/>
                <w:lang w:val="fr-FR"/>
              </w:rPr>
            </w:pPr>
            <w:r w:rsidRPr="00C055BC">
              <w:rPr>
                <w:sz w:val="18"/>
                <w:szCs w:val="18"/>
                <w:lang w:val="fr-FR"/>
              </w:rPr>
              <w:lastRenderedPageBreak/>
              <w:t>30</w:t>
            </w:r>
          </w:p>
        </w:tc>
        <w:tc>
          <w:tcPr>
            <w:tcW w:w="1186" w:type="dxa"/>
            <w:tcBorders>
              <w:top w:val="single" w:sz="6" w:space="0" w:color="auto"/>
              <w:left w:val="single" w:sz="6" w:space="0" w:color="auto"/>
              <w:bottom w:val="thickThinSmallGap" w:sz="12" w:space="0" w:color="auto"/>
              <w:right w:val="single" w:sz="6" w:space="0" w:color="auto"/>
            </w:tcBorders>
          </w:tcPr>
          <w:p w14:paraId="7C1CC6C7"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thickThinSmallGap" w:sz="12" w:space="0" w:color="auto"/>
              <w:right w:val="single" w:sz="6" w:space="0" w:color="auto"/>
            </w:tcBorders>
          </w:tcPr>
          <w:p w14:paraId="7702CA3C"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thickThinSmallGap" w:sz="12" w:space="0" w:color="auto"/>
              <w:right w:val="single" w:sz="6" w:space="0" w:color="auto"/>
            </w:tcBorders>
          </w:tcPr>
          <w:p w14:paraId="41154912" w14:textId="77777777" w:rsidR="0048001B" w:rsidRPr="00C055BC" w:rsidRDefault="0048001B" w:rsidP="00C055BC">
            <w:pPr>
              <w:pStyle w:val="Tabletext"/>
              <w:rPr>
                <w:rFonts w:cs="Arial"/>
                <w:sz w:val="18"/>
                <w:szCs w:val="18"/>
                <w:lang w:val="fr-FR"/>
              </w:rPr>
            </w:pPr>
            <w:r w:rsidRPr="00C055BC">
              <w:rPr>
                <w:sz w:val="18"/>
                <w:szCs w:val="18"/>
                <w:lang w:val="fr-FR"/>
              </w:rPr>
              <w:t>36</w:t>
            </w:r>
          </w:p>
        </w:tc>
        <w:tc>
          <w:tcPr>
            <w:tcW w:w="3203" w:type="dxa"/>
            <w:tcBorders>
              <w:top w:val="single" w:sz="6" w:space="0" w:color="auto"/>
              <w:left w:val="single" w:sz="6" w:space="0" w:color="auto"/>
              <w:bottom w:val="thickThinSmallGap" w:sz="12" w:space="0" w:color="auto"/>
              <w:right w:val="single" w:sz="6" w:space="0" w:color="auto"/>
            </w:tcBorders>
          </w:tcPr>
          <w:p w14:paraId="68A1195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66602DA8"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BA6A771"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73728FFC" w14:textId="77777777" w:rsidR="0048001B" w:rsidRPr="00C055BC" w:rsidRDefault="0048001B" w:rsidP="00C055BC">
            <w:pPr>
              <w:pStyle w:val="Tabletext"/>
              <w:rPr>
                <w:rFonts w:cs="Arial"/>
                <w:sz w:val="18"/>
                <w:szCs w:val="18"/>
                <w:lang w:val="fr-FR"/>
              </w:rPr>
            </w:pPr>
            <w:r w:rsidRPr="00C055BC">
              <w:rPr>
                <w:sz w:val="18"/>
                <w:szCs w:val="18"/>
                <w:lang w:val="fr-FR"/>
              </w:rPr>
              <w:t>100</w:t>
            </w:r>
          </w:p>
        </w:tc>
        <w:tc>
          <w:tcPr>
            <w:tcW w:w="1162" w:type="dxa"/>
            <w:tcBorders>
              <w:top w:val="single" w:sz="6" w:space="0" w:color="auto"/>
              <w:left w:val="single" w:sz="6" w:space="0" w:color="auto"/>
              <w:bottom w:val="single" w:sz="6" w:space="0" w:color="auto"/>
              <w:right w:val="single" w:sz="6" w:space="0" w:color="auto"/>
            </w:tcBorders>
          </w:tcPr>
          <w:p w14:paraId="0D0AB328"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6E87BBB4" w14:textId="77777777" w:rsidR="0048001B" w:rsidRPr="00C055BC" w:rsidRDefault="0048001B" w:rsidP="00C055BC">
            <w:pPr>
              <w:pStyle w:val="Tabletext"/>
              <w:rPr>
                <w:rFonts w:cs="Arial"/>
                <w:sz w:val="18"/>
                <w:szCs w:val="18"/>
                <w:lang w:val="fr-FR"/>
              </w:rPr>
            </w:pPr>
            <w:r w:rsidRPr="00C055BC">
              <w:rPr>
                <w:sz w:val="18"/>
                <w:szCs w:val="18"/>
                <w:lang w:val="fr-FR"/>
              </w:rPr>
              <w:t>240</w:t>
            </w:r>
          </w:p>
        </w:tc>
        <w:tc>
          <w:tcPr>
            <w:tcW w:w="3203" w:type="dxa"/>
            <w:tcBorders>
              <w:top w:val="single" w:sz="6" w:space="0" w:color="auto"/>
              <w:left w:val="single" w:sz="6" w:space="0" w:color="auto"/>
              <w:bottom w:val="single" w:sz="6" w:space="0" w:color="auto"/>
              <w:right w:val="single" w:sz="6" w:space="0" w:color="auto"/>
            </w:tcBorders>
          </w:tcPr>
          <w:p w14:paraId="6838CEBE"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86B9FB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2C46FAF"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14FD4466"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single" w:sz="6" w:space="0" w:color="auto"/>
              <w:right w:val="single" w:sz="6" w:space="0" w:color="auto"/>
            </w:tcBorders>
          </w:tcPr>
          <w:p w14:paraId="5335BCE5"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4F9C6DBD" w14:textId="77777777" w:rsidR="0048001B" w:rsidRPr="00C055BC" w:rsidRDefault="0048001B" w:rsidP="00C055BC">
            <w:pPr>
              <w:pStyle w:val="Tabletext"/>
              <w:rPr>
                <w:rFonts w:cs="Arial"/>
                <w:sz w:val="18"/>
                <w:szCs w:val="18"/>
                <w:lang w:val="fr-FR"/>
              </w:rPr>
            </w:pPr>
            <w:r w:rsidRPr="00C055BC">
              <w:rPr>
                <w:sz w:val="18"/>
                <w:szCs w:val="18"/>
                <w:lang w:val="fr-FR"/>
              </w:rPr>
              <w:t>120</w:t>
            </w:r>
          </w:p>
        </w:tc>
        <w:tc>
          <w:tcPr>
            <w:tcW w:w="3203" w:type="dxa"/>
            <w:tcBorders>
              <w:top w:val="single" w:sz="6" w:space="0" w:color="auto"/>
              <w:left w:val="single" w:sz="6" w:space="0" w:color="auto"/>
              <w:bottom w:val="single" w:sz="6" w:space="0" w:color="auto"/>
              <w:right w:val="single" w:sz="6" w:space="0" w:color="auto"/>
            </w:tcBorders>
          </w:tcPr>
          <w:p w14:paraId="3F2ACF9D"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141B89D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3DAF59E"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020D627A"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single" w:sz="6" w:space="0" w:color="auto"/>
              <w:right w:val="single" w:sz="6" w:space="0" w:color="auto"/>
            </w:tcBorders>
          </w:tcPr>
          <w:p w14:paraId="56879F03"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2BEC14E1"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3203" w:type="dxa"/>
            <w:tcBorders>
              <w:top w:val="single" w:sz="6" w:space="0" w:color="auto"/>
              <w:left w:val="single" w:sz="6" w:space="0" w:color="auto"/>
              <w:bottom w:val="single" w:sz="6" w:space="0" w:color="auto"/>
              <w:right w:val="single" w:sz="6" w:space="0" w:color="auto"/>
            </w:tcBorders>
          </w:tcPr>
          <w:p w14:paraId="1AE9BD9A"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26F372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F832510"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6" w:space="0" w:color="auto"/>
              <w:right w:val="single" w:sz="6" w:space="0" w:color="auto"/>
            </w:tcBorders>
          </w:tcPr>
          <w:p w14:paraId="6531C69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19D027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F73BCF6"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single" w:sz="6" w:space="0" w:color="auto"/>
              <w:right w:val="single" w:sz="6" w:space="0" w:color="auto"/>
            </w:tcBorders>
          </w:tcPr>
          <w:p w14:paraId="5624F245"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A02322"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5FA3B73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nil"/>
              <w:right w:val="single" w:sz="6" w:space="0" w:color="auto"/>
            </w:tcBorders>
          </w:tcPr>
          <w:p w14:paraId="26B7E5D0"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7F81E92"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4B9C838" w14:textId="77777777" w:rsidR="0048001B" w:rsidRPr="00C055BC" w:rsidRDefault="0048001B" w:rsidP="00C055BC">
            <w:pPr>
              <w:pStyle w:val="Tabletext"/>
              <w:rPr>
                <w:rFonts w:cs="Arial"/>
                <w:sz w:val="18"/>
                <w:szCs w:val="18"/>
              </w:rPr>
            </w:pPr>
            <w:r w:rsidRPr="00C055BC">
              <w:rPr>
                <w:sz w:val="18"/>
                <w:szCs w:val="18"/>
              </w:rPr>
              <w:t>60</w:t>
            </w:r>
          </w:p>
        </w:tc>
        <w:tc>
          <w:tcPr>
            <w:tcW w:w="3203" w:type="dxa"/>
            <w:tcBorders>
              <w:top w:val="single" w:sz="6" w:space="0" w:color="auto"/>
              <w:left w:val="single" w:sz="6" w:space="0" w:color="auto"/>
              <w:bottom w:val="nil"/>
              <w:right w:val="single" w:sz="6" w:space="0" w:color="auto"/>
            </w:tcBorders>
          </w:tcPr>
          <w:p w14:paraId="6642C583"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4324CB" w14:textId="77777777" w:rsidTr="00273D66">
        <w:trPr>
          <w:trHeight w:val="247"/>
          <w:jc w:val="center"/>
        </w:trPr>
        <w:tc>
          <w:tcPr>
            <w:tcW w:w="1312" w:type="dxa"/>
            <w:tcBorders>
              <w:top w:val="single" w:sz="6" w:space="0" w:color="auto"/>
              <w:left w:val="single" w:sz="6" w:space="0" w:color="auto"/>
              <w:bottom w:val="single" w:sz="4" w:space="0" w:color="auto"/>
              <w:right w:val="single" w:sz="6" w:space="0" w:color="auto"/>
            </w:tcBorders>
          </w:tcPr>
          <w:p w14:paraId="5C70A27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4" w:space="0" w:color="auto"/>
              <w:right w:val="single" w:sz="6" w:space="0" w:color="auto"/>
            </w:tcBorders>
          </w:tcPr>
          <w:p w14:paraId="6814DA1C"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4" w:space="0" w:color="auto"/>
              <w:right w:val="single" w:sz="6" w:space="0" w:color="auto"/>
            </w:tcBorders>
          </w:tcPr>
          <w:p w14:paraId="03005731"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4" w:space="0" w:color="auto"/>
              <w:right w:val="single" w:sz="6" w:space="0" w:color="auto"/>
            </w:tcBorders>
          </w:tcPr>
          <w:p w14:paraId="3F1D9F4F" w14:textId="77777777" w:rsidR="0048001B" w:rsidRPr="00C055BC" w:rsidRDefault="0048001B" w:rsidP="00C055BC">
            <w:pPr>
              <w:pStyle w:val="Tabletext"/>
              <w:rPr>
                <w:rFonts w:cs="Arial"/>
                <w:sz w:val="18"/>
                <w:szCs w:val="18"/>
              </w:rPr>
            </w:pPr>
            <w:r w:rsidRPr="00C055BC">
              <w:rPr>
                <w:sz w:val="18"/>
                <w:szCs w:val="18"/>
              </w:rPr>
              <w:t>12</w:t>
            </w:r>
          </w:p>
        </w:tc>
        <w:tc>
          <w:tcPr>
            <w:tcW w:w="3203" w:type="dxa"/>
            <w:tcBorders>
              <w:top w:val="single" w:sz="6" w:space="0" w:color="auto"/>
              <w:left w:val="single" w:sz="6" w:space="0" w:color="auto"/>
              <w:bottom w:val="single" w:sz="4" w:space="0" w:color="auto"/>
              <w:right w:val="single" w:sz="6" w:space="0" w:color="auto"/>
            </w:tcBorders>
          </w:tcPr>
          <w:p w14:paraId="6E756F7E"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32D152BA" w14:textId="77777777" w:rsidTr="00273D66">
        <w:trPr>
          <w:trHeight w:val="562"/>
          <w:jc w:val="center"/>
        </w:trPr>
        <w:tc>
          <w:tcPr>
            <w:tcW w:w="1312" w:type="dxa"/>
            <w:tcBorders>
              <w:top w:val="single" w:sz="4" w:space="0" w:color="auto"/>
              <w:left w:val="single" w:sz="6" w:space="0" w:color="auto"/>
              <w:bottom w:val="single" w:sz="6" w:space="0" w:color="auto"/>
              <w:right w:val="single" w:sz="2" w:space="0" w:color="000000"/>
            </w:tcBorders>
          </w:tcPr>
          <w:p w14:paraId="6CE74880" w14:textId="52512E01" w:rsidR="0048001B" w:rsidRPr="00C055BC" w:rsidRDefault="00C055BC" w:rsidP="0048001B">
            <w:pPr>
              <w:rPr>
                <w:rFonts w:cs="Arial"/>
                <w:b/>
                <w:color w:val="407EC9"/>
                <w:szCs w:val="18"/>
              </w:rPr>
            </w:pPr>
            <w:r w:rsidRPr="00C055BC">
              <w:rPr>
                <w:b/>
                <w:color w:val="407EC9"/>
                <w:szCs w:val="18"/>
              </w:rPr>
              <w:t>Note</w:t>
            </w:r>
          </w:p>
        </w:tc>
        <w:tc>
          <w:tcPr>
            <w:tcW w:w="7790" w:type="dxa"/>
            <w:gridSpan w:val="4"/>
            <w:tcBorders>
              <w:top w:val="single" w:sz="4" w:space="0" w:color="auto"/>
              <w:left w:val="single" w:sz="2" w:space="0" w:color="000000"/>
              <w:bottom w:val="single" w:sz="6" w:space="0" w:color="auto"/>
              <w:right w:val="single" w:sz="6" w:space="0" w:color="auto"/>
            </w:tcBorders>
          </w:tcPr>
          <w:p w14:paraId="7FD53EA6" w14:textId="77777777" w:rsidR="0048001B" w:rsidRPr="00C055BC" w:rsidRDefault="0048001B" w:rsidP="00C055BC">
            <w:pPr>
              <w:pStyle w:val="Tabletext"/>
              <w:rPr>
                <w:rFonts w:cs="Arial"/>
                <w:sz w:val="18"/>
                <w:szCs w:val="18"/>
              </w:rPr>
            </w:pPr>
            <w:r w:rsidRPr="00C055BC">
              <w:rPr>
                <w:sz w:val="18"/>
                <w:szCs w:val="18"/>
              </w:rPr>
              <w:t>By using modern light sources, i.e. metal halide, halogen and LEDs, the load can be reduced significantly thereby reducing the energy requirement per day resulting in significant cost savings</w:t>
            </w:r>
            <w:r w:rsidRPr="00C055BC">
              <w:rPr>
                <w:rFonts w:cs="Arial"/>
                <w:sz w:val="18"/>
                <w:szCs w:val="18"/>
              </w:rPr>
              <w:t>.</w:t>
            </w:r>
          </w:p>
        </w:tc>
      </w:tr>
    </w:tbl>
    <w:p w14:paraId="214FAFAF" w14:textId="16F19535" w:rsidR="0048001B" w:rsidRDefault="00DA68E2" w:rsidP="006533FA">
      <w:pPr>
        <w:pStyle w:val="Heading1"/>
        <w:keepLines w:val="0"/>
        <w:spacing w:after="240" w:line="240" w:lineRule="auto"/>
      </w:pPr>
      <w:bookmarkStart w:id="675" w:name="_Toc224993453"/>
      <w:bookmarkStart w:id="676" w:name="_Toc224993482"/>
      <w:bookmarkStart w:id="677" w:name="_Toc225672856"/>
      <w:bookmarkStart w:id="678" w:name="_Toc225673118"/>
      <w:bookmarkStart w:id="679" w:name="_Toc456177869"/>
      <w:r>
        <w:rPr>
          <w:caps w:val="0"/>
        </w:rPr>
        <w:t>CONCLUSION</w:t>
      </w:r>
      <w:bookmarkEnd w:id="675"/>
      <w:bookmarkEnd w:id="676"/>
      <w:r>
        <w:rPr>
          <w:caps w:val="0"/>
        </w:rPr>
        <w:t>S</w:t>
      </w:r>
      <w:bookmarkEnd w:id="677"/>
      <w:bookmarkEnd w:id="678"/>
      <w:bookmarkEnd w:id="679"/>
    </w:p>
    <w:p w14:paraId="1DCEA657" w14:textId="77777777" w:rsidR="00C007CD" w:rsidRPr="00C007CD" w:rsidRDefault="00C007CD" w:rsidP="00C007CD">
      <w:pPr>
        <w:pStyle w:val="Heading1separatationline"/>
      </w:pPr>
    </w:p>
    <w:p w14:paraId="09138081" w14:textId="77777777" w:rsidR="0048001B" w:rsidRPr="006A644D" w:rsidRDefault="0048001B" w:rsidP="00C055BC">
      <w:pPr>
        <w:pStyle w:val="BodyText"/>
      </w:pPr>
      <w:r w:rsidRPr="006A644D">
        <w:t>Once each load is fully characterized, then the sum of the loads for each day and each night must be calculated to determine the daily energy demand, and hence the system energy balance, battery daily minimum state of charge and seasonal minimum state of charge.</w:t>
      </w:r>
    </w:p>
    <w:p w14:paraId="4C35839E" w14:textId="77777777" w:rsidR="0048001B" w:rsidRPr="006A644D" w:rsidRDefault="0048001B" w:rsidP="00C055BC">
      <w:pPr>
        <w:pStyle w:val="BodyText"/>
      </w:pPr>
      <w:r w:rsidRPr="006A644D">
        <w:t xml:space="preserve">Using EDL, you can make a conservative system design with a couple of calculations. </w:t>
      </w:r>
      <w:r>
        <w:t xml:space="preserve"> </w:t>
      </w:r>
      <w:r w:rsidRPr="006A644D">
        <w:t>Calculation of EDL for every day of the year using a design program and comparing it to the battery capacity or energy produced from a renewable energy source will allow you to design a less conservative but cheaper system.</w:t>
      </w:r>
    </w:p>
    <w:p w14:paraId="3C072B6D" w14:textId="77777777" w:rsidR="0048001B" w:rsidRPr="006A644D" w:rsidRDefault="0048001B" w:rsidP="00C055BC">
      <w:pPr>
        <w:pStyle w:val="BodyText"/>
      </w:pPr>
      <w:r w:rsidRPr="006A644D">
        <w:t>The most critical success factors in the estimation of the energy requirements are:</w:t>
      </w:r>
    </w:p>
    <w:p w14:paraId="7A19C511" w14:textId="49FE4039" w:rsidR="0048001B" w:rsidRDefault="0048001B" w:rsidP="00C055BC">
      <w:pPr>
        <w:pStyle w:val="Bullet1"/>
      </w:pPr>
      <w:bookmarkStart w:id="680" w:name="_Toc225672857"/>
      <w:r>
        <w:t>The definition of the total load</w:t>
      </w:r>
      <w:bookmarkEnd w:id="680"/>
      <w:r w:rsidR="00C055BC">
        <w:t>;</w:t>
      </w:r>
    </w:p>
    <w:p w14:paraId="49AA2086" w14:textId="39F298DC" w:rsidR="0048001B" w:rsidRDefault="0048001B" w:rsidP="00C055BC">
      <w:pPr>
        <w:pStyle w:val="Bullet1"/>
      </w:pPr>
      <w:bookmarkStart w:id="681" w:name="_Toc225672858"/>
      <w:r>
        <w:t>The definition of the load characteristics</w:t>
      </w:r>
      <w:bookmarkEnd w:id="681"/>
      <w:r w:rsidR="00C055BC">
        <w:t>.</w:t>
      </w:r>
    </w:p>
    <w:p w14:paraId="3BA993E9" w14:textId="74C667C2" w:rsidR="00A215E7" w:rsidRDefault="00DA68E2" w:rsidP="006533FA">
      <w:pPr>
        <w:pStyle w:val="Heading1"/>
        <w:keepLines w:val="0"/>
        <w:spacing w:after="240" w:line="240" w:lineRule="auto"/>
      </w:pPr>
      <w:bookmarkStart w:id="682" w:name="_Toc456177870"/>
      <w:bookmarkStart w:id="683" w:name="_Toc224993454"/>
      <w:bookmarkStart w:id="684" w:name="_Toc224993483"/>
      <w:bookmarkStart w:id="685" w:name="_Toc225672859"/>
      <w:bookmarkStart w:id="686" w:name="_Toc225673119"/>
      <w:r>
        <w:rPr>
          <w:caps w:val="0"/>
        </w:rPr>
        <w:t>ACRONYMS</w:t>
      </w:r>
      <w:bookmarkEnd w:id="682"/>
    </w:p>
    <w:p w14:paraId="7FA06978" w14:textId="77777777" w:rsidR="00A215E7" w:rsidRDefault="00A215E7" w:rsidP="00A215E7">
      <w:pPr>
        <w:pStyle w:val="Heading1separatationline"/>
      </w:pPr>
    </w:p>
    <w:p w14:paraId="4647AE4B" w14:textId="77777777" w:rsidR="00A765C7" w:rsidRPr="00D04DA3" w:rsidRDefault="00A765C7" w:rsidP="00A765C7">
      <w:pPr>
        <w:pStyle w:val="Acronym"/>
      </w:pPr>
      <w:r w:rsidRPr="00D04DA3">
        <w:t>A</w:t>
      </w:r>
      <w:r w:rsidRPr="00D04DA3">
        <w:tab/>
        <w:t>Ampere</w:t>
      </w:r>
    </w:p>
    <w:p w14:paraId="54FC09C1" w14:textId="240C28B8" w:rsidR="00A765C7" w:rsidRPr="00D04DA3" w:rsidRDefault="00A765C7" w:rsidP="00A765C7">
      <w:pPr>
        <w:pStyle w:val="Acronym"/>
      </w:pPr>
      <w:r w:rsidRPr="00D04DA3">
        <w:t>Ah</w:t>
      </w:r>
      <w:r w:rsidRPr="00D04DA3">
        <w:tab/>
        <w:t>Ampere hour(s)</w:t>
      </w:r>
    </w:p>
    <w:p w14:paraId="4649A057" w14:textId="09D97828" w:rsidR="00500448" w:rsidRPr="00D04DA3" w:rsidRDefault="00500448" w:rsidP="00A765C7">
      <w:pPr>
        <w:pStyle w:val="Acronym"/>
      </w:pPr>
      <w:r w:rsidRPr="00D04DA3">
        <w:t>AIS</w:t>
      </w:r>
      <w:r w:rsidRPr="00D04DA3">
        <w:tab/>
        <w:t>Automatic Identification System</w:t>
      </w:r>
    </w:p>
    <w:p w14:paraId="413D9272" w14:textId="72280397" w:rsidR="00BB01CD" w:rsidRPr="00D04DA3" w:rsidRDefault="00BB01CD" w:rsidP="00A765C7">
      <w:pPr>
        <w:pStyle w:val="Acronym"/>
        <w:rPr>
          <w:rFonts w:cs="Arial"/>
        </w:rPr>
      </w:pPr>
      <w:r w:rsidRPr="00D04DA3">
        <w:t>AtoN</w:t>
      </w:r>
      <w:r w:rsidRPr="00D04DA3">
        <w:tab/>
        <w:t>Aids to Navigation</w:t>
      </w:r>
    </w:p>
    <w:p w14:paraId="46F63F13" w14:textId="77777777" w:rsidR="00A765C7" w:rsidRPr="00D04DA3" w:rsidRDefault="00A765C7" w:rsidP="00A765C7">
      <w:pPr>
        <w:pStyle w:val="Acronym"/>
      </w:pPr>
      <w:r w:rsidRPr="00D04DA3">
        <w:t>D</w:t>
      </w:r>
      <w:r w:rsidRPr="00D04DA3">
        <w:tab/>
        <w:t>Solar declination angle (in degrees)</w:t>
      </w:r>
    </w:p>
    <w:p w14:paraId="41A3CB68" w14:textId="2AD99DDF" w:rsidR="00BB01CD" w:rsidRPr="00D04DA3" w:rsidRDefault="00BB01CD" w:rsidP="00A765C7">
      <w:pPr>
        <w:pStyle w:val="Acronym"/>
        <w:rPr>
          <w:rFonts w:cs="Arial"/>
        </w:rPr>
      </w:pPr>
      <w:r w:rsidRPr="00D04DA3">
        <w:t>DGPS</w:t>
      </w:r>
      <w:r w:rsidRPr="00D04DA3">
        <w:tab/>
        <w:t>Differential Global Positioning System</w:t>
      </w:r>
    </w:p>
    <w:p w14:paraId="6FDE8ED8" w14:textId="77777777" w:rsidR="00A765C7" w:rsidRPr="00D04DA3" w:rsidRDefault="00A765C7" w:rsidP="00A765C7">
      <w:pPr>
        <w:pStyle w:val="Acronym"/>
        <w:rPr>
          <w:rFonts w:cs="Arial"/>
        </w:rPr>
      </w:pPr>
      <w:r w:rsidRPr="00D04DA3">
        <w:t>D</w:t>
      </w:r>
      <w:r w:rsidRPr="00D04DA3">
        <w:rPr>
          <w:vertAlign w:val="subscript"/>
        </w:rPr>
        <w:t>1 Apr</w:t>
      </w:r>
      <w:r w:rsidRPr="00D04DA3">
        <w:rPr>
          <w:vertAlign w:val="subscript"/>
        </w:rPr>
        <w:tab/>
      </w:r>
      <w:r w:rsidRPr="00D04DA3">
        <w:t>Solar declination angle on 1 April</w:t>
      </w:r>
    </w:p>
    <w:p w14:paraId="481AF798" w14:textId="77777777" w:rsidR="00A765C7" w:rsidRPr="00D04DA3" w:rsidRDefault="00A765C7" w:rsidP="00A765C7">
      <w:pPr>
        <w:pStyle w:val="Acronym"/>
      </w:pPr>
      <w:r w:rsidRPr="00D04DA3">
        <w:t>D</w:t>
      </w:r>
      <w:r w:rsidRPr="00D04DA3">
        <w:rPr>
          <w:vertAlign w:val="subscript"/>
        </w:rPr>
        <w:t>31 Oct</w:t>
      </w:r>
      <w:r w:rsidRPr="00D04DA3">
        <w:rPr>
          <w:vertAlign w:val="subscript"/>
        </w:rPr>
        <w:tab/>
      </w:r>
      <w:r w:rsidRPr="00D04DA3">
        <w:t>Solar declination angle on 31 October</w:t>
      </w:r>
    </w:p>
    <w:p w14:paraId="5BB26AB8" w14:textId="66B4EF35" w:rsidR="00500448" w:rsidRPr="00D04DA3" w:rsidRDefault="00500448" w:rsidP="00A765C7">
      <w:pPr>
        <w:pStyle w:val="Acronym"/>
      </w:pPr>
      <w:r w:rsidRPr="00D04DA3">
        <w:t>C</w:t>
      </w:r>
      <w:r w:rsidRPr="00D04DA3">
        <w:tab/>
        <w:t>Celsius</w:t>
      </w:r>
    </w:p>
    <w:p w14:paraId="0A27414C" w14:textId="71681A76" w:rsidR="006A3D62" w:rsidRPr="00D04DA3" w:rsidRDefault="006A3D62" w:rsidP="00A765C7">
      <w:pPr>
        <w:pStyle w:val="Acronym"/>
        <w:rPr>
          <w:rFonts w:cs="Arial"/>
        </w:rPr>
      </w:pPr>
      <w:r w:rsidRPr="00D04DA3">
        <w:t>E</w:t>
      </w:r>
      <w:r w:rsidRPr="00D04DA3">
        <w:tab/>
        <w:t>Energy</w:t>
      </w:r>
    </w:p>
    <w:p w14:paraId="4D995743" w14:textId="77777777" w:rsidR="00A765C7" w:rsidRPr="00D04DA3" w:rsidRDefault="00A765C7" w:rsidP="00A765C7">
      <w:pPr>
        <w:pStyle w:val="Acronym"/>
        <w:rPr>
          <w:rFonts w:cs="Arial"/>
        </w:rPr>
      </w:pPr>
      <w:r w:rsidRPr="00D04DA3">
        <w:t>E</w:t>
      </w:r>
      <w:r w:rsidRPr="00D04DA3">
        <w:rPr>
          <w:vertAlign w:val="subscript"/>
        </w:rPr>
        <w:t>DL</w:t>
      </w:r>
      <w:r w:rsidRPr="00D04DA3">
        <w:rPr>
          <w:rFonts w:cs="Arial"/>
        </w:rPr>
        <w:tab/>
      </w:r>
      <w:r w:rsidRPr="00D04DA3">
        <w:t>Daily load</w:t>
      </w:r>
    </w:p>
    <w:p w14:paraId="0EB58567" w14:textId="77777777" w:rsidR="00A765C7" w:rsidRPr="00D04DA3" w:rsidRDefault="00A765C7" w:rsidP="00A765C7">
      <w:pPr>
        <w:pStyle w:val="Acronym"/>
        <w:rPr>
          <w:rFonts w:cs="Arial"/>
        </w:rPr>
      </w:pPr>
      <w:r w:rsidRPr="00D04DA3">
        <w:t>E</w:t>
      </w:r>
      <w:r w:rsidRPr="00D04DA3">
        <w:rPr>
          <w:vertAlign w:val="subscript"/>
        </w:rPr>
        <w:t>DL/max</w:t>
      </w:r>
      <w:r w:rsidRPr="00D04DA3">
        <w:rPr>
          <w:vertAlign w:val="subscript"/>
        </w:rPr>
        <w:tab/>
      </w:r>
      <w:r w:rsidRPr="00D04DA3">
        <w:t>Maximum daily load</w:t>
      </w:r>
    </w:p>
    <w:p w14:paraId="64CB6EA6" w14:textId="77777777" w:rsidR="00A765C7" w:rsidRPr="00D04DA3" w:rsidRDefault="00A765C7" w:rsidP="00A765C7">
      <w:pPr>
        <w:pStyle w:val="Acronym"/>
        <w:rPr>
          <w:rFonts w:cs="Arial"/>
        </w:rPr>
      </w:pPr>
      <w:r w:rsidRPr="00D04DA3">
        <w:t>E</w:t>
      </w:r>
      <w:r w:rsidRPr="00D04DA3">
        <w:rPr>
          <w:vertAlign w:val="subscript"/>
        </w:rPr>
        <w:t>DLapr-oct</w:t>
      </w:r>
      <w:r w:rsidRPr="00D04DA3">
        <w:rPr>
          <w:vertAlign w:val="subscript"/>
        </w:rPr>
        <w:tab/>
      </w:r>
      <w:r w:rsidRPr="00D04DA3">
        <w:t>Maximum daily load between April and October</w:t>
      </w:r>
    </w:p>
    <w:p w14:paraId="6B60B2EA" w14:textId="77777777" w:rsidR="00A765C7" w:rsidRPr="00D04DA3" w:rsidRDefault="00A765C7" w:rsidP="00A765C7">
      <w:pPr>
        <w:pStyle w:val="Acronym"/>
      </w:pPr>
      <w:r w:rsidRPr="00D04DA3">
        <w:t>E</w:t>
      </w:r>
      <w:r w:rsidRPr="00D04DA3">
        <w:rPr>
          <w:vertAlign w:val="subscript"/>
        </w:rPr>
        <w:t>DL/nov-mar</w:t>
      </w:r>
      <w:r w:rsidRPr="00D04DA3">
        <w:rPr>
          <w:vertAlign w:val="subscript"/>
        </w:rPr>
        <w:tab/>
      </w:r>
      <w:r w:rsidRPr="00D04DA3">
        <w:t>Maximum daily load between November and March</w:t>
      </w:r>
    </w:p>
    <w:p w14:paraId="31C258ED" w14:textId="5142BC29" w:rsidR="00572E80" w:rsidRPr="00D04DA3" w:rsidRDefault="00572E80" w:rsidP="00A765C7">
      <w:pPr>
        <w:pStyle w:val="Acronym"/>
      </w:pPr>
      <w:r w:rsidRPr="00D04DA3">
        <w:t>EMC</w:t>
      </w:r>
      <w:r w:rsidRPr="00D04DA3">
        <w:tab/>
      </w:r>
      <w:r w:rsidR="00AE5083" w:rsidRPr="00D04DA3">
        <w:t>Electromagnetic compatibility</w:t>
      </w:r>
    </w:p>
    <w:p w14:paraId="5B3AA586" w14:textId="781CBCE7" w:rsidR="006A3D62" w:rsidRPr="00D04DA3" w:rsidRDefault="006A3D62" w:rsidP="00A765C7">
      <w:pPr>
        <w:pStyle w:val="Acronym"/>
        <w:rPr>
          <w:rFonts w:cs="Arial"/>
        </w:rPr>
      </w:pPr>
      <w:r w:rsidRPr="00D04DA3">
        <w:t>E</w:t>
      </w:r>
      <w:r w:rsidRPr="00D04DA3">
        <w:rPr>
          <w:vertAlign w:val="subscript"/>
        </w:rPr>
        <w:t>ss</w:t>
      </w:r>
      <w:r w:rsidRPr="00D04DA3">
        <w:tab/>
      </w:r>
      <w:r w:rsidR="00F267A9" w:rsidRPr="00D04DA3">
        <w:t xml:space="preserve">Energy associated with </w:t>
      </w:r>
      <w:r w:rsidR="00F267A9" w:rsidRPr="00D04DA3">
        <w:rPr>
          <w:i/>
          <w:iCs/>
        </w:rPr>
        <w:t>steady state</w:t>
      </w:r>
      <w:r w:rsidR="00F267A9" w:rsidRPr="00D04DA3">
        <w:t xml:space="preserve"> power</w:t>
      </w:r>
    </w:p>
    <w:p w14:paraId="77BCA853" w14:textId="77777777" w:rsidR="00A765C7" w:rsidRPr="00D04DA3" w:rsidRDefault="00A765C7" w:rsidP="00A765C7">
      <w:pPr>
        <w:pStyle w:val="Acronym"/>
      </w:pPr>
      <w:r w:rsidRPr="00D04DA3">
        <w:t>E</w:t>
      </w:r>
      <w:r w:rsidRPr="00D04DA3">
        <w:rPr>
          <w:vertAlign w:val="subscript"/>
        </w:rPr>
        <w:t>surge</w:t>
      </w:r>
      <w:r w:rsidRPr="00D04DA3">
        <w:rPr>
          <w:vertAlign w:val="subscript"/>
        </w:rPr>
        <w:tab/>
      </w:r>
      <w:r w:rsidRPr="00D04DA3">
        <w:t>Surge factor</w:t>
      </w:r>
    </w:p>
    <w:p w14:paraId="7E14BC30" w14:textId="4A0E9A56" w:rsidR="00F267A9" w:rsidRPr="00D04DA3" w:rsidRDefault="00F267A9" w:rsidP="00A765C7">
      <w:pPr>
        <w:pStyle w:val="Acronym"/>
      </w:pPr>
      <w:r w:rsidRPr="00D04DA3">
        <w:t>E</w:t>
      </w:r>
      <w:r w:rsidRPr="00D04DA3">
        <w:rPr>
          <w:vertAlign w:val="subscript"/>
        </w:rPr>
        <w:t>I</w:t>
      </w:r>
      <w:r w:rsidRPr="00D04DA3">
        <w:tab/>
        <w:t>Energy consumed during one flash</w:t>
      </w:r>
    </w:p>
    <w:p w14:paraId="366D4D12" w14:textId="2A818788" w:rsidR="00BB01CD" w:rsidRPr="00D04DA3" w:rsidRDefault="00BB01CD" w:rsidP="00A765C7">
      <w:pPr>
        <w:pStyle w:val="Acronym"/>
        <w:rPr>
          <w:rFonts w:cs="Arial"/>
        </w:rPr>
      </w:pPr>
      <w:r w:rsidRPr="00D04DA3">
        <w:t>FATDMA</w:t>
      </w:r>
      <w:r w:rsidRPr="00D04DA3">
        <w:tab/>
      </w:r>
      <w:r w:rsidR="00273D66" w:rsidRPr="00754D7E">
        <w:t>Fixed-Access Time-Division Multiple Access</w:t>
      </w:r>
    </w:p>
    <w:p w14:paraId="1B9278F5" w14:textId="77777777" w:rsidR="00A765C7" w:rsidRPr="00D04DA3" w:rsidRDefault="00A765C7" w:rsidP="00A765C7">
      <w:pPr>
        <w:pStyle w:val="Acronym"/>
        <w:rPr>
          <w:vertAlign w:val="subscript"/>
        </w:rPr>
      </w:pPr>
      <w:r w:rsidRPr="00D04DA3">
        <w:lastRenderedPageBreak/>
        <w:t>FL</w:t>
      </w:r>
      <w:r w:rsidRPr="00D04DA3">
        <w:tab/>
        <w:t>Flash character &lt; E</w:t>
      </w:r>
      <w:r w:rsidRPr="00D04DA3">
        <w:rPr>
          <w:vertAlign w:val="subscript"/>
        </w:rPr>
        <w:t>surge</w:t>
      </w:r>
    </w:p>
    <w:p w14:paraId="6A4D58B1" w14:textId="7098524B" w:rsidR="00AE5083" w:rsidRPr="00D04DA3" w:rsidRDefault="00AE5083" w:rsidP="00A765C7">
      <w:pPr>
        <w:pStyle w:val="Acronym"/>
        <w:rPr>
          <w:rFonts w:cs="Arial"/>
        </w:rPr>
      </w:pPr>
      <w:r w:rsidRPr="00D04DA3">
        <w:t>GPS</w:t>
      </w:r>
      <w:r w:rsidRPr="00D04DA3">
        <w:tab/>
        <w:t>Global Position System</w:t>
      </w:r>
    </w:p>
    <w:p w14:paraId="5D370BC5" w14:textId="0EA22738" w:rsidR="00A765C7" w:rsidRPr="00D04DA3" w:rsidRDefault="00A765C7" w:rsidP="00A765C7">
      <w:pPr>
        <w:pStyle w:val="Acronym"/>
        <w:rPr>
          <w:rFonts w:cs="Arial"/>
        </w:rPr>
      </w:pPr>
      <w:r w:rsidRPr="00D04DA3">
        <w:t>h/day</w:t>
      </w:r>
      <w:r w:rsidR="00F267A9" w:rsidRPr="00D04DA3">
        <w:tab/>
        <w:t>h</w:t>
      </w:r>
      <w:r w:rsidRPr="00D04DA3">
        <w:t>ours per day</w:t>
      </w:r>
    </w:p>
    <w:p w14:paraId="23CB6A52" w14:textId="41BE56BE" w:rsidR="00A765C7" w:rsidRPr="00D04DA3" w:rsidRDefault="00A765C7" w:rsidP="00A765C7">
      <w:pPr>
        <w:pStyle w:val="Acronym"/>
        <w:rPr>
          <w:rFonts w:cs="Arial"/>
        </w:rPr>
      </w:pPr>
      <w:r w:rsidRPr="00D04DA3">
        <w:t>H</w:t>
      </w:r>
      <w:r w:rsidRPr="00D04DA3">
        <w:rPr>
          <w:vertAlign w:val="subscript"/>
        </w:rPr>
        <w:t>darkness</w:t>
      </w:r>
      <w:r w:rsidRPr="00D04DA3">
        <w:rPr>
          <w:rFonts w:cs="Arial"/>
        </w:rPr>
        <w:tab/>
      </w:r>
      <w:commentRangeStart w:id="687"/>
      <w:ins w:id="688" w:author="Michael Hadley" w:date="2016-05-11T15:07:00Z">
        <w:r w:rsidR="00877C8B">
          <w:t xml:space="preserve">24 - </w:t>
        </w:r>
        <w:r w:rsidR="00877C8B" w:rsidRPr="00C17F49">
          <w:t>H</w:t>
        </w:r>
        <w:r w:rsidR="00877C8B" w:rsidRPr="00C17F49">
          <w:rPr>
            <w:vertAlign w:val="subscript"/>
          </w:rPr>
          <w:t>daylight</w:t>
        </w:r>
      </w:ins>
      <w:commentRangeEnd w:id="687"/>
      <w:ins w:id="689" w:author="Michael Hadley" w:date="2016-05-11T15:13:00Z">
        <w:r w:rsidR="00877C8B">
          <w:rPr>
            <w:rStyle w:val="CommentReference"/>
          </w:rPr>
          <w:commentReference w:id="687"/>
        </w:r>
      </w:ins>
      <w:commentRangeStart w:id="690"/>
      <w:commentRangeStart w:id="691"/>
      <w:del w:id="692" w:author="Michael Hadley" w:date="2016-05-11T15:07:00Z">
        <w:r w:rsidRPr="00D04DA3" w:rsidDel="00877C8B">
          <w:delText>Hours</w:delText>
        </w:r>
        <w:commentRangeEnd w:id="690"/>
        <w:r w:rsidR="00C17F49" w:rsidRPr="00D04DA3" w:rsidDel="00877C8B">
          <w:rPr>
            <w:rStyle w:val="CommentReference"/>
          </w:rPr>
          <w:commentReference w:id="690"/>
        </w:r>
        <w:commentRangeEnd w:id="691"/>
        <w:r w:rsidR="00776983" w:rsidDel="00877C8B">
          <w:rPr>
            <w:rStyle w:val="CommentReference"/>
          </w:rPr>
          <w:commentReference w:id="691"/>
        </w:r>
        <w:r w:rsidRPr="00D04DA3" w:rsidDel="00877C8B">
          <w:delText xml:space="preserve"> of possible darkness</w:delText>
        </w:r>
      </w:del>
    </w:p>
    <w:p w14:paraId="4DBA98E4" w14:textId="77777777" w:rsidR="00A765C7" w:rsidRPr="00D04DA3" w:rsidRDefault="00A765C7" w:rsidP="00A765C7">
      <w:pPr>
        <w:pStyle w:val="Acronym"/>
        <w:rPr>
          <w:rFonts w:cs="Arial"/>
        </w:rPr>
      </w:pPr>
      <w:r w:rsidRPr="00D04DA3">
        <w:t>H</w:t>
      </w:r>
      <w:r w:rsidRPr="00D04DA3">
        <w:rPr>
          <w:vertAlign w:val="subscript"/>
        </w:rPr>
        <w:t>darkness1Apr</w:t>
      </w:r>
      <w:r w:rsidRPr="00D04DA3">
        <w:rPr>
          <w:rFonts w:cs="Arial"/>
        </w:rPr>
        <w:tab/>
      </w:r>
      <w:r w:rsidRPr="00D04DA3">
        <w:t>Hours of</w:t>
      </w:r>
      <w:commentRangeStart w:id="693"/>
      <w:r w:rsidRPr="00D04DA3">
        <w:t xml:space="preserve"> possible</w:t>
      </w:r>
      <w:commentRangeEnd w:id="693"/>
      <w:r w:rsidR="00877C8B">
        <w:rPr>
          <w:rStyle w:val="CommentReference"/>
        </w:rPr>
        <w:commentReference w:id="693"/>
      </w:r>
      <w:r w:rsidRPr="00D04DA3">
        <w:t xml:space="preserve"> darkness on 1 April</w:t>
      </w:r>
    </w:p>
    <w:p w14:paraId="0A883926" w14:textId="77777777" w:rsidR="00A765C7" w:rsidRPr="00D04DA3" w:rsidRDefault="00A765C7" w:rsidP="00A765C7">
      <w:pPr>
        <w:pStyle w:val="Acronym"/>
        <w:rPr>
          <w:rFonts w:cs="Arial"/>
        </w:rPr>
      </w:pPr>
      <w:r w:rsidRPr="00D04DA3">
        <w:t>H</w:t>
      </w:r>
      <w:r w:rsidRPr="00D04DA3">
        <w:rPr>
          <w:vertAlign w:val="subscript"/>
        </w:rPr>
        <w:t>darkness31Oct</w:t>
      </w:r>
      <w:r w:rsidRPr="00D04DA3">
        <w:rPr>
          <w:rFonts w:cs="Arial"/>
        </w:rPr>
        <w:tab/>
      </w:r>
      <w:r w:rsidRPr="00D04DA3">
        <w:t xml:space="preserve">Hours of </w:t>
      </w:r>
      <w:commentRangeStart w:id="694"/>
      <w:r w:rsidRPr="00D04DA3">
        <w:t>possible</w:t>
      </w:r>
      <w:commentRangeEnd w:id="694"/>
      <w:r w:rsidR="00877C8B">
        <w:rPr>
          <w:rStyle w:val="CommentReference"/>
        </w:rPr>
        <w:commentReference w:id="694"/>
      </w:r>
      <w:r w:rsidRPr="00D04DA3">
        <w:t xml:space="preserve"> darkness on 31 October</w:t>
      </w:r>
    </w:p>
    <w:p w14:paraId="270523E0" w14:textId="3C301033" w:rsidR="00A765C7" w:rsidRDefault="00A765C7" w:rsidP="00A765C7">
      <w:pPr>
        <w:pStyle w:val="Acronym"/>
      </w:pPr>
      <w:r w:rsidRPr="00D04DA3">
        <w:t>H</w:t>
      </w:r>
      <w:r w:rsidRPr="00D04DA3">
        <w:rPr>
          <w:vertAlign w:val="subscript"/>
        </w:rPr>
        <w:t>daylight</w:t>
      </w:r>
      <w:r>
        <w:rPr>
          <w:rFonts w:cs="Arial"/>
        </w:rPr>
        <w:tab/>
      </w:r>
      <w:ins w:id="695" w:author="Michael Hadley" w:date="2016-05-11T15:08:00Z">
        <w:r w:rsidR="00877C8B">
          <w:t>t</w:t>
        </w:r>
        <w:commentRangeStart w:id="696"/>
        <w:r w:rsidR="00877C8B">
          <w:t>he number of hours between sunrise and sunset</w:t>
        </w:r>
      </w:ins>
      <w:commentRangeEnd w:id="696"/>
      <w:ins w:id="697" w:author="Michael Hadley" w:date="2016-05-11T15:12:00Z">
        <w:r w:rsidR="00877C8B">
          <w:rPr>
            <w:rStyle w:val="CommentReference"/>
          </w:rPr>
          <w:commentReference w:id="696"/>
        </w:r>
      </w:ins>
      <w:commentRangeStart w:id="698"/>
      <w:commentRangeStart w:id="699"/>
      <w:del w:id="700" w:author="Michael Hadley" w:date="2016-05-11T15:08:00Z">
        <w:r w:rsidDel="00877C8B">
          <w:delText>Hours</w:delText>
        </w:r>
        <w:commentRangeEnd w:id="698"/>
        <w:r w:rsidR="00821403" w:rsidDel="00877C8B">
          <w:rPr>
            <w:rStyle w:val="CommentReference"/>
          </w:rPr>
          <w:commentReference w:id="698"/>
        </w:r>
        <w:commentRangeEnd w:id="699"/>
        <w:r w:rsidR="00776983" w:rsidDel="00877C8B">
          <w:rPr>
            <w:rStyle w:val="CommentReference"/>
          </w:rPr>
          <w:commentReference w:id="699"/>
        </w:r>
        <w:r w:rsidDel="00877C8B">
          <w:delText xml:space="preserve"> of possible daylight</w:delText>
        </w:r>
      </w:del>
    </w:p>
    <w:p w14:paraId="1B307781" w14:textId="23619BB9" w:rsidR="00BB01CD" w:rsidRDefault="00BB01CD" w:rsidP="00A765C7">
      <w:pPr>
        <w:pStyle w:val="Acronym"/>
        <w:rPr>
          <w:rFonts w:cs="Arial"/>
        </w:rPr>
      </w:pPr>
      <w:r>
        <w:t>IALA</w:t>
      </w:r>
      <w:r>
        <w:tab/>
      </w:r>
      <w:ins w:id="701" w:author="Michael Hadley" w:date="2016-05-11T15:08:00Z">
        <w:r w:rsidR="00877C8B">
          <w:t>International Association of Marine Aids to Navigation and Lighthouse Authorities</w:t>
        </w:r>
      </w:ins>
    </w:p>
    <w:p w14:paraId="19659868" w14:textId="69948AC5" w:rsidR="00631EAA" w:rsidRPr="00631EAA" w:rsidRDefault="00A765C7" w:rsidP="00631EAA">
      <w:pPr>
        <w:pStyle w:val="Acronym"/>
      </w:pPr>
      <w:r>
        <w:t>I</w:t>
      </w:r>
      <w:r>
        <w:rPr>
          <w:vertAlign w:val="subscript"/>
        </w:rPr>
        <w:t>avg</w:t>
      </w:r>
      <w:r>
        <w:rPr>
          <w:vertAlign w:val="subscript"/>
        </w:rPr>
        <w:tab/>
      </w:r>
      <w:r>
        <w:t>Average current</w:t>
      </w:r>
    </w:p>
    <w:p w14:paraId="642A4968" w14:textId="77777777" w:rsidR="00A765C7" w:rsidRPr="00D04DA3" w:rsidRDefault="00A765C7" w:rsidP="00A765C7">
      <w:pPr>
        <w:pStyle w:val="Acronym"/>
        <w:rPr>
          <w:rFonts w:cs="Arial"/>
        </w:rPr>
      </w:pPr>
      <w:r w:rsidRPr="00D04DA3">
        <w:t>L</w:t>
      </w:r>
      <w:r w:rsidRPr="00D04DA3">
        <w:tab/>
        <w:t>Latitude (in degrees)</w:t>
      </w:r>
    </w:p>
    <w:p w14:paraId="454F18F6" w14:textId="77777777" w:rsidR="00A765C7" w:rsidRPr="00D04DA3" w:rsidRDefault="00A765C7" w:rsidP="00A765C7">
      <w:pPr>
        <w:pStyle w:val="Acronym"/>
        <w:rPr>
          <w:rFonts w:cs="Arial"/>
        </w:rPr>
      </w:pPr>
      <w:r w:rsidRPr="00D04DA3">
        <w:t>LED</w:t>
      </w:r>
      <w:r w:rsidRPr="00D04DA3">
        <w:tab/>
        <w:t>Light emitting diode</w:t>
      </w:r>
    </w:p>
    <w:p w14:paraId="067D6AB7" w14:textId="5A5B176C" w:rsidR="00A765C7" w:rsidRPr="00D04DA3" w:rsidRDefault="00A765C7" w:rsidP="00A765C7">
      <w:pPr>
        <w:pStyle w:val="Acronym"/>
      </w:pPr>
      <w:r w:rsidRPr="00D04DA3">
        <w:t>mA</w:t>
      </w:r>
      <w:r w:rsidRPr="00D04DA3">
        <w:tab/>
        <w:t>milli</w:t>
      </w:r>
      <w:r w:rsidR="002174F0" w:rsidRPr="00D04DA3">
        <w:t>a</w:t>
      </w:r>
      <w:r w:rsidRPr="00D04DA3">
        <w:t>mpere</w:t>
      </w:r>
    </w:p>
    <w:p w14:paraId="4D0454AF" w14:textId="3A31AE7E" w:rsidR="002174F0" w:rsidRPr="00D04DA3" w:rsidRDefault="002174F0" w:rsidP="00A765C7">
      <w:pPr>
        <w:pStyle w:val="Acronym"/>
        <w:rPr>
          <w:rFonts w:cs="Arial"/>
        </w:rPr>
      </w:pPr>
      <w:r w:rsidRPr="00D04DA3">
        <w:t>mW</w:t>
      </w:r>
      <w:r w:rsidRPr="00D04DA3">
        <w:tab/>
        <w:t>milliwatt</w:t>
      </w:r>
    </w:p>
    <w:p w14:paraId="14739DB0" w14:textId="77777777" w:rsidR="00A765C7" w:rsidRPr="00D04DA3" w:rsidRDefault="00A765C7" w:rsidP="00A765C7">
      <w:pPr>
        <w:pStyle w:val="Acronym"/>
        <w:rPr>
          <w:rFonts w:cs="Arial"/>
        </w:rPr>
      </w:pPr>
      <w:r w:rsidRPr="00D04DA3">
        <w:t>n</w:t>
      </w:r>
      <w:r w:rsidRPr="00D04DA3">
        <w:tab/>
        <w:t>Julian date</w:t>
      </w:r>
    </w:p>
    <w:p w14:paraId="32752D0C" w14:textId="77777777" w:rsidR="00A765C7" w:rsidRPr="00D04DA3" w:rsidRDefault="00A765C7" w:rsidP="00A765C7">
      <w:pPr>
        <w:pStyle w:val="Acronym"/>
      </w:pPr>
      <w:r w:rsidRPr="00D04DA3">
        <w:t>N</w:t>
      </w:r>
      <w:r w:rsidRPr="00D04DA3">
        <w:tab/>
        <w:t>North</w:t>
      </w:r>
    </w:p>
    <w:p w14:paraId="4F680F6E" w14:textId="70A77DCE" w:rsidR="00E14106" w:rsidRPr="00D04DA3" w:rsidRDefault="00E14106" w:rsidP="00A765C7">
      <w:pPr>
        <w:pStyle w:val="Acronym"/>
      </w:pPr>
      <w:r w:rsidRPr="00D04DA3">
        <w:t>P</w:t>
      </w:r>
      <w:r w:rsidRPr="00D04DA3">
        <w:rPr>
          <w:vertAlign w:val="subscript"/>
        </w:rPr>
        <w:t>bfl</w:t>
      </w:r>
      <w:r w:rsidRPr="00D04DA3">
        <w:tab/>
      </w:r>
      <w:r w:rsidR="002174F0" w:rsidRPr="00D04DA3">
        <w:t>power consumption between flashes</w:t>
      </w:r>
    </w:p>
    <w:p w14:paraId="2117CCC4" w14:textId="722F6D3A" w:rsidR="00E14106" w:rsidRPr="00D04DA3" w:rsidRDefault="00E14106" w:rsidP="00A765C7">
      <w:pPr>
        <w:pStyle w:val="Acronym"/>
      </w:pPr>
      <w:r w:rsidRPr="00D04DA3">
        <w:t>P</w:t>
      </w:r>
      <w:r w:rsidRPr="00D04DA3">
        <w:rPr>
          <w:vertAlign w:val="subscript"/>
        </w:rPr>
        <w:t>fl</w:t>
      </w:r>
      <w:r w:rsidRPr="00D04DA3">
        <w:tab/>
      </w:r>
      <w:r w:rsidR="002174F0" w:rsidRPr="00D04DA3">
        <w:t>power consumption during flash</w:t>
      </w:r>
    </w:p>
    <w:p w14:paraId="3EC8BD51" w14:textId="4F64F103" w:rsidR="00E14106" w:rsidRPr="00D04DA3" w:rsidRDefault="00E14106" w:rsidP="00A765C7">
      <w:pPr>
        <w:pStyle w:val="Acronym"/>
      </w:pPr>
      <w:r w:rsidRPr="00D04DA3">
        <w:t>P</w:t>
      </w:r>
      <w:r w:rsidRPr="00D04DA3">
        <w:rPr>
          <w:vertAlign w:val="subscript"/>
        </w:rPr>
        <w:t>idle</w:t>
      </w:r>
      <w:r w:rsidRPr="00D04DA3">
        <w:tab/>
      </w:r>
      <w:r w:rsidR="002174F0" w:rsidRPr="00D04DA3">
        <w:t>daytime power consumption</w:t>
      </w:r>
    </w:p>
    <w:p w14:paraId="2150A006" w14:textId="46A96DDD" w:rsidR="00572E80" w:rsidRPr="00D04DA3" w:rsidRDefault="00572E80" w:rsidP="00A765C7">
      <w:pPr>
        <w:pStyle w:val="Acronym"/>
      </w:pPr>
      <w:r w:rsidRPr="00D04DA3">
        <w:t>P</w:t>
      </w:r>
      <w:r w:rsidRPr="00D04DA3">
        <w:rPr>
          <w:vertAlign w:val="subscript"/>
        </w:rPr>
        <w:t>ss</w:t>
      </w:r>
      <w:r w:rsidRPr="00D04DA3">
        <w:tab/>
        <w:t>lamp's steady state power requirements (watts)</w:t>
      </w:r>
    </w:p>
    <w:p w14:paraId="29C24D26" w14:textId="215EB6BE" w:rsidR="00572E80" w:rsidRPr="00D04DA3" w:rsidRDefault="00572E80" w:rsidP="00A765C7">
      <w:pPr>
        <w:pStyle w:val="Acronym"/>
      </w:pPr>
      <w:r w:rsidRPr="00D04DA3">
        <w:t>PWM</w:t>
      </w:r>
      <w:r w:rsidRPr="00D04DA3">
        <w:tab/>
        <w:t xml:space="preserve">Pulse Width </w:t>
      </w:r>
      <w:r w:rsidR="00E864CC" w:rsidRPr="00D04DA3">
        <w:t>Modulat</w:t>
      </w:r>
      <w:r w:rsidR="00E864CC">
        <w:t>ion</w:t>
      </w:r>
    </w:p>
    <w:p w14:paraId="798A454E" w14:textId="49956061" w:rsidR="00BB01CD" w:rsidRPr="00D04DA3" w:rsidRDefault="00BB01CD" w:rsidP="00A765C7">
      <w:pPr>
        <w:pStyle w:val="Acronym"/>
      </w:pPr>
      <w:r w:rsidRPr="00D04DA3">
        <w:t>RACON</w:t>
      </w:r>
      <w:r w:rsidRPr="00D04DA3">
        <w:tab/>
      </w:r>
      <w:r w:rsidR="00E864CC" w:rsidRPr="00D04DA3">
        <w:t>R</w:t>
      </w:r>
      <w:r w:rsidR="00E864CC">
        <w:t>a</w:t>
      </w:r>
      <w:r w:rsidR="00E864CC" w:rsidRPr="00D04DA3">
        <w:t>dar bea</w:t>
      </w:r>
      <w:r w:rsidR="00E864CC">
        <w:t>con</w:t>
      </w:r>
    </w:p>
    <w:p w14:paraId="46DB1432" w14:textId="5931027F" w:rsidR="00BB01CD" w:rsidRPr="00D04DA3" w:rsidRDefault="00BB01CD" w:rsidP="00A765C7">
      <w:pPr>
        <w:pStyle w:val="Acronym"/>
      </w:pPr>
      <w:r w:rsidRPr="00D04DA3">
        <w:t>RATDMA</w:t>
      </w:r>
      <w:r w:rsidRPr="00D04DA3">
        <w:tab/>
      </w:r>
      <w:r w:rsidR="00273D66" w:rsidRPr="00754D7E">
        <w:t>Random Access Time Division Multiple Access</w:t>
      </w:r>
    </w:p>
    <w:p w14:paraId="0247BBFD" w14:textId="3E0E7DFE" w:rsidR="002174F0" w:rsidRPr="00D04DA3" w:rsidRDefault="002174F0" w:rsidP="00A765C7">
      <w:pPr>
        <w:pStyle w:val="Acronym"/>
        <w:rPr>
          <w:rFonts w:cs="Arial"/>
        </w:rPr>
      </w:pPr>
      <w:r w:rsidRPr="00D04DA3">
        <w:t>s</w:t>
      </w:r>
      <w:r w:rsidRPr="00D04DA3">
        <w:tab/>
        <w:t>second</w:t>
      </w:r>
    </w:p>
    <w:p w14:paraId="544E0378" w14:textId="77777777" w:rsidR="00A765C7" w:rsidRPr="00D04DA3" w:rsidRDefault="00A765C7" w:rsidP="00A765C7">
      <w:pPr>
        <w:pStyle w:val="Acronym"/>
      </w:pPr>
      <w:r w:rsidRPr="00D04DA3">
        <w:t>S</w:t>
      </w:r>
      <w:r w:rsidRPr="00D04DA3">
        <w:tab/>
        <w:t>South</w:t>
      </w:r>
    </w:p>
    <w:p w14:paraId="6E86C413" w14:textId="49A6F7EC" w:rsidR="00F267A9" w:rsidRPr="00D04DA3" w:rsidRDefault="00F267A9" w:rsidP="00A765C7">
      <w:pPr>
        <w:pStyle w:val="Acronym"/>
      </w:pPr>
      <w:r w:rsidRPr="00D04DA3">
        <w:t>T</w:t>
      </w:r>
      <w:r w:rsidRPr="00D04DA3">
        <w:rPr>
          <w:vertAlign w:val="subscript"/>
        </w:rPr>
        <w:t>flash</w:t>
      </w:r>
      <w:r w:rsidRPr="00D04DA3">
        <w:tab/>
        <w:t>flash length</w:t>
      </w:r>
    </w:p>
    <w:p w14:paraId="654E9B63" w14:textId="499E57EC" w:rsidR="00F267A9" w:rsidRPr="00D04DA3" w:rsidRDefault="00F267A9" w:rsidP="00A765C7">
      <w:pPr>
        <w:pStyle w:val="Acronym"/>
        <w:rPr>
          <w:rFonts w:cs="Arial"/>
        </w:rPr>
      </w:pPr>
      <w:r w:rsidRPr="00D04DA3">
        <w:rPr>
          <w:rFonts w:cs="Arial"/>
        </w:rPr>
        <w:t>T</w:t>
      </w:r>
      <w:r w:rsidRPr="00D04DA3">
        <w:rPr>
          <w:rFonts w:cs="Arial"/>
          <w:vertAlign w:val="subscript"/>
        </w:rPr>
        <w:t>period</w:t>
      </w:r>
      <w:r w:rsidRPr="00D04DA3">
        <w:rPr>
          <w:rFonts w:cs="Arial"/>
        </w:rPr>
        <w:tab/>
        <w:t>light's period</w:t>
      </w:r>
    </w:p>
    <w:p w14:paraId="4FE7F1D4" w14:textId="2E5A1D02" w:rsidR="00A765C7" w:rsidRPr="00D04DA3" w:rsidRDefault="00F267A9" w:rsidP="00A765C7">
      <w:pPr>
        <w:pStyle w:val="Acronym"/>
      </w:pPr>
      <w:r w:rsidRPr="00D04DA3">
        <w:t>V</w:t>
      </w:r>
      <w:r w:rsidRPr="00D04DA3">
        <w:tab/>
        <w:t>v</w:t>
      </w:r>
      <w:r w:rsidR="00A765C7" w:rsidRPr="00D04DA3">
        <w:t>olt</w:t>
      </w:r>
      <w:r w:rsidRPr="00D04DA3">
        <w:t>(s)</w:t>
      </w:r>
    </w:p>
    <w:p w14:paraId="0E8B2256" w14:textId="29EE2330" w:rsidR="00BB01CD" w:rsidRPr="00D04DA3" w:rsidRDefault="00BB01CD" w:rsidP="00A765C7">
      <w:pPr>
        <w:pStyle w:val="Acronym"/>
        <w:rPr>
          <w:rFonts w:cs="Arial"/>
        </w:rPr>
      </w:pPr>
      <w:r w:rsidRPr="00D04DA3">
        <w:t>VDL</w:t>
      </w:r>
      <w:r w:rsidRPr="00D04DA3">
        <w:tab/>
      </w:r>
      <w:r w:rsidR="00273D66" w:rsidRPr="00754D7E">
        <w:t>VHF Data Link</w:t>
      </w:r>
    </w:p>
    <w:p w14:paraId="103526B0" w14:textId="45B7EBB7" w:rsidR="00A765C7" w:rsidRPr="00D04DA3" w:rsidRDefault="00A765C7" w:rsidP="00A765C7">
      <w:pPr>
        <w:pStyle w:val="Acronym"/>
        <w:rPr>
          <w:rFonts w:cs="Arial"/>
        </w:rPr>
      </w:pPr>
      <w:r w:rsidRPr="00D04DA3">
        <w:t>W</w:t>
      </w:r>
      <w:r w:rsidRPr="00D04DA3">
        <w:tab/>
      </w:r>
      <w:r w:rsidR="009F31DC">
        <w:t>w</w:t>
      </w:r>
      <w:r w:rsidRPr="00D04DA3">
        <w:t>att</w:t>
      </w:r>
      <w:r w:rsidR="00F267A9" w:rsidRPr="00D04DA3">
        <w:t>(s)</w:t>
      </w:r>
    </w:p>
    <w:p w14:paraId="6219EB27" w14:textId="3BDAAD30" w:rsidR="00A765C7" w:rsidRPr="00D04DA3" w:rsidRDefault="00A765C7" w:rsidP="00A765C7">
      <w:pPr>
        <w:pStyle w:val="Acronym"/>
        <w:rPr>
          <w:rFonts w:cs="Arial"/>
        </w:rPr>
      </w:pPr>
      <w:r w:rsidRPr="00D04DA3">
        <w:t>Wh/day</w:t>
      </w:r>
      <w:r w:rsidRPr="00D04DA3">
        <w:tab/>
      </w:r>
      <w:r w:rsidR="009F31DC">
        <w:t>w</w:t>
      </w:r>
      <w:r w:rsidRPr="00D04DA3">
        <w:t>att hours per day</w:t>
      </w:r>
    </w:p>
    <w:p w14:paraId="2F1DAE70" w14:textId="4F32DEE2" w:rsidR="00A215E7" w:rsidRDefault="00A765C7" w:rsidP="00A765C7">
      <w:pPr>
        <w:pStyle w:val="Acronym"/>
      </w:pPr>
      <w:r w:rsidRPr="00D04DA3">
        <w:t>Ws</w:t>
      </w:r>
      <w:r>
        <w:tab/>
      </w:r>
      <w:r w:rsidR="009F31DC">
        <w:t>w</w:t>
      </w:r>
      <w:r>
        <w:t>att seconds</w:t>
      </w:r>
    </w:p>
    <w:p w14:paraId="51AA08AC" w14:textId="70D44D4E" w:rsidR="00631EAA" w:rsidRPr="00A215E7" w:rsidRDefault="00631EAA" w:rsidP="00A765C7">
      <w:pPr>
        <w:pStyle w:val="Acronym"/>
      </w:pPr>
      <w:r>
        <w:sym w:font="Symbol" w:char="F076"/>
      </w:r>
      <w:r>
        <w:tab/>
        <w:t>hour angle</w:t>
      </w:r>
    </w:p>
    <w:p w14:paraId="1EAE9E8E" w14:textId="49BB209F" w:rsidR="0048001B" w:rsidRDefault="00DA68E2" w:rsidP="006533FA">
      <w:pPr>
        <w:pStyle w:val="Heading1"/>
        <w:keepLines w:val="0"/>
        <w:spacing w:after="240" w:line="240" w:lineRule="auto"/>
      </w:pPr>
      <w:bookmarkStart w:id="702" w:name="_Toc456177871"/>
      <w:r>
        <w:rPr>
          <w:caps w:val="0"/>
        </w:rPr>
        <w:t>REFERENCES</w:t>
      </w:r>
      <w:bookmarkEnd w:id="683"/>
      <w:bookmarkEnd w:id="684"/>
      <w:bookmarkEnd w:id="685"/>
      <w:bookmarkEnd w:id="686"/>
      <w:bookmarkEnd w:id="702"/>
    </w:p>
    <w:p w14:paraId="4AE1F232" w14:textId="77777777" w:rsidR="00C007CD" w:rsidRPr="00C007CD" w:rsidRDefault="00C007CD" w:rsidP="00C007CD">
      <w:pPr>
        <w:pStyle w:val="Heading1separatationline"/>
      </w:pPr>
    </w:p>
    <w:p w14:paraId="2C057A50" w14:textId="24DFE23B" w:rsidR="0048001B" w:rsidRPr="00A3657F" w:rsidRDefault="00273D66" w:rsidP="00C007CD">
      <w:pPr>
        <w:pStyle w:val="Reference"/>
      </w:pPr>
      <w:r>
        <w:t>IALA</w:t>
      </w:r>
      <w:r w:rsidR="0048001B" w:rsidRPr="00A3657F">
        <w:t xml:space="preserve"> Guideline</w:t>
      </w:r>
      <w:r>
        <w:t xml:space="preserve"> 1038</w:t>
      </w:r>
      <w:r w:rsidR="0048001B" w:rsidRPr="00A3657F">
        <w:t xml:space="preserve"> on Ambient Light which Aids to Navigation Lights should switch on and off</w:t>
      </w:r>
      <w:r w:rsidR="00A709C3">
        <w:t>.</w:t>
      </w:r>
    </w:p>
    <w:p w14:paraId="693228E6" w14:textId="12C25168" w:rsidR="0048001B" w:rsidRDefault="0048001B" w:rsidP="00C007CD">
      <w:pPr>
        <w:pStyle w:val="Reference"/>
      </w:pPr>
      <w:r>
        <w:t>IALA Guideline 1067-0 Selection of Power Systems for AtoN and Associated Equipment</w:t>
      </w:r>
      <w:r w:rsidR="00A709C3">
        <w:t>.</w:t>
      </w:r>
    </w:p>
    <w:p w14:paraId="4457F797" w14:textId="46249890" w:rsidR="0048001B" w:rsidRDefault="0048001B" w:rsidP="00C007CD">
      <w:pPr>
        <w:pStyle w:val="Reference"/>
      </w:pPr>
      <w:r>
        <w:t>IALA Guideline 1067-2 Power Generation</w:t>
      </w:r>
      <w:r w:rsidR="00A709C3">
        <w:t>.</w:t>
      </w:r>
    </w:p>
    <w:p w14:paraId="7DC2353E" w14:textId="12437330" w:rsidR="0048001B" w:rsidRDefault="0048001B" w:rsidP="00C007CD">
      <w:pPr>
        <w:pStyle w:val="Reference"/>
      </w:pPr>
      <w:r>
        <w:t>IALA Guideline 1067-3 Electrical Energy Storage for AtoN</w:t>
      </w:r>
      <w:r w:rsidR="00A709C3">
        <w:t>.</w:t>
      </w:r>
    </w:p>
    <w:p w14:paraId="1E81801D" w14:textId="28694A6F" w:rsidR="0048001B" w:rsidRDefault="0048001B" w:rsidP="00C007CD">
      <w:pPr>
        <w:pStyle w:val="Reference"/>
      </w:pPr>
      <w:r>
        <w:t xml:space="preserve">IALA </w:t>
      </w:r>
      <w:r w:rsidR="00273D66">
        <w:t>Recommendation A-126</w:t>
      </w:r>
      <w:r>
        <w:t xml:space="preserve"> on the Use of Automatic Identification Systems (AIS) in Marine Aids to Navigation</w:t>
      </w:r>
      <w:r w:rsidR="00A709C3">
        <w:t>.</w:t>
      </w:r>
    </w:p>
    <w:p w14:paraId="6874244C" w14:textId="50815BD7" w:rsidR="0048001B" w:rsidRPr="00BE1AD3" w:rsidRDefault="00067095" w:rsidP="00B038F9">
      <w:pPr>
        <w:pStyle w:val="Annex"/>
      </w:pPr>
      <w:bookmarkStart w:id="703" w:name="_Toc111439075"/>
      <w:bookmarkStart w:id="704" w:name="_Toc224993456"/>
      <w:bookmarkStart w:id="705" w:name="_Toc224993485"/>
      <w:bookmarkStart w:id="706" w:name="_Toc225673121"/>
      <w:bookmarkStart w:id="707" w:name="_Ref450641319"/>
      <w:bookmarkStart w:id="708" w:name="_Toc456177872"/>
      <w:commentRangeStart w:id="709"/>
      <w:r>
        <w:rPr>
          <w:caps w:val="0"/>
        </w:rPr>
        <w:lastRenderedPageBreak/>
        <w:t>F</w:t>
      </w:r>
      <w:commentRangeEnd w:id="709"/>
      <w:r w:rsidR="009336D0">
        <w:rPr>
          <w:rStyle w:val="CommentReference"/>
          <w:b w:val="0"/>
          <w:i w:val="0"/>
          <w:caps w:val="0"/>
          <w:color w:val="auto"/>
          <w:u w:val="none"/>
        </w:rPr>
        <w:commentReference w:id="709"/>
      </w:r>
      <w:r>
        <w:rPr>
          <w:caps w:val="0"/>
        </w:rPr>
        <w:t>URTHER EXPLANATION OF THE HOURS OF DAYLIGHT EQUATION</w:t>
      </w:r>
      <w:bookmarkEnd w:id="703"/>
      <w:bookmarkEnd w:id="704"/>
      <w:bookmarkEnd w:id="705"/>
      <w:bookmarkEnd w:id="706"/>
      <w:bookmarkEnd w:id="707"/>
      <w:bookmarkEnd w:id="708"/>
    </w:p>
    <w:p w14:paraId="4AA16D8C" w14:textId="77777777" w:rsidR="0048001B" w:rsidRDefault="0048001B" w:rsidP="0048001B">
      <w:pPr>
        <w:pStyle w:val="BodyText"/>
        <w:rPr>
          <w:rFonts w:cs="Arial"/>
        </w:rPr>
      </w:pPr>
      <w:r>
        <w:t>The derivation begins with the following basic astronomical equation which is stated without proof,</w:t>
      </w:r>
    </w:p>
    <w:p w14:paraId="2DF469F4" w14:textId="77777777" w:rsidR="004559A2" w:rsidRDefault="00730DED" w:rsidP="0048001B">
      <w:pPr>
        <w:pStyle w:val="BodyText"/>
        <w:jc w:val="center"/>
        <w:rPr>
          <w:lang w:val="es-ES"/>
        </w:rPr>
      </w:pPr>
      <m:oMathPara>
        <m:oMath>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=cosL cosD cosω+sinL sinD</m:t>
          </m:r>
        </m:oMath>
      </m:oMathPara>
    </w:p>
    <w:p w14:paraId="1491842B" w14:textId="77777777" w:rsidR="000F1E7F" w:rsidRDefault="002D2D1C" w:rsidP="00B610AC">
      <w:pPr>
        <w:pStyle w:val="equation"/>
        <w:rPr>
          <w:lang w:val="es-ES"/>
        </w:rPr>
      </w:pPr>
      <w:bookmarkStart w:id="710" w:name="_Toc456177891"/>
      <w:bookmarkStart w:id="711" w:name="_Ref450631879"/>
      <w:r>
        <w:rPr>
          <w:lang w:val="es-ES"/>
        </w:rPr>
        <w:t>The angle of incidence</w:t>
      </w:r>
      <w:bookmarkEnd w:id="710"/>
    </w:p>
    <w:bookmarkEnd w:id="711"/>
    <w:p w14:paraId="2D8826E3" w14:textId="77777777" w:rsidR="0048001B" w:rsidRDefault="0048001B" w:rsidP="0048001B">
      <w:pPr>
        <w:pStyle w:val="Footer"/>
        <w:tabs>
          <w:tab w:val="left" w:pos="720"/>
          <w:tab w:val="left" w:pos="8640"/>
        </w:tabs>
        <w:rPr>
          <w:rFonts w:cs="Arial"/>
        </w:rPr>
      </w:pPr>
      <w:r>
        <w:t>Where</w:t>
      </w:r>
      <w:r w:rsidR="00031FB3">
        <w:t>:</w:t>
      </w:r>
    </w:p>
    <w:p w14:paraId="5B488DF5" w14:textId="77777777" w:rsidR="004559A2" w:rsidRDefault="0048001B" w:rsidP="00031FB3">
      <w:pPr>
        <w:pStyle w:val="BodyText"/>
        <w:ind w:left="567"/>
      </w:pPr>
      <w:r>
        <w:rPr>
          <w:rFonts w:ascii="Symbol" w:hAnsi="Symbol" w:cs="Symbol"/>
        </w:rPr>
        <w:t></w:t>
      </w:r>
      <w:r>
        <w:rPr>
          <w:vertAlign w:val="subscript"/>
        </w:rPr>
        <w:t xml:space="preserve"> h</w:t>
      </w:r>
      <w:r w:rsidR="004559A2">
        <w:t xml:space="preserve"> is the </w:t>
      </w:r>
      <w:r>
        <w:t>incidence angle of the solar rays upo</w:t>
      </w:r>
      <w:r w:rsidR="004559A2">
        <w:t>n a horizontal surface = zenith</w:t>
      </w:r>
    </w:p>
    <w:p w14:paraId="097AD263" w14:textId="77777777" w:rsidR="0048001B" w:rsidRDefault="004559A2" w:rsidP="00031FB3">
      <w:pPr>
        <w:pStyle w:val="BodyText"/>
        <w:ind w:left="567"/>
        <w:rPr>
          <w:rFonts w:cs="Arial"/>
        </w:rPr>
      </w:pPr>
      <w:r>
        <w:t xml:space="preserve">distance = </w:t>
      </w:r>
      <w:r w:rsidR="0048001B">
        <w:t>angle between solar rays and vertical line</w:t>
      </w:r>
    </w:p>
    <w:p w14:paraId="47E5E666" w14:textId="77777777" w:rsidR="0048001B" w:rsidRDefault="0048001B" w:rsidP="00031FB3">
      <w:pPr>
        <w:pStyle w:val="BodyText"/>
        <w:ind w:left="567"/>
        <w:rPr>
          <w:rFonts w:cs="Arial"/>
        </w:rPr>
      </w:pPr>
      <w:r>
        <w:t xml:space="preserve">L </w:t>
      </w:r>
      <w:r w:rsidR="004559A2">
        <w:t xml:space="preserve">is the </w:t>
      </w:r>
      <w:r>
        <w:t>latitude of site</w:t>
      </w:r>
    </w:p>
    <w:p w14:paraId="59C4A700" w14:textId="77777777" w:rsidR="0048001B" w:rsidRDefault="0048001B" w:rsidP="00031FB3">
      <w:pPr>
        <w:pStyle w:val="BodyText"/>
        <w:ind w:left="567"/>
        <w:rPr>
          <w:rFonts w:cs="Arial"/>
        </w:rPr>
      </w:pPr>
      <w:r>
        <w:t xml:space="preserve">D </w:t>
      </w:r>
      <w:r w:rsidR="004559A2">
        <w:t xml:space="preserve">is the </w:t>
      </w:r>
      <w:r>
        <w:t>solar declination</w:t>
      </w:r>
    </w:p>
    <w:p w14:paraId="6847A3EF" w14:textId="77777777" w:rsidR="0048001B" w:rsidRDefault="00575E2F" w:rsidP="00031FB3">
      <w:pPr>
        <w:pStyle w:val="BodyText"/>
        <w:ind w:left="567"/>
        <w:rPr>
          <w:rFonts w:cs="Arial"/>
        </w:rPr>
      </w:pPr>
      <m:oMath>
        <m:r>
          <w:rPr>
            <w:rFonts w:ascii="Cambria Math" w:hAnsi="Cambria Math"/>
            <w:lang w:val="es-ES"/>
          </w:rPr>
          <m:t>ω</m:t>
        </m:r>
      </m:oMath>
      <w:r w:rsidR="0048001B">
        <w:t xml:space="preserve"> </w:t>
      </w:r>
      <w:r w:rsidR="004559A2">
        <w:t xml:space="preserve">is the </w:t>
      </w:r>
      <w:r w:rsidR="0048001B">
        <w:t>hour angle</w:t>
      </w:r>
    </w:p>
    <w:p w14:paraId="1F68E81C" w14:textId="77777777" w:rsidR="0048001B" w:rsidRDefault="0048001B" w:rsidP="0048001B">
      <w:pPr>
        <w:pStyle w:val="BodyText"/>
        <w:rPr>
          <w:rFonts w:cs="Arial"/>
        </w:rPr>
      </w:pPr>
      <w:r>
        <w:t xml:space="preserve">(Note:  </w:t>
      </w:r>
      <w:r>
        <w:rPr>
          <w:u w:val="single"/>
        </w:rPr>
        <w:t>all</w:t>
      </w:r>
      <w:r>
        <w:t xml:space="preserve"> angles </w:t>
      </w:r>
      <w:r w:rsidR="00730DED">
        <w:t xml:space="preserve">are </w:t>
      </w:r>
      <w:r>
        <w:t>in degrees)</w:t>
      </w:r>
    </w:p>
    <w:p w14:paraId="169D3D4F" w14:textId="77777777" w:rsidR="0048001B" w:rsidRDefault="0048001B" w:rsidP="0048001B">
      <w:pPr>
        <w:pStyle w:val="BodyText"/>
        <w:rPr>
          <w:rFonts w:cs="Arial"/>
          <w:lang w:val="es-ES"/>
        </w:rPr>
      </w:pPr>
      <w:r>
        <w:rPr>
          <w:lang w:val="es-ES"/>
        </w:rPr>
        <w:t xml:space="preserve">From </w:t>
      </w:r>
      <w:r w:rsidR="004559A2">
        <w:rPr>
          <w:lang w:val="es-ES"/>
        </w:rPr>
        <w:fldChar w:fldCharType="begin"/>
      </w:r>
      <w:r w:rsidR="004559A2">
        <w:rPr>
          <w:lang w:val="es-ES"/>
        </w:rPr>
        <w:instrText xml:space="preserve"> REF _Ref450631879 \r \h </w:instrText>
      </w:r>
      <w:r w:rsidR="004559A2">
        <w:rPr>
          <w:lang w:val="es-ES"/>
        </w:rPr>
      </w:r>
      <w:r w:rsidR="004559A2">
        <w:rPr>
          <w:lang w:val="es-ES"/>
        </w:rPr>
        <w:fldChar w:fldCharType="separate"/>
      </w:r>
      <w:r w:rsidR="004559A2">
        <w:rPr>
          <w:lang w:val="es-ES"/>
        </w:rPr>
        <w:t>Equation 1</w:t>
      </w:r>
      <w:r w:rsidR="004559A2">
        <w:rPr>
          <w:lang w:val="es-ES"/>
        </w:rPr>
        <w:fldChar w:fldCharType="end"/>
      </w:r>
    </w:p>
    <w:p w14:paraId="2945CFF3" w14:textId="77777777" w:rsidR="00730DED" w:rsidRDefault="00730DED" w:rsidP="0048001B">
      <w:pPr>
        <w:pStyle w:val="BodyText"/>
        <w:jc w:val="center"/>
        <w:rPr>
          <w:lang w:val="es-ES"/>
        </w:rPr>
      </w:pPr>
      <m:oMathPara>
        <m:oMath>
          <m:r>
            <w:rPr>
              <w:rFonts w:ascii="Cambria Math" w:hAnsi="Cambria Math"/>
              <w:lang w:val="es-ES"/>
            </w:rPr>
            <m:t xml:space="preserve">ω=arc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647655B" w14:textId="77777777" w:rsidR="004559A2" w:rsidRDefault="006B6389" w:rsidP="004559A2">
      <w:pPr>
        <w:pStyle w:val="equation"/>
        <w:rPr>
          <w:lang w:val="es-ES"/>
        </w:rPr>
      </w:pPr>
      <w:bookmarkStart w:id="712" w:name="_Toc456177892"/>
      <w:bookmarkStart w:id="713" w:name="_Ref450631969"/>
      <w:r>
        <w:rPr>
          <w:lang w:val="es-ES"/>
        </w:rPr>
        <w:t>Hour angle</w:t>
      </w:r>
      <w:bookmarkEnd w:id="712"/>
    </w:p>
    <w:bookmarkEnd w:id="713"/>
    <w:p w14:paraId="2C084A39" w14:textId="77777777" w:rsidR="0048001B" w:rsidRDefault="0048001B" w:rsidP="0048001B">
      <w:pPr>
        <w:pStyle w:val="BodyText"/>
        <w:rPr>
          <w:rFonts w:cs="Arial"/>
        </w:rPr>
      </w:pPr>
      <w:r>
        <w:t>Sunrise is defined as the time at which the upper limb of the sun become</w:t>
      </w:r>
      <w:r w:rsidR="004559A2">
        <w:t>s visible.  At sunrise the cent</w:t>
      </w:r>
      <w:r>
        <w:t>r</w:t>
      </w:r>
      <w:r w:rsidR="004559A2">
        <w:t>e</w:t>
      </w:r>
      <w:r>
        <w:t xml:space="preserve"> of the sun is 52 minutes of arc</w:t>
      </w:r>
      <w:r w:rsidR="004559A2">
        <w:t xml:space="preserve"> below the horizon as follows: </w:t>
      </w:r>
      <w:r>
        <w:t xml:space="preserve">the semi-diameter of the sun subtends an angle of 16 minutes of arc and the effect of atmospheric refraction accounts for an additional 36 minutes of arc.  Therefore, sunrise will occur when, in </w:t>
      </w:r>
      <w:r w:rsidR="004559A2">
        <w:fldChar w:fldCharType="begin"/>
      </w:r>
      <w:r w:rsidR="004559A2">
        <w:instrText xml:space="preserve"> REF _Ref450631969 \r \h </w:instrText>
      </w:r>
      <w:r w:rsidR="004559A2">
        <w:fldChar w:fldCharType="separate"/>
      </w:r>
      <w:r w:rsidR="004559A2">
        <w:t>Equation 2</w:t>
      </w:r>
      <w:r w:rsidR="004559A2">
        <w:fldChar w:fldCharType="end"/>
      </w:r>
      <w:r>
        <w:t xml:space="preserve">, </w:t>
      </w:r>
      <w:r>
        <w:rPr>
          <w:rFonts w:ascii="Symbol" w:hAnsi="Symbol" w:cs="Symbol"/>
        </w:rPr>
        <w:t></w:t>
      </w:r>
      <w:r>
        <w:rPr>
          <w:vertAlign w:val="subscript"/>
        </w:rPr>
        <w:t xml:space="preserve"> h</w:t>
      </w:r>
      <w:r>
        <w:t xml:space="preserve"> = 90</w:t>
      </w:r>
      <w:r>
        <w:rPr>
          <w:rFonts w:cs="Arial"/>
        </w:rPr>
        <w:sym w:font="Symbol" w:char="F0B0"/>
      </w:r>
      <w:r>
        <w:t xml:space="preserve"> 52’.  Setting </w:t>
      </w:r>
      <w:r>
        <w:rPr>
          <w:rFonts w:ascii="Symbol" w:hAnsi="Symbol" w:cs="Symbol"/>
        </w:rPr>
        <w:t></w:t>
      </w:r>
      <w:r>
        <w:rPr>
          <w:vertAlign w:val="subscript"/>
        </w:rPr>
        <w:t xml:space="preserve"> h</w:t>
      </w:r>
      <w:r>
        <w:t xml:space="preserve"> = 90</w:t>
      </w:r>
      <w:r>
        <w:rPr>
          <w:rFonts w:cs="Arial"/>
        </w:rPr>
        <w:sym w:font="Symbol" w:char="F0B0"/>
      </w:r>
      <w:r>
        <w:t xml:space="preserve"> 52’ in </w:t>
      </w:r>
      <w:r w:rsidR="004559A2">
        <w:fldChar w:fldCharType="begin"/>
      </w:r>
      <w:r w:rsidR="004559A2">
        <w:instrText xml:space="preserve"> REF _Ref450631969 \r \h </w:instrText>
      </w:r>
      <w:r w:rsidR="004559A2">
        <w:fldChar w:fldCharType="separate"/>
      </w:r>
      <w:r w:rsidR="004559A2">
        <w:t>Equation 2</w:t>
      </w:r>
      <w:r w:rsidR="004559A2">
        <w:fldChar w:fldCharType="end"/>
      </w:r>
      <w:r w:rsidR="004559A2">
        <w:t xml:space="preserve"> </w:t>
      </w:r>
      <w:r>
        <w:t xml:space="preserve">allows for the calculation of </w:t>
      </w:r>
      <m:oMath>
        <m:r>
          <w:rPr>
            <w:rFonts w:ascii="Cambria Math" w:hAnsi="Cambria Math"/>
            <w:lang w:val="es-ES"/>
          </w:rPr>
          <m:t>ω</m:t>
        </m:r>
      </m:oMath>
      <w:r>
        <w:rPr>
          <w:vertAlign w:val="subscript"/>
        </w:rPr>
        <w:t>sunrise</w:t>
      </w:r>
    </w:p>
    <w:p w14:paraId="5514316A" w14:textId="77777777" w:rsidR="00575E2F" w:rsidRPr="00575E2F" w:rsidRDefault="008469EF" w:rsidP="0048001B">
      <w:pPr>
        <w:pStyle w:val="BodyText"/>
        <w:jc w:val="center"/>
        <w:rPr>
          <w:lang w:val="es-ES"/>
        </w:rPr>
      </w:pPr>
      <m:oMathPara>
        <m:oMath>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cos90°52'-sinL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02B89F01" w14:textId="77777777" w:rsidR="00575E2F" w:rsidRDefault="00575E2F" w:rsidP="0048001B">
      <w:pPr>
        <w:pStyle w:val="BodyText"/>
        <w:jc w:val="center"/>
        <w:rPr>
          <w:lang w:val="es-ES"/>
        </w:rPr>
      </w:pPr>
      <m:oMathPara>
        <m:oMath>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-0.0151-sinL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FB8A7A0" w14:textId="77777777" w:rsidR="004559A2" w:rsidRDefault="004559A2" w:rsidP="004559A2">
      <w:pPr>
        <w:pStyle w:val="equation"/>
        <w:rPr>
          <w:lang w:val="es-ES"/>
        </w:rPr>
      </w:pPr>
      <w:bookmarkStart w:id="714" w:name="_Ref450632174"/>
      <w:bookmarkStart w:id="715" w:name="_Toc456177893"/>
      <w:r>
        <w:rPr>
          <w:lang w:val="es-ES"/>
        </w:rPr>
        <w:t>Hour angle at sunrise</w:t>
      </w:r>
      <w:bookmarkEnd w:id="714"/>
      <w:bookmarkEnd w:id="715"/>
    </w:p>
    <w:p w14:paraId="6A03A328" w14:textId="77777777" w:rsidR="0048001B" w:rsidRDefault="0048001B" w:rsidP="0048001B">
      <w:pPr>
        <w:pStyle w:val="BodyText"/>
        <w:rPr>
          <w:rFonts w:cs="Arial"/>
        </w:rPr>
      </w:pPr>
      <w:r>
        <w:t xml:space="preserve">The amount of time between sunrise and local apparent noon is obtained by converting </w:t>
      </w:r>
      <m:oMath>
        <m:r>
          <w:rPr>
            <w:rFonts w:ascii="Cambria Math" w:hAnsi="Cambria Math"/>
            <w:lang w:val="es-ES"/>
          </w:rPr>
          <m:t>ω</m:t>
        </m:r>
      </m:oMath>
      <w:r>
        <w:t xml:space="preserve"> to time (15</w:t>
      </w:r>
      <w:r>
        <w:rPr>
          <w:rFonts w:cs="Arial"/>
        </w:rPr>
        <w:sym w:font="Symbol" w:char="F0B0"/>
      </w:r>
      <w:r>
        <w:t xml:space="preserve"> of arc in longitude correspond to 1 hour):</w:t>
      </w:r>
    </w:p>
    <w:p w14:paraId="28971405" w14:textId="77777777" w:rsidR="00575E2F" w:rsidRDefault="008469EF" w:rsidP="0048001B">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sunrise-noon</m:t>
              </m:r>
            </m:sub>
          </m:sSub>
          <m:r>
            <w:rPr>
              <w:rFonts w:ascii="Cambria Math" w:hAnsi="Cambria Math"/>
            </w:rPr>
            <m:t>=</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46E7B92A" w14:textId="77777777" w:rsidR="00575E2F" w:rsidRDefault="00575E2F" w:rsidP="00575E2F">
      <w:pPr>
        <w:pStyle w:val="BodyText"/>
      </w:pPr>
      <w:r>
        <w:t>Where:</w:t>
      </w:r>
    </w:p>
    <w:p w14:paraId="42B766AF" w14:textId="77777777" w:rsidR="00575E2F" w:rsidRPr="00575E2F" w:rsidRDefault="008469EF" w:rsidP="00575E2F">
      <w:pPr>
        <w:pStyle w:val="BodyText"/>
        <w:ind w:left="567"/>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sunrise-noon</m:t>
              </m:r>
            </m:sub>
          </m:sSub>
          <m:r>
            <w:rPr>
              <w:rFonts w:ascii="Cambria Math" w:hAnsi="Cambria Math"/>
              <w:sz w:val="20"/>
              <w:szCs w:val="20"/>
            </w:rPr>
            <m:t>is in hours</m:t>
          </m:r>
        </m:oMath>
      </m:oMathPara>
    </w:p>
    <w:p w14:paraId="10EB2D08" w14:textId="77777777" w:rsidR="0048001B" w:rsidRDefault="0048001B" w:rsidP="0048001B">
      <w:pPr>
        <w:pStyle w:val="BodyText"/>
        <w:rPr>
          <w:rFonts w:cs="Arial"/>
        </w:rPr>
      </w:pPr>
      <w:r>
        <w:t>The time from sunrise to sunset is double the time from sunrise to local apparent noon:</w:t>
      </w:r>
    </w:p>
    <w:p w14:paraId="292B3D23" w14:textId="6255DC60" w:rsidR="006B6389" w:rsidRPr="006B6389" w:rsidRDefault="008469EF" w:rsidP="006B6389">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sunrise-sunset</m:t>
              </m:r>
            </m:sub>
          </m:sSub>
          <m:r>
            <w:rPr>
              <w:rFonts w:ascii="Cambria Math" w:hAnsi="Cambria Math"/>
            </w:rPr>
            <m:t>=2</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7AD52826" w14:textId="477E2252" w:rsidR="004559A2" w:rsidRDefault="006B6389" w:rsidP="004559A2">
      <w:pPr>
        <w:pStyle w:val="equation"/>
      </w:pPr>
      <w:bookmarkStart w:id="716" w:name="_Toc456177894"/>
      <w:bookmarkStart w:id="717" w:name="_Ref450632189"/>
      <w:r>
        <w:t>Time from sunrise to sunset</w:t>
      </w:r>
      <w:r w:rsidR="00DB3706">
        <w:t xml:space="preserve"> - degrees</w:t>
      </w:r>
      <w:bookmarkEnd w:id="716"/>
    </w:p>
    <w:bookmarkEnd w:id="717"/>
    <w:p w14:paraId="5E724219" w14:textId="77777777" w:rsidR="0048001B" w:rsidRDefault="008469EF" w:rsidP="0048001B">
      <w:pPr>
        <w:pStyle w:val="BodyText"/>
        <w:rPr>
          <w:rFonts w:cs="Arial"/>
        </w:rPr>
      </w:pPr>
      <w:r>
        <w:rPr>
          <w:noProof/>
          <w:lang w:val="en-US"/>
        </w:rPr>
        <w:object w:dxaOrig="1440" w:dyaOrig="1440" w14:anchorId="2FB10A7E">
          <v:shape id="_x0000_s1131" type="#_x0000_t75" style="position:absolute;margin-left:42pt;margin-top:20.3pt;width:239pt;height:34pt;z-index:251777024" o:allowincell="f">
            <v:imagedata r:id="rId152" o:title=""/>
            <w10:wrap type="topAndBottom"/>
            <w10:anchorlock/>
          </v:shape>
          <o:OLEObject Type="Embed" ProgID="Equation.3" ShapeID="_x0000_s1131" DrawAspect="Content" ObjectID="_1533107108" r:id="rId153"/>
        </w:object>
      </w:r>
      <w:r w:rsidR="004559A2">
        <w:t xml:space="preserve">Combining </w:t>
      </w:r>
      <w:r w:rsidR="004559A2">
        <w:fldChar w:fldCharType="begin"/>
      </w:r>
      <w:r w:rsidR="004559A2">
        <w:instrText xml:space="preserve"> REF _Ref450632174 \r \h </w:instrText>
      </w:r>
      <w:r w:rsidR="004559A2">
        <w:fldChar w:fldCharType="separate"/>
      </w:r>
      <w:r w:rsidR="004559A2">
        <w:t>Equation 3</w:t>
      </w:r>
      <w:r w:rsidR="004559A2">
        <w:fldChar w:fldCharType="end"/>
      </w:r>
      <w:r w:rsidR="004559A2">
        <w:t xml:space="preserve"> and </w:t>
      </w:r>
      <w:r w:rsidR="004559A2">
        <w:fldChar w:fldCharType="begin"/>
      </w:r>
      <w:r w:rsidR="004559A2">
        <w:instrText xml:space="preserve"> REF _Ref450632189 \r \h </w:instrText>
      </w:r>
      <w:r w:rsidR="004559A2">
        <w:fldChar w:fldCharType="separate"/>
      </w:r>
      <w:r w:rsidR="004559A2">
        <w:t>Equation 4</w:t>
      </w:r>
      <w:r w:rsidR="004559A2">
        <w:fldChar w:fldCharType="end"/>
      </w:r>
      <w:r w:rsidR="0048001B">
        <w:t>:</w:t>
      </w:r>
    </w:p>
    <w:p w14:paraId="605EA281" w14:textId="3084D683" w:rsidR="00D32DDF" w:rsidRPr="00D32DDF" w:rsidRDefault="004559A2" w:rsidP="004559A2">
      <w:pPr>
        <w:pStyle w:val="equation"/>
      </w:pPr>
      <w:bookmarkStart w:id="718" w:name="_Toc456177895"/>
      <w:r>
        <w:t>Time from sunrise to sunset</w:t>
      </w:r>
      <w:r w:rsidR="00DB3706">
        <w:t xml:space="preserve"> - radians</w:t>
      </w:r>
      <w:bookmarkEnd w:id="718"/>
    </w:p>
    <w:p w14:paraId="298D1E82" w14:textId="77777777" w:rsidR="008972C3" w:rsidRPr="00CD75A0" w:rsidRDefault="008972C3" w:rsidP="00D93DFD">
      <w:pPr>
        <w:pStyle w:val="BodyText"/>
      </w:pPr>
    </w:p>
    <w:sectPr w:rsidR="008972C3" w:rsidRPr="00CD75A0" w:rsidSect="00957EF9">
      <w:headerReference w:type="even" r:id="rId154"/>
      <w:headerReference w:type="default" r:id="rId155"/>
      <w:footerReference w:type="default" r:id="rId156"/>
      <w:headerReference w:type="first" r:id="rId15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7-13T13:26:00Z" w:initials="MH">
    <w:p w14:paraId="7D9307EF" w14:textId="183D4C5D" w:rsidR="002962C9" w:rsidRDefault="002962C9">
      <w:pPr>
        <w:pStyle w:val="CommentText"/>
      </w:pPr>
      <w:r>
        <w:rPr>
          <w:rStyle w:val="CommentReference"/>
        </w:rPr>
        <w:annotationRef/>
      </w:r>
      <w:r>
        <w:t>Amend as required.</w:t>
      </w:r>
    </w:p>
  </w:comment>
  <w:comment w:id="5" w:author="Michael Hadley" w:date="2016-07-13T13:22:00Z" w:initials="MH">
    <w:p w14:paraId="20430B3C" w14:textId="77777777" w:rsidR="002962C9" w:rsidRDefault="002962C9" w:rsidP="002962C9">
      <w:pPr>
        <w:pStyle w:val="CommentText"/>
      </w:pPr>
      <w:r>
        <w:rPr>
          <w:rStyle w:val="CommentReference"/>
        </w:rPr>
        <w:annotationRef/>
      </w:r>
      <w:r>
        <w:t>Insert date this document approved by Council (Month Year).</w:t>
      </w:r>
    </w:p>
  </w:comment>
  <w:comment w:id="9" w:author="Michael Hadley" w:date="2016-07-13T13:56:00Z" w:initials="MH">
    <w:p w14:paraId="19284F47" w14:textId="77777777" w:rsidR="00AE73CE" w:rsidRDefault="00AE73CE" w:rsidP="00AE73CE">
      <w:pPr>
        <w:pStyle w:val="CommentText"/>
      </w:pPr>
      <w:r>
        <w:rPr>
          <w:rStyle w:val="CommentReference"/>
        </w:rPr>
        <w:annotationRef/>
      </w:r>
      <w:r>
        <w:t>Please complete</w:t>
      </w:r>
    </w:p>
  </w:comment>
  <w:comment w:id="168" w:author="Michael Hadley" w:date="2016-05-12T09:13:00Z" w:initials="MH">
    <w:p w14:paraId="26D7DF65" w14:textId="30D43AD0" w:rsidR="008F2B8A" w:rsidRDefault="008F2B8A">
      <w:pPr>
        <w:pStyle w:val="CommentText"/>
      </w:pPr>
      <w:r>
        <w:rPr>
          <w:rStyle w:val="CommentReference"/>
        </w:rPr>
        <w:annotationRef/>
      </w:r>
      <w:r>
        <w:t>I selected the Annex title because the effect of a subscript ‘daylight’ on both the title heading and the ToC was not pretty.</w:t>
      </w:r>
    </w:p>
  </w:comment>
  <w:comment w:id="252" w:author="Michael Hadley" w:date="2016-07-13T12:18:00Z" w:initials="MH">
    <w:p w14:paraId="13EA1B43" w14:textId="2442CCB3" w:rsidR="008F2B8A" w:rsidRDefault="008F2B8A">
      <w:pPr>
        <w:pStyle w:val="CommentText"/>
      </w:pPr>
      <w:r>
        <w:rPr>
          <w:rStyle w:val="CommentReference"/>
        </w:rPr>
        <w:annotationRef/>
      </w:r>
      <w:r>
        <w:t>Is there a less informal way of indicating that the list is not comprehensive?</w:t>
      </w:r>
    </w:p>
  </w:comment>
  <w:comment w:id="326" w:author="Seamus Doyle" w:date="2016-05-11T08:29:00Z" w:initials="SD">
    <w:p w14:paraId="5493E6BE" w14:textId="70B55163" w:rsidR="008F2B8A" w:rsidRDefault="008F2B8A">
      <w:pPr>
        <w:pStyle w:val="CommentText"/>
      </w:pPr>
      <w:r>
        <w:rPr>
          <w:rStyle w:val="CommentReference"/>
        </w:rPr>
        <w:annotationRef/>
      </w:r>
      <w:r>
        <w:t>Please turn on Show all markup to see suggested text</w:t>
      </w:r>
    </w:p>
  </w:comment>
  <w:comment w:id="358" w:author="Michael Hadley" w:date="2016-07-13T12:27:00Z" w:initials="MH">
    <w:p w14:paraId="55C51736" w14:textId="3EE52EDD" w:rsidR="008F2B8A" w:rsidRDefault="008F2B8A">
      <w:pPr>
        <w:pStyle w:val="CommentText"/>
      </w:pPr>
      <w:r>
        <w:rPr>
          <w:rStyle w:val="CommentReference"/>
        </w:rPr>
        <w:annotationRef/>
      </w:r>
      <w:r>
        <w:t>By Peter Dobson: Need just to check this calculation.</w:t>
      </w:r>
    </w:p>
  </w:comment>
  <w:comment w:id="374" w:author="Michael Hadley" w:date="2016-07-13T12:30:00Z" w:initials="MH">
    <w:p w14:paraId="67234F3E" w14:textId="36B54E6E" w:rsidR="008F2B8A" w:rsidRDefault="008F2B8A">
      <w:pPr>
        <w:pStyle w:val="CommentText"/>
      </w:pPr>
      <w:r>
        <w:rPr>
          <w:rStyle w:val="CommentReference"/>
        </w:rPr>
        <w:annotationRef/>
      </w:r>
      <w:r>
        <w:t>for?</w:t>
      </w:r>
    </w:p>
  </w:comment>
  <w:comment w:id="408" w:author="Michael Hadley" w:date="2016-05-11T14:28:00Z" w:initials="MH">
    <w:p w14:paraId="3028916E" w14:textId="55142AB8" w:rsidR="008F2B8A" w:rsidRDefault="008F2B8A">
      <w:pPr>
        <w:pStyle w:val="CommentText"/>
      </w:pPr>
      <w:r>
        <w:rPr>
          <w:rStyle w:val="CommentReference"/>
        </w:rPr>
        <w:annotationRef/>
      </w:r>
      <w:r>
        <w:t>A chosen to replace x, as there is potential for confusion with the multiplication symbol in equations.</w:t>
      </w:r>
    </w:p>
  </w:comment>
  <w:comment w:id="415" w:author="Michael Hadley" w:date="2016-05-10T12:49:00Z" w:initials="MH">
    <w:p w14:paraId="0ACC819D" w14:textId="054677DC" w:rsidR="008F2B8A" w:rsidRDefault="008F2B8A">
      <w:pPr>
        <w:pStyle w:val="CommentText"/>
      </w:pPr>
      <w:r>
        <w:rPr>
          <w:rStyle w:val="CommentReference"/>
        </w:rPr>
        <w:annotationRef/>
      </w:r>
      <w:r>
        <w:t>Can something other than x be used in Equation 6 to avoid potential confusion?  X is also being used as the multiplication symbol.</w:t>
      </w:r>
    </w:p>
  </w:comment>
  <w:comment w:id="416" w:author="Seamus Doyle" w:date="2016-05-11T08:41:00Z" w:initials="SD">
    <w:p w14:paraId="59A33A37" w14:textId="539EC407" w:rsidR="008F2B8A" w:rsidRDefault="008F2B8A">
      <w:pPr>
        <w:pStyle w:val="CommentText"/>
      </w:pPr>
      <w:r>
        <w:rPr>
          <w:rStyle w:val="CommentReference"/>
        </w:rPr>
        <w:annotationRef/>
      </w:r>
      <w:r>
        <w:t xml:space="preserve">I (capital i) is the accepted abbreviation for current but it looks like l in Calibri (looks like </w:t>
      </w:r>
      <w:r w:rsidRPr="007B7215">
        <w:rPr>
          <w:rFonts w:ascii="Times New Roman" w:hAnsi="Times New Roman" w:cs="Times New Roman"/>
        </w:rPr>
        <w:t xml:space="preserve">I </w:t>
      </w:r>
      <w:r>
        <w:t>in Times Roman). Use A as an alternative due to the possible confusion of i and l.</w:t>
      </w:r>
    </w:p>
  </w:comment>
  <w:comment w:id="428" w:author="Michael Hadley" w:date="2016-05-10T13:52:00Z" w:initials="MH">
    <w:p w14:paraId="56B2299A" w14:textId="74D31FA9" w:rsidR="008F2B8A" w:rsidRDefault="008F2B8A">
      <w:pPr>
        <w:pStyle w:val="CommentText"/>
      </w:pPr>
      <w:r>
        <w:rPr>
          <w:rStyle w:val="CommentReference"/>
        </w:rPr>
        <w:annotationRef/>
      </w:r>
      <w:r>
        <w:t>Isn't the buoy light working at night too?  Should H be H</w:t>
      </w:r>
      <w:r w:rsidRPr="00817CC8">
        <w:rPr>
          <w:vertAlign w:val="subscript"/>
        </w:rPr>
        <w:t>darkness</w:t>
      </w:r>
      <w:r>
        <w:t>?  See example.</w:t>
      </w:r>
    </w:p>
  </w:comment>
  <w:comment w:id="429" w:author="Seamus Doyle" w:date="2016-05-11T08:48:00Z" w:initials="SD">
    <w:p w14:paraId="6C5FFCEF" w14:textId="5C62F4DC" w:rsidR="008F2B8A" w:rsidRDefault="008F2B8A">
      <w:pPr>
        <w:pStyle w:val="CommentText"/>
      </w:pPr>
      <w:r>
        <w:rPr>
          <w:rStyle w:val="CommentReference"/>
        </w:rPr>
        <w:annotationRef/>
      </w:r>
      <w:r>
        <w:t>You are correct. The adjustment of the wording should make it clearer. I would not introduce H</w:t>
      </w:r>
      <w:r w:rsidRPr="00A50AD9">
        <w:rPr>
          <w:vertAlign w:val="subscript"/>
        </w:rPr>
        <w:t>darkness</w:t>
      </w:r>
    </w:p>
  </w:comment>
  <w:comment w:id="458" w:author="Seamus Doyle" w:date="2016-05-11T11:55:00Z" w:initials="SD">
    <w:p w14:paraId="27F58727" w14:textId="340D7F0E" w:rsidR="008F2B8A" w:rsidRDefault="008F2B8A">
      <w:pPr>
        <w:pStyle w:val="CommentText"/>
      </w:pPr>
      <w:r>
        <w:rPr>
          <w:rStyle w:val="CommentReference"/>
        </w:rPr>
        <w:annotationRef/>
      </w:r>
      <w:r>
        <w:t xml:space="preserve">How is this derived. </w:t>
      </w:r>
    </w:p>
    <w:p w14:paraId="4041B6C5" w14:textId="04D00D9D" w:rsidR="008F2B8A" w:rsidRDefault="008F2B8A">
      <w:pPr>
        <w:pStyle w:val="CommentText"/>
      </w:pPr>
      <w:r>
        <w:t>ENG5</w:t>
      </w:r>
    </w:p>
  </w:comment>
  <w:comment w:id="459" w:author="Seamus Doyle" w:date="2016-05-11T11:54:00Z" w:initials="SD">
    <w:p w14:paraId="1261D9BA" w14:textId="407D74C5" w:rsidR="008F2B8A" w:rsidRDefault="008F2B8A">
      <w:pPr>
        <w:pStyle w:val="CommentText"/>
      </w:pPr>
      <w:r>
        <w:rPr>
          <w:rStyle w:val="CommentReference"/>
        </w:rPr>
        <w:annotationRef/>
      </w:r>
      <w:r>
        <w:t>This formula is not consistent with the calculations that follow. Should the term Pss be removed?</w:t>
      </w:r>
    </w:p>
    <w:p w14:paraId="3CA6E520" w14:textId="69B0D317" w:rsidR="008F2B8A" w:rsidRDefault="008F2B8A">
      <w:pPr>
        <w:pStyle w:val="CommentText"/>
      </w:pPr>
      <w:r>
        <w:t>ENG5</w:t>
      </w:r>
    </w:p>
  </w:comment>
  <w:comment w:id="460" w:author="Seamus Doyle" w:date="2016-05-11T11:56:00Z" w:initials="SD">
    <w:p w14:paraId="3F9F0AB9" w14:textId="52CB2C9E" w:rsidR="008F2B8A" w:rsidRDefault="008F2B8A">
      <w:pPr>
        <w:pStyle w:val="CommentText"/>
      </w:pPr>
      <w:r>
        <w:rPr>
          <w:rStyle w:val="CommentReference"/>
        </w:rPr>
        <w:annotationRef/>
      </w:r>
      <w:r>
        <w:t>There is a very large difference between this and the 93.8Wh calculated above.  I assume the intention is to show the difference that including the surge current makes but this is a very large difference.</w:t>
      </w:r>
    </w:p>
    <w:p w14:paraId="0E58AC47" w14:textId="772DFA36" w:rsidR="008F2B8A" w:rsidRDefault="008F2B8A">
      <w:pPr>
        <w:pStyle w:val="CommentText"/>
      </w:pPr>
      <w:r>
        <w:t>ENG5.</w:t>
      </w:r>
    </w:p>
  </w:comment>
  <w:comment w:id="501" w:author="Michael Hadley" w:date="2016-05-10T16:05:00Z" w:initials="MH">
    <w:p w14:paraId="59579195" w14:textId="77777777" w:rsidR="008F2B8A" w:rsidRDefault="008F2B8A" w:rsidP="00565D56">
      <w:pPr>
        <w:pStyle w:val="CommentText"/>
      </w:pPr>
      <w:r>
        <w:rPr>
          <w:rStyle w:val="CommentReference"/>
        </w:rPr>
        <w:annotationRef/>
      </w:r>
      <w:r>
        <w:t>For some reason this equation was repeated.  I have deleted it as redundant.</w:t>
      </w:r>
    </w:p>
  </w:comment>
  <w:comment w:id="502" w:author="Michael Hadley" w:date="2016-05-11T15:05:00Z" w:initials="MH">
    <w:p w14:paraId="0F78DC65" w14:textId="77777777" w:rsidR="008F2B8A" w:rsidRDefault="008F2B8A" w:rsidP="00565D56">
      <w:pPr>
        <w:pStyle w:val="CommentText"/>
      </w:pPr>
      <w:r>
        <w:rPr>
          <w:rStyle w:val="CommentReference"/>
        </w:rPr>
        <w:annotationRef/>
      </w:r>
      <w:r>
        <w:t>It appeared all on one line on my display.  However, I have shrunk to Cambria Math 10.</w:t>
      </w:r>
    </w:p>
  </w:comment>
  <w:comment w:id="687" w:author="Michael Hadley" w:date="2016-05-11T15:13:00Z" w:initials="MH">
    <w:p w14:paraId="378C29BE" w14:textId="5C1C7A6D" w:rsidR="008F2B8A" w:rsidRDefault="008F2B8A">
      <w:pPr>
        <w:pStyle w:val="CommentText"/>
      </w:pPr>
      <w:r>
        <w:rPr>
          <w:rStyle w:val="CommentReference"/>
        </w:rPr>
        <w:annotationRef/>
      </w:r>
      <w:r>
        <w:t>See section 4.2</w:t>
      </w:r>
    </w:p>
  </w:comment>
  <w:comment w:id="690" w:author="Michael Hadley" w:date="2016-05-10T22:41:00Z" w:initials="MH">
    <w:p w14:paraId="4F5DFD0E" w14:textId="068EB344" w:rsidR="008F2B8A" w:rsidRDefault="008F2B8A">
      <w:pPr>
        <w:pStyle w:val="CommentText"/>
      </w:pPr>
      <w:r>
        <w:rPr>
          <w:rStyle w:val="CommentReference"/>
        </w:rPr>
        <w:annotationRef/>
      </w:r>
      <w:r>
        <w:t xml:space="preserve">cf definition in section 4.2 (24 - </w:t>
      </w:r>
      <w:r w:rsidRPr="00C17F49">
        <w:t>H</w:t>
      </w:r>
      <w:r w:rsidRPr="00C17F49">
        <w:rPr>
          <w:vertAlign w:val="subscript"/>
        </w:rPr>
        <w:t>daylight</w:t>
      </w:r>
      <w:r w:rsidRPr="00C17F49">
        <w:t>)</w:t>
      </w:r>
    </w:p>
  </w:comment>
  <w:comment w:id="691" w:author="Seamus Doyle" w:date="2016-05-11T10:38:00Z" w:initials="SD">
    <w:p w14:paraId="0DAABEE3" w14:textId="5A219825" w:rsidR="008F2B8A" w:rsidRDefault="008F2B8A">
      <w:pPr>
        <w:pStyle w:val="CommentText"/>
      </w:pPr>
      <w:r>
        <w:rPr>
          <w:rStyle w:val="CommentReference"/>
        </w:rPr>
        <w:annotationRef/>
      </w:r>
      <w:r>
        <w:t>Use def from section 4.2</w:t>
      </w:r>
    </w:p>
  </w:comment>
  <w:comment w:id="693" w:author="Michael Hadley" w:date="2016-05-11T15:09:00Z" w:initials="MH">
    <w:p w14:paraId="729FDF7F" w14:textId="314A5316" w:rsidR="008F2B8A" w:rsidRDefault="008F2B8A">
      <w:pPr>
        <w:pStyle w:val="CommentText"/>
      </w:pPr>
      <w:r>
        <w:rPr>
          <w:rStyle w:val="CommentReference"/>
        </w:rPr>
        <w:annotationRef/>
      </w:r>
      <w:r>
        <w:t>The word 'possible' makes the expansion less constrained than the text in section 4.2 indicates</w:t>
      </w:r>
    </w:p>
  </w:comment>
  <w:comment w:id="694" w:author="Michael Hadley" w:date="2016-05-11T15:11:00Z" w:initials="MH">
    <w:p w14:paraId="663A9155" w14:textId="41143307" w:rsidR="008F2B8A" w:rsidRDefault="008F2B8A">
      <w:pPr>
        <w:pStyle w:val="CommentText"/>
      </w:pPr>
      <w:r>
        <w:rPr>
          <w:rStyle w:val="CommentReference"/>
        </w:rPr>
        <w:annotationRef/>
      </w:r>
      <w:r>
        <w:t>The word 'possible' makes the expansion less constrained than the text in section 4.2 indicates</w:t>
      </w:r>
    </w:p>
  </w:comment>
  <w:comment w:id="696" w:author="Michael Hadley" w:date="2016-05-11T15:12:00Z" w:initials="MH">
    <w:p w14:paraId="7A1C9797" w14:textId="1EF2B27B" w:rsidR="008F2B8A" w:rsidRDefault="008F2B8A">
      <w:pPr>
        <w:pStyle w:val="CommentText"/>
      </w:pPr>
      <w:r>
        <w:rPr>
          <w:rStyle w:val="CommentReference"/>
        </w:rPr>
        <w:annotationRef/>
      </w:r>
      <w:r>
        <w:t>See section 4.2</w:t>
      </w:r>
    </w:p>
  </w:comment>
  <w:comment w:id="698" w:author="Michael Hadley" w:date="2016-05-10T22:38:00Z" w:initials="MH">
    <w:p w14:paraId="0774BAC4" w14:textId="41F3B6BE" w:rsidR="008F2B8A" w:rsidRDefault="008F2B8A">
      <w:pPr>
        <w:pStyle w:val="CommentText"/>
      </w:pPr>
      <w:r>
        <w:rPr>
          <w:rStyle w:val="CommentReference"/>
        </w:rPr>
        <w:annotationRef/>
      </w:r>
      <w:r>
        <w:t>cf definition in section 4.2 (the number of hours between sunrise and sunset)</w:t>
      </w:r>
    </w:p>
  </w:comment>
  <w:comment w:id="699" w:author="Seamus Doyle" w:date="2016-05-11T10:38:00Z" w:initials="SD">
    <w:p w14:paraId="55D6ADB0" w14:textId="4468C876" w:rsidR="008F2B8A" w:rsidRDefault="008F2B8A">
      <w:pPr>
        <w:pStyle w:val="CommentText"/>
      </w:pPr>
      <w:r>
        <w:rPr>
          <w:rStyle w:val="CommentReference"/>
        </w:rPr>
        <w:annotationRef/>
      </w:r>
      <w:r>
        <w:t>Use def from section 4.2</w:t>
      </w:r>
    </w:p>
  </w:comment>
  <w:comment w:id="709" w:author="Michael Hadley" w:date="2016-07-13T13:05:00Z" w:initials="MH">
    <w:p w14:paraId="251E7D72" w14:textId="3F3F7BF0" w:rsidR="008F2B8A" w:rsidRDefault="008F2B8A">
      <w:pPr>
        <w:pStyle w:val="CommentText"/>
      </w:pPr>
      <w:r>
        <w:rPr>
          <w:rStyle w:val="CommentReference"/>
        </w:rPr>
        <w:annotationRef/>
      </w:r>
      <w:r>
        <w:t>I selected the Annex title because the effect of a subscript ‘daylight’ on both the title heading and the ToC was not pretty.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9307EF" w15:done="0"/>
  <w15:commentEx w15:paraId="20430B3C" w15:done="0"/>
  <w15:commentEx w15:paraId="19284F47" w15:done="0"/>
  <w15:commentEx w15:paraId="26D7DF65" w15:done="0"/>
  <w15:commentEx w15:paraId="13EA1B43" w15:done="0"/>
  <w15:commentEx w15:paraId="5493E6BE" w15:done="0"/>
  <w15:commentEx w15:paraId="55C51736" w15:done="0"/>
  <w15:commentEx w15:paraId="67234F3E" w15:done="0"/>
  <w15:commentEx w15:paraId="3028916E" w15:done="0"/>
  <w15:commentEx w15:paraId="0ACC819D" w15:done="0"/>
  <w15:commentEx w15:paraId="59A33A37" w15:paraIdParent="0ACC819D" w15:done="0"/>
  <w15:commentEx w15:paraId="56B2299A" w15:done="0"/>
  <w15:commentEx w15:paraId="6C5FFCEF" w15:paraIdParent="56B2299A" w15:done="0"/>
  <w15:commentEx w15:paraId="4041B6C5" w15:done="0"/>
  <w15:commentEx w15:paraId="3CA6E520" w15:done="0"/>
  <w15:commentEx w15:paraId="0E58AC47" w15:done="0"/>
  <w15:commentEx w15:paraId="59579195" w15:done="0"/>
  <w15:commentEx w15:paraId="0F78DC65" w15:paraIdParent="59579195" w15:done="0"/>
  <w15:commentEx w15:paraId="378C29BE" w15:done="0"/>
  <w15:commentEx w15:paraId="4F5DFD0E" w15:done="0"/>
  <w15:commentEx w15:paraId="0DAABEE3" w15:paraIdParent="4F5DFD0E" w15:done="0"/>
  <w15:commentEx w15:paraId="729FDF7F" w15:done="0"/>
  <w15:commentEx w15:paraId="663A9155" w15:done="0"/>
  <w15:commentEx w15:paraId="7A1C9797" w15:done="0"/>
  <w15:commentEx w15:paraId="0774BAC4" w15:done="0"/>
  <w15:commentEx w15:paraId="55D6ADB0" w15:paraIdParent="0774BAC4" w15:done="0"/>
  <w15:commentEx w15:paraId="251E7D7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6F02F" w14:textId="77777777" w:rsidR="008469EF" w:rsidRDefault="008469EF" w:rsidP="003274DB">
      <w:r>
        <w:separator/>
      </w:r>
    </w:p>
    <w:p w14:paraId="69C922D9" w14:textId="77777777" w:rsidR="008469EF" w:rsidRDefault="008469EF"/>
  </w:endnote>
  <w:endnote w:type="continuationSeparator" w:id="0">
    <w:p w14:paraId="24E88A23" w14:textId="77777777" w:rsidR="008469EF" w:rsidRDefault="008469EF" w:rsidP="003274DB">
      <w:r>
        <w:continuationSeparator/>
      </w:r>
    </w:p>
    <w:p w14:paraId="080823C8" w14:textId="77777777" w:rsidR="008469EF" w:rsidRDefault="00846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F69AD" w14:textId="77777777" w:rsidR="008F2B8A" w:rsidRDefault="008F2B8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15F7E6" w14:textId="77777777" w:rsidR="008F2B8A" w:rsidRDefault="008F2B8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D41B87" w14:textId="77777777" w:rsidR="008F2B8A" w:rsidRDefault="008F2B8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030F63D" w14:textId="77777777" w:rsidR="008F2B8A" w:rsidRDefault="008F2B8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36718" w14:textId="77777777" w:rsidR="008F2B8A" w:rsidRDefault="008F2B8A"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900B2" w14:textId="77777777" w:rsidR="008F2B8A" w:rsidRDefault="008F2B8A"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26C3CC0" wp14:editId="4D637BA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2406F0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91C7113" w14:textId="77777777" w:rsidR="008F2B8A" w:rsidRPr="00ED2A8D" w:rsidRDefault="008F2B8A" w:rsidP="008747E0">
    <w:pPr>
      <w:pStyle w:val="Footer"/>
    </w:pPr>
    <w:r w:rsidRPr="00442889">
      <w:rPr>
        <w:noProof/>
        <w:lang w:val="en-IE" w:eastAsia="en-IE"/>
      </w:rPr>
      <w:drawing>
        <wp:anchor distT="0" distB="0" distL="114300" distR="114300" simplePos="0" relativeHeight="251661312" behindDoc="1" locked="0" layoutInCell="1" allowOverlap="1" wp14:anchorId="7C8A75D9" wp14:editId="66D8060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32AB986" w14:textId="77777777" w:rsidR="008F2B8A" w:rsidRPr="00ED2A8D" w:rsidRDefault="008F2B8A" w:rsidP="008747E0">
    <w:pPr>
      <w:pStyle w:val="Footer"/>
    </w:pPr>
  </w:p>
  <w:p w14:paraId="691C186D" w14:textId="77777777" w:rsidR="008F2B8A" w:rsidRPr="00ED2A8D" w:rsidRDefault="008F2B8A" w:rsidP="008747E0">
    <w:pPr>
      <w:pStyle w:val="Footer"/>
    </w:pPr>
  </w:p>
  <w:p w14:paraId="75E20A20" w14:textId="77777777" w:rsidR="008F2B8A" w:rsidRPr="00ED2A8D" w:rsidRDefault="008F2B8A"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8BB29" w14:textId="77777777" w:rsidR="008F2B8A" w:rsidRDefault="008F2B8A"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70CDCBAA" wp14:editId="220B2B4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870572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90E377" w14:textId="77777777" w:rsidR="008F2B8A" w:rsidRPr="00C907DF" w:rsidRDefault="008F2B8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C7348B1" w14:textId="77777777" w:rsidR="008F2B8A" w:rsidRPr="00525922" w:rsidRDefault="008F2B8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173BE" w14:textId="77777777" w:rsidR="008F2B8A" w:rsidRPr="00C716E5" w:rsidRDefault="008F2B8A" w:rsidP="00C716E5">
    <w:pPr>
      <w:pStyle w:val="Footer"/>
      <w:rPr>
        <w:sz w:val="15"/>
        <w:szCs w:val="15"/>
      </w:rPr>
    </w:pPr>
  </w:p>
  <w:p w14:paraId="7771FBE3" w14:textId="77777777" w:rsidR="008F2B8A" w:rsidRDefault="008F2B8A" w:rsidP="00C716E5">
    <w:pPr>
      <w:pStyle w:val="Footerportrait"/>
    </w:pPr>
  </w:p>
  <w:p w14:paraId="6AD938AF" w14:textId="77777777" w:rsidR="008F2B8A" w:rsidRPr="00C907DF" w:rsidRDefault="00C20990" w:rsidP="00C716E5">
    <w:pPr>
      <w:pStyle w:val="Footerportrait"/>
      <w:rPr>
        <w:rStyle w:val="PageNumber"/>
        <w:szCs w:val="15"/>
      </w:rPr>
    </w:pPr>
    <w:fldSimple w:instr=" STYLEREF &quot;Document type&quot; \* MERGEFORMAT ">
      <w:r w:rsidR="00656220">
        <w:t>IALA Guideline</w:t>
      </w:r>
    </w:fldSimple>
    <w:r w:rsidR="008F2B8A" w:rsidRPr="00C907DF">
      <w:t xml:space="preserve"> </w:t>
    </w:r>
    <w:fldSimple w:instr=" STYLEREF &quot;Document number&quot; \* MERGEFORMAT ">
      <w:r w:rsidR="00656220">
        <w:t>1067-1</w:t>
      </w:r>
    </w:fldSimple>
    <w:r w:rsidR="008F2B8A" w:rsidRPr="00C907DF">
      <w:t xml:space="preserve"> –</w:t>
    </w:r>
    <w:r w:rsidR="008F2B8A">
      <w:t xml:space="preserve"> </w:t>
    </w:r>
    <w:fldSimple w:instr=" STYLEREF &quot;Document name&quot; \* MERGEFORMAT ">
      <w:r w:rsidR="00656220">
        <w:t>Total Electrical Loads of Aids to Navigation</w:t>
      </w:r>
    </w:fldSimple>
  </w:p>
  <w:p w14:paraId="2A609048" w14:textId="77777777" w:rsidR="008F2B8A" w:rsidRPr="00C907DF" w:rsidRDefault="00C20990" w:rsidP="00C716E5">
    <w:pPr>
      <w:pStyle w:val="Footerportrait"/>
    </w:pPr>
    <w:fldSimple w:instr=" STYLEREF &quot;Edition number&quot; \* MERGEFORMAT ">
      <w:r w:rsidR="00656220">
        <w:t>Edition 1.0</w:t>
      </w:r>
    </w:fldSimple>
    <w:r w:rsidR="008F2B8A">
      <w:t xml:space="preserve">  </w:t>
    </w:r>
    <w:fldSimple w:instr=" STYLEREF &quot;Document date&quot; \* MERGEFORMAT ">
      <w:r w:rsidR="00656220">
        <w:t>Document Date</w:t>
      </w:r>
    </w:fldSimple>
    <w:r w:rsidR="008F2B8A" w:rsidRPr="00C907DF">
      <w:tab/>
    </w:r>
    <w:r w:rsidR="008F2B8A">
      <w:t xml:space="preserve">P </w:t>
    </w:r>
    <w:r w:rsidR="008F2B8A" w:rsidRPr="00C907DF">
      <w:rPr>
        <w:rStyle w:val="PageNumber"/>
        <w:szCs w:val="15"/>
      </w:rPr>
      <w:fldChar w:fldCharType="begin"/>
    </w:r>
    <w:r w:rsidR="008F2B8A" w:rsidRPr="00C907DF">
      <w:rPr>
        <w:rStyle w:val="PageNumber"/>
        <w:szCs w:val="15"/>
      </w:rPr>
      <w:instrText xml:space="preserve">PAGE  </w:instrText>
    </w:r>
    <w:r w:rsidR="008F2B8A" w:rsidRPr="00C907DF">
      <w:rPr>
        <w:rStyle w:val="PageNumber"/>
        <w:szCs w:val="15"/>
      </w:rPr>
      <w:fldChar w:fldCharType="separate"/>
    </w:r>
    <w:r w:rsidR="00656220">
      <w:rPr>
        <w:rStyle w:val="PageNumber"/>
        <w:szCs w:val="15"/>
      </w:rPr>
      <w:t>5</w:t>
    </w:r>
    <w:r w:rsidR="008F2B8A"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1D9C" w14:textId="77777777" w:rsidR="008F2B8A" w:rsidRDefault="008F2B8A" w:rsidP="00C716E5">
    <w:pPr>
      <w:pStyle w:val="Footer"/>
    </w:pPr>
  </w:p>
  <w:p w14:paraId="7C95A78F" w14:textId="77777777" w:rsidR="008F2B8A" w:rsidRDefault="008F2B8A" w:rsidP="00C716E5">
    <w:pPr>
      <w:pStyle w:val="Footerportrait"/>
    </w:pPr>
  </w:p>
  <w:p w14:paraId="144A1A81" w14:textId="77777777" w:rsidR="008F2B8A" w:rsidRPr="00C907DF" w:rsidRDefault="00C20990" w:rsidP="00C716E5">
    <w:pPr>
      <w:pStyle w:val="Footerportrait"/>
      <w:rPr>
        <w:rStyle w:val="PageNumber"/>
        <w:szCs w:val="15"/>
      </w:rPr>
    </w:pPr>
    <w:fldSimple w:instr=" STYLEREF &quot;Document type&quot; \* MERGEFORMAT ">
      <w:r w:rsidR="00656220">
        <w:t>IALA Guideline</w:t>
      </w:r>
    </w:fldSimple>
    <w:r w:rsidR="008F2B8A" w:rsidRPr="00C907DF">
      <w:t xml:space="preserve"> </w:t>
    </w:r>
    <w:fldSimple w:instr=" STYLEREF &quot;Document number&quot; \* MERGEFORMAT ">
      <w:r w:rsidR="00656220">
        <w:t>1067-1</w:t>
      </w:r>
    </w:fldSimple>
    <w:r w:rsidR="008F2B8A" w:rsidRPr="00C907DF">
      <w:t xml:space="preserve"> –</w:t>
    </w:r>
    <w:r w:rsidR="008F2B8A">
      <w:t xml:space="preserve"> </w:t>
    </w:r>
    <w:fldSimple w:instr=" STYLEREF &quot;Document name&quot; \* MERGEFORMAT ">
      <w:r w:rsidR="00656220">
        <w:t>Total Electrical Loads of Aids to Navigation</w:t>
      </w:r>
    </w:fldSimple>
  </w:p>
  <w:p w14:paraId="79E77C95" w14:textId="77777777" w:rsidR="008F2B8A" w:rsidRPr="00525922" w:rsidRDefault="00C20990" w:rsidP="00C716E5">
    <w:pPr>
      <w:pStyle w:val="Footerportrait"/>
    </w:pPr>
    <w:fldSimple w:instr=" STYLEREF &quot;Edition number&quot; \* MERGEFORMAT ">
      <w:r w:rsidR="00656220">
        <w:t>Edition 1.0</w:t>
      </w:r>
    </w:fldSimple>
    <w:r w:rsidR="008F2B8A" w:rsidRPr="00C907DF">
      <w:tab/>
    </w:r>
    <w:r w:rsidR="008F2B8A">
      <w:t xml:space="preserve">P </w:t>
    </w:r>
    <w:r w:rsidR="008F2B8A" w:rsidRPr="00C907DF">
      <w:rPr>
        <w:rStyle w:val="PageNumber"/>
        <w:szCs w:val="15"/>
      </w:rPr>
      <w:fldChar w:fldCharType="begin"/>
    </w:r>
    <w:r w:rsidR="008F2B8A" w:rsidRPr="00C907DF">
      <w:rPr>
        <w:rStyle w:val="PageNumber"/>
        <w:szCs w:val="15"/>
      </w:rPr>
      <w:instrText xml:space="preserve">PAGE  </w:instrText>
    </w:r>
    <w:r w:rsidR="008F2B8A" w:rsidRPr="00C907DF">
      <w:rPr>
        <w:rStyle w:val="PageNumber"/>
        <w:szCs w:val="15"/>
      </w:rPr>
      <w:fldChar w:fldCharType="separate"/>
    </w:r>
    <w:r w:rsidR="00656220">
      <w:rPr>
        <w:rStyle w:val="PageNumber"/>
        <w:szCs w:val="15"/>
      </w:rPr>
      <w:t>3</w:t>
    </w:r>
    <w:r w:rsidR="008F2B8A"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16DCC" w14:textId="77777777" w:rsidR="008F2B8A" w:rsidRDefault="008F2B8A" w:rsidP="00C716E5">
    <w:pPr>
      <w:pStyle w:val="Footer"/>
    </w:pPr>
  </w:p>
  <w:p w14:paraId="709DF2BD" w14:textId="77777777" w:rsidR="008F2B8A" w:rsidRDefault="008F2B8A" w:rsidP="00C716E5">
    <w:pPr>
      <w:pStyle w:val="Footerportrait"/>
    </w:pPr>
  </w:p>
  <w:p w14:paraId="76762F5F" w14:textId="77777777" w:rsidR="008F2B8A" w:rsidRPr="00C907DF" w:rsidRDefault="00C20990" w:rsidP="00C716E5">
    <w:pPr>
      <w:pStyle w:val="Footerportrait"/>
    </w:pPr>
    <w:fldSimple w:instr=" STYLEREF &quot;Document type&quot; \* MERGEFORMAT ">
      <w:r w:rsidR="00656220">
        <w:t>IALA Guideline</w:t>
      </w:r>
    </w:fldSimple>
    <w:r w:rsidR="008F2B8A" w:rsidRPr="00C907DF">
      <w:t xml:space="preserve"> </w:t>
    </w:r>
    <w:fldSimple w:instr=" STYLEREF &quot;Document number&quot; \* MERGEFORMAT ">
      <w:r w:rsidR="00656220">
        <w:t>1067-1</w:t>
      </w:r>
    </w:fldSimple>
    <w:r w:rsidR="008F2B8A" w:rsidRPr="00C907DF">
      <w:t xml:space="preserve"> –</w:t>
    </w:r>
    <w:r w:rsidR="008F2B8A">
      <w:t xml:space="preserve"> </w:t>
    </w:r>
    <w:fldSimple w:instr=" STYLEREF &quot;Document name&quot; \* MERGEFORMAT ">
      <w:r w:rsidR="00656220">
        <w:t>Total Electrical Loads of Aids to Navigation</w:t>
      </w:r>
    </w:fldSimple>
    <w:r w:rsidR="008F2B8A">
      <w:tab/>
    </w:r>
  </w:p>
  <w:p w14:paraId="2F045350" w14:textId="77777777" w:rsidR="008F2B8A" w:rsidRPr="00C907DF" w:rsidRDefault="00C20990" w:rsidP="00C716E5">
    <w:pPr>
      <w:pStyle w:val="Footerportrait"/>
    </w:pPr>
    <w:fldSimple w:instr=" STYLEREF &quot;Edition number&quot; \* MERGEFORMAT ">
      <w:r w:rsidR="00656220">
        <w:t>Edition 1.0</w:t>
      </w:r>
    </w:fldSimple>
    <w:r w:rsidR="008F2B8A">
      <w:t xml:space="preserve">  </w:t>
    </w:r>
    <w:fldSimple w:instr=" STYLEREF &quot;Document date&quot; \* MERGEFORMAT ">
      <w:r w:rsidR="00656220">
        <w:t>Document Date</w:t>
      </w:r>
    </w:fldSimple>
    <w:r w:rsidR="008F2B8A">
      <w:tab/>
    </w:r>
    <w:r w:rsidR="008F2B8A">
      <w:rPr>
        <w:rStyle w:val="PageNumber"/>
        <w:szCs w:val="15"/>
      </w:rPr>
      <w:t xml:space="preserve">P </w:t>
    </w:r>
    <w:r w:rsidR="008F2B8A" w:rsidRPr="00C907DF">
      <w:rPr>
        <w:rStyle w:val="PageNumber"/>
        <w:szCs w:val="15"/>
      </w:rPr>
      <w:fldChar w:fldCharType="begin"/>
    </w:r>
    <w:r w:rsidR="008F2B8A" w:rsidRPr="00C907DF">
      <w:rPr>
        <w:rStyle w:val="PageNumber"/>
        <w:szCs w:val="15"/>
      </w:rPr>
      <w:instrText xml:space="preserve">PAGE  </w:instrText>
    </w:r>
    <w:r w:rsidR="008F2B8A" w:rsidRPr="00C907DF">
      <w:rPr>
        <w:rStyle w:val="PageNumber"/>
        <w:szCs w:val="15"/>
      </w:rPr>
      <w:fldChar w:fldCharType="separate"/>
    </w:r>
    <w:r w:rsidR="00656220">
      <w:rPr>
        <w:rStyle w:val="PageNumber"/>
        <w:szCs w:val="15"/>
      </w:rPr>
      <w:t>20</w:t>
    </w:r>
    <w:r w:rsidR="008F2B8A"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5D054" w14:textId="77777777" w:rsidR="008469EF" w:rsidRDefault="008469EF" w:rsidP="003274DB">
      <w:r>
        <w:separator/>
      </w:r>
    </w:p>
    <w:p w14:paraId="6AC6055F" w14:textId="77777777" w:rsidR="008469EF" w:rsidRDefault="008469EF"/>
  </w:footnote>
  <w:footnote w:type="continuationSeparator" w:id="0">
    <w:p w14:paraId="40E0BA13" w14:textId="77777777" w:rsidR="008469EF" w:rsidRDefault="008469EF" w:rsidP="003274DB">
      <w:r>
        <w:continuationSeparator/>
      </w:r>
    </w:p>
    <w:p w14:paraId="084F32D6" w14:textId="77777777" w:rsidR="008469EF" w:rsidRDefault="008469EF"/>
  </w:footnote>
  <w:footnote w:id="1">
    <w:p w14:paraId="6D6B549B" w14:textId="3C891073" w:rsidR="008F2B8A" w:rsidRDefault="008F2B8A">
      <w:pPr>
        <w:pStyle w:val="FootnoteText"/>
      </w:pPr>
      <w:r>
        <w:rPr>
          <w:rStyle w:val="FootnoteReference"/>
        </w:rPr>
        <w:footnoteRef/>
      </w:r>
      <w:r>
        <w:tab/>
      </w:r>
      <w:r>
        <w:rPr>
          <w:i/>
          <w:iCs/>
          <w:sz w:val="20"/>
          <w:szCs w:val="20"/>
        </w:rPr>
        <w:t>Assuming that the day and night power requirements are the same</w:t>
      </w:r>
    </w:p>
  </w:footnote>
  <w:footnote w:id="2">
    <w:p w14:paraId="6F6F72AE" w14:textId="50872D0D" w:rsidR="008F2B8A" w:rsidRDefault="008F2B8A">
      <w:pPr>
        <w:pStyle w:val="FootnoteText"/>
      </w:pPr>
      <w:r>
        <w:rPr>
          <w:rStyle w:val="FootnoteReference"/>
        </w:rPr>
        <w:footnoteRef/>
      </w:r>
      <w:r>
        <w:tab/>
      </w:r>
      <w:r>
        <w:rPr>
          <w:sz w:val="20"/>
          <w:szCs w:val="20"/>
        </w:rPr>
        <w:t>Some controllers have normally closed relays that are energized (opened) only when the battery is fully charged.  I</w:t>
      </w:r>
      <w:r w:rsidRPr="00133DD4">
        <w:rPr>
          <w:sz w:val="20"/>
          <w:szCs w:val="20"/>
        </w:rPr>
        <w:t xml:space="preserve"> </w:t>
      </w:r>
      <w:r>
        <w:rPr>
          <w:sz w:val="20"/>
          <w:szCs w:val="20"/>
        </w:rPr>
        <w:t>n this case, the quiescent load applies 24 hours a day.</w:t>
      </w:r>
    </w:p>
  </w:footnote>
  <w:footnote w:id="3">
    <w:p w14:paraId="0515DE45" w14:textId="1A28DC2F" w:rsidR="008F2B8A" w:rsidRDefault="008F2B8A">
      <w:pPr>
        <w:pStyle w:val="FootnoteText"/>
      </w:pPr>
      <w:r>
        <w:rPr>
          <w:rStyle w:val="FootnoteReference"/>
        </w:rPr>
        <w:footnoteRef/>
      </w:r>
      <w:r>
        <w:tab/>
      </w:r>
      <w:r w:rsidRPr="00A3657F">
        <w:rPr>
          <w:szCs w:val="22"/>
        </w:rPr>
        <w:t xml:space="preserve">Repeating of the AIS AtoN messages by a local AIS base station, during the reporting interval of the AIS AtoN station, may allow the reporting interval of the AIS AtoN unit to be extended. For example, the AIS AtoN may have a 10 minute reporting interval, but the local AIS base station repeats the AIS AtoN message </w:t>
      </w:r>
      <w:r>
        <w:rPr>
          <w:szCs w:val="22"/>
        </w:rPr>
        <w:t>every frame, i.e. every minute.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EA6FA" w14:textId="7454C0B1" w:rsidR="008F2B8A" w:rsidRDefault="008469EF">
    <w:pPr>
      <w:pStyle w:val="Header"/>
    </w:pPr>
    <w:ins w:id="7" w:author="Michael Hadley" w:date="2016-07-13T12:56:00Z">
      <w:r>
        <w:rPr>
          <w:noProof/>
        </w:rPr>
        <w:pict w14:anchorId="269D1C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243C8" w14:textId="24BDE52B" w:rsidR="008F2B8A" w:rsidRDefault="008469EF">
    <w:pPr>
      <w:pStyle w:val="Header"/>
    </w:pPr>
    <w:ins w:id="719" w:author="Michael Hadley" w:date="2016-07-13T12:56:00Z">
      <w:r>
        <w:rPr>
          <w:noProof/>
        </w:rPr>
        <w:pict w14:anchorId="55010F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F3EE7" w14:textId="7404AA4B" w:rsidR="008F2B8A" w:rsidRPr="00667792" w:rsidRDefault="008469EF" w:rsidP="00667792">
    <w:pPr>
      <w:pStyle w:val="Header"/>
    </w:pPr>
    <w:ins w:id="720" w:author="Michael Hadley" w:date="2016-07-13T12:56:00Z">
      <w:r>
        <w:rPr>
          <w:noProof/>
        </w:rPr>
        <w:pict w14:anchorId="5E621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8F2B8A">
      <w:rPr>
        <w:noProof/>
        <w:lang w:val="en-IE" w:eastAsia="en-IE"/>
      </w:rPr>
      <w:drawing>
        <wp:anchor distT="0" distB="0" distL="114300" distR="114300" simplePos="0" relativeHeight="251678720" behindDoc="1" locked="0" layoutInCell="1" allowOverlap="1" wp14:anchorId="6998013F" wp14:editId="0774C267">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51132" w14:textId="3743692E" w:rsidR="008F2B8A" w:rsidRDefault="008469EF">
    <w:pPr>
      <w:pStyle w:val="Header"/>
    </w:pPr>
    <w:ins w:id="721" w:author="Michael Hadley" w:date="2016-07-13T12:56:00Z">
      <w:r>
        <w:rPr>
          <w:noProof/>
        </w:rPr>
        <w:pict w14:anchorId="1D7F4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07627" w14:textId="195DADF7" w:rsidR="008F2B8A" w:rsidRPr="00ED2A8D" w:rsidRDefault="008469EF" w:rsidP="008D2B0D">
    <w:pPr>
      <w:pStyle w:val="Header"/>
      <w:jc w:val="right"/>
    </w:pPr>
    <w:r>
      <w:rPr>
        <w:noProof/>
      </w:rPr>
      <w:pict w14:anchorId="0F80A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8F2B8A" w:rsidRPr="00442889">
      <w:rPr>
        <w:noProof/>
        <w:lang w:val="en-IE" w:eastAsia="en-IE"/>
      </w:rPr>
      <w:drawing>
        <wp:anchor distT="0" distB="0" distL="114300" distR="114300" simplePos="0" relativeHeight="251657214" behindDoc="1" locked="0" layoutInCell="1" allowOverlap="1" wp14:anchorId="73F435CC" wp14:editId="7AC0B6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F2B8A">
      <w:t>ENG5-10.1.</w:t>
    </w:r>
    <w:r w:rsidR="00656220">
      <w:t>3</w:t>
    </w:r>
  </w:p>
  <w:p w14:paraId="64B187EA" w14:textId="3E4AD00B" w:rsidR="008F2B8A" w:rsidRPr="00ED2A8D" w:rsidRDefault="003151F2" w:rsidP="003151F2">
    <w:pPr>
      <w:pStyle w:val="Header"/>
      <w:jc w:val="right"/>
    </w:pPr>
    <w:r>
      <w:t>Formerly ENG4-11.2.14</w:t>
    </w:r>
  </w:p>
  <w:p w14:paraId="09B7FC5F" w14:textId="35C4AC7D" w:rsidR="008F2B8A" w:rsidRDefault="008F2B8A" w:rsidP="003151F2">
    <w:pPr>
      <w:pStyle w:val="Header"/>
    </w:pPr>
  </w:p>
  <w:p w14:paraId="72596C40" w14:textId="77777777" w:rsidR="008F2B8A" w:rsidRDefault="008F2B8A" w:rsidP="008747E0">
    <w:pPr>
      <w:pStyle w:val="Header"/>
    </w:pPr>
  </w:p>
  <w:p w14:paraId="6B9AC5BD" w14:textId="77777777" w:rsidR="008F2B8A" w:rsidRDefault="008F2B8A" w:rsidP="008747E0">
    <w:pPr>
      <w:pStyle w:val="Header"/>
    </w:pPr>
  </w:p>
  <w:p w14:paraId="2BA0D27B" w14:textId="77777777" w:rsidR="008F2B8A" w:rsidRDefault="008F2B8A" w:rsidP="008747E0">
    <w:pPr>
      <w:pStyle w:val="Header"/>
    </w:pPr>
  </w:p>
  <w:p w14:paraId="53B78509" w14:textId="77777777" w:rsidR="008F2B8A" w:rsidRDefault="008F2B8A" w:rsidP="008747E0">
    <w:pPr>
      <w:pStyle w:val="Header"/>
    </w:pPr>
    <w:r>
      <w:rPr>
        <w:noProof/>
        <w:lang w:val="en-IE" w:eastAsia="en-IE"/>
      </w:rPr>
      <w:drawing>
        <wp:anchor distT="0" distB="0" distL="114300" distR="114300" simplePos="0" relativeHeight="251656189" behindDoc="1" locked="0" layoutInCell="1" allowOverlap="1" wp14:anchorId="4E13884D" wp14:editId="5E60CB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27787A1" w14:textId="77777777" w:rsidR="008F2B8A" w:rsidRPr="00ED2A8D" w:rsidRDefault="008F2B8A" w:rsidP="008747E0">
    <w:pPr>
      <w:pStyle w:val="Header"/>
    </w:pPr>
  </w:p>
  <w:p w14:paraId="7E9B11C3" w14:textId="0F920007" w:rsidR="008F2B8A" w:rsidRPr="00ED2A8D" w:rsidRDefault="008F2B8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A7743" w14:textId="4DEC1808" w:rsidR="008F2B8A" w:rsidRDefault="008469EF">
    <w:pPr>
      <w:pStyle w:val="Header"/>
    </w:pPr>
    <w:ins w:id="8" w:author="Michael Hadley" w:date="2016-07-13T12:56:00Z">
      <w:r>
        <w:rPr>
          <w:noProof/>
        </w:rPr>
        <w:pict w14:anchorId="48A71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8F2B8A">
      <w:rPr>
        <w:noProof/>
        <w:lang w:val="en-IE" w:eastAsia="en-IE"/>
      </w:rPr>
      <w:drawing>
        <wp:anchor distT="0" distB="0" distL="114300" distR="114300" simplePos="0" relativeHeight="251688960" behindDoc="1" locked="0" layoutInCell="1" allowOverlap="1" wp14:anchorId="086C5905" wp14:editId="3F9FCED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BE2E9E" w14:textId="77777777" w:rsidR="008F2B8A" w:rsidRDefault="008F2B8A">
    <w:pPr>
      <w:pStyle w:val="Header"/>
    </w:pPr>
  </w:p>
  <w:p w14:paraId="530F1ED1" w14:textId="77777777" w:rsidR="008F2B8A" w:rsidRDefault="008F2B8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B9DD6" w14:textId="72A35D22" w:rsidR="008F2B8A" w:rsidRDefault="008469EF">
    <w:pPr>
      <w:pStyle w:val="Header"/>
    </w:pPr>
    <w:ins w:id="12" w:author="Michael Hadley" w:date="2016-07-13T12:56:00Z">
      <w:r>
        <w:rPr>
          <w:noProof/>
        </w:rPr>
        <w:pict w14:anchorId="0CD21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B45D" w14:textId="4459845F" w:rsidR="008F2B8A" w:rsidRPr="00ED2A8D" w:rsidRDefault="008469EF" w:rsidP="008747E0">
    <w:pPr>
      <w:pStyle w:val="Header"/>
    </w:pPr>
    <w:ins w:id="13" w:author="Michael Hadley" w:date="2016-07-13T12:56:00Z">
      <w:r>
        <w:rPr>
          <w:noProof/>
        </w:rPr>
        <w:pict w14:anchorId="14588C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8F2B8A">
      <w:rPr>
        <w:noProof/>
        <w:lang w:val="en-IE" w:eastAsia="en-IE"/>
      </w:rPr>
      <w:drawing>
        <wp:anchor distT="0" distB="0" distL="114300" distR="114300" simplePos="0" relativeHeight="251658752" behindDoc="1" locked="0" layoutInCell="1" allowOverlap="1" wp14:anchorId="2186FEB5" wp14:editId="52E63208">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003186" w14:textId="77777777" w:rsidR="008F2B8A" w:rsidRPr="00ED2A8D" w:rsidRDefault="008F2B8A" w:rsidP="008747E0">
    <w:pPr>
      <w:pStyle w:val="Header"/>
    </w:pPr>
  </w:p>
  <w:p w14:paraId="13789E13" w14:textId="77777777" w:rsidR="008F2B8A" w:rsidRDefault="008F2B8A" w:rsidP="008747E0">
    <w:pPr>
      <w:pStyle w:val="Header"/>
    </w:pPr>
  </w:p>
  <w:p w14:paraId="155501D1" w14:textId="77777777" w:rsidR="008F2B8A" w:rsidRDefault="008F2B8A" w:rsidP="008747E0">
    <w:pPr>
      <w:pStyle w:val="Header"/>
    </w:pPr>
  </w:p>
  <w:p w14:paraId="79336A44" w14:textId="77777777" w:rsidR="008F2B8A" w:rsidRDefault="008F2B8A" w:rsidP="008747E0">
    <w:pPr>
      <w:pStyle w:val="Header"/>
    </w:pPr>
  </w:p>
  <w:p w14:paraId="4480AD83" w14:textId="77777777" w:rsidR="008F2B8A" w:rsidRPr="00441393" w:rsidRDefault="008F2B8A" w:rsidP="00441393">
    <w:pPr>
      <w:pStyle w:val="Contents"/>
    </w:pPr>
    <w:r>
      <w:t>DOCUMENT REVISION</w:t>
    </w:r>
  </w:p>
  <w:p w14:paraId="178D4958" w14:textId="77777777" w:rsidR="008F2B8A" w:rsidRPr="00ED2A8D" w:rsidRDefault="008F2B8A" w:rsidP="008747E0">
    <w:pPr>
      <w:pStyle w:val="Header"/>
    </w:pPr>
  </w:p>
  <w:p w14:paraId="224364C6" w14:textId="4C67C766" w:rsidR="008F2B8A" w:rsidRPr="00AC33A2" w:rsidRDefault="008F2B8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49B40" w14:textId="0EC600A6" w:rsidR="008F2B8A" w:rsidRDefault="008469EF">
    <w:pPr>
      <w:pStyle w:val="Header"/>
    </w:pPr>
    <w:ins w:id="14" w:author="Michael Hadley" w:date="2016-07-13T12:56:00Z">
      <w:r>
        <w:rPr>
          <w:noProof/>
        </w:rPr>
        <w:pict w14:anchorId="0F623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762D60">
          <v:shape id="PowerPlusWaterMarkObject6" o:spid="_x0000_s2054" type="#_x0000_t136" style="position:absolute;margin-left:0;margin-top:0;width:467.6pt;height:42.5pt;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C9B2" w14:textId="0412A04B" w:rsidR="008F2B8A" w:rsidRDefault="008469EF">
    <w:pPr>
      <w:pStyle w:val="Header"/>
    </w:pPr>
    <w:ins w:id="239" w:author="Michael Hadley" w:date="2016-07-13T12:56:00Z">
      <w:r>
        <w:rPr>
          <w:noProof/>
        </w:rPr>
        <w:pict w14:anchorId="389D4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2872D" w14:textId="0F4615FB" w:rsidR="008F2B8A" w:rsidRPr="00ED2A8D" w:rsidRDefault="008F2B8A" w:rsidP="008747E0">
    <w:pPr>
      <w:pStyle w:val="Header"/>
    </w:pPr>
    <w:r>
      <w:rPr>
        <w:noProof/>
        <w:lang w:val="en-IE" w:eastAsia="en-IE"/>
      </w:rPr>
      <w:drawing>
        <wp:anchor distT="0" distB="0" distL="114300" distR="114300" simplePos="0" relativeHeight="251674624" behindDoc="1" locked="0" layoutInCell="1" allowOverlap="1" wp14:anchorId="641A334C" wp14:editId="5C2ED50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48B253" w14:textId="77777777" w:rsidR="008F2B8A" w:rsidRPr="00ED2A8D" w:rsidRDefault="008F2B8A" w:rsidP="008747E0">
    <w:pPr>
      <w:pStyle w:val="Header"/>
    </w:pPr>
  </w:p>
  <w:p w14:paraId="56EDE00F" w14:textId="77777777" w:rsidR="008F2B8A" w:rsidRDefault="008F2B8A" w:rsidP="008747E0">
    <w:pPr>
      <w:pStyle w:val="Header"/>
    </w:pPr>
  </w:p>
  <w:p w14:paraId="7EB98B58" w14:textId="77777777" w:rsidR="008F2B8A" w:rsidRDefault="008F2B8A" w:rsidP="008747E0">
    <w:pPr>
      <w:pStyle w:val="Header"/>
    </w:pPr>
  </w:p>
  <w:p w14:paraId="2F239E63" w14:textId="77777777" w:rsidR="008F2B8A" w:rsidRDefault="008F2B8A" w:rsidP="008747E0">
    <w:pPr>
      <w:pStyle w:val="Header"/>
    </w:pPr>
  </w:p>
  <w:p w14:paraId="048019B4" w14:textId="77777777" w:rsidR="008F2B8A" w:rsidRPr="00441393" w:rsidRDefault="008F2B8A" w:rsidP="00441393">
    <w:pPr>
      <w:pStyle w:val="Contents"/>
    </w:pPr>
    <w:r>
      <w:t>CONTENTS</w:t>
    </w:r>
  </w:p>
  <w:p w14:paraId="4166CAC8" w14:textId="77777777" w:rsidR="008F2B8A" w:rsidRDefault="008F2B8A" w:rsidP="0078486B">
    <w:pPr>
      <w:pStyle w:val="Header"/>
      <w:spacing w:line="140" w:lineRule="exact"/>
    </w:pPr>
  </w:p>
  <w:p w14:paraId="1F7E43EF" w14:textId="77777777" w:rsidR="008F2B8A" w:rsidRPr="00AC33A2" w:rsidRDefault="008F2B8A"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7BD11" w14:textId="3E0978A1" w:rsidR="008F2B8A" w:rsidRPr="00ED2A8D" w:rsidRDefault="008469EF" w:rsidP="00C716E5">
    <w:pPr>
      <w:pStyle w:val="Header"/>
    </w:pPr>
    <w:ins w:id="240" w:author="Michael Hadley" w:date="2016-07-13T12:56:00Z">
      <w:r>
        <w:rPr>
          <w:noProof/>
        </w:rPr>
        <w:pict w14:anchorId="298067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8F2B8A">
      <w:rPr>
        <w:noProof/>
        <w:lang w:val="en-IE" w:eastAsia="en-IE"/>
      </w:rPr>
      <w:drawing>
        <wp:anchor distT="0" distB="0" distL="114300" distR="114300" simplePos="0" relativeHeight="251697152" behindDoc="1" locked="0" layoutInCell="1" allowOverlap="1" wp14:anchorId="0BAE84DF" wp14:editId="412C1C0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BD03D9" w14:textId="77777777" w:rsidR="008F2B8A" w:rsidRPr="00ED2A8D" w:rsidRDefault="008F2B8A" w:rsidP="00C716E5">
    <w:pPr>
      <w:pStyle w:val="Header"/>
    </w:pPr>
  </w:p>
  <w:p w14:paraId="2A499165" w14:textId="77777777" w:rsidR="008F2B8A" w:rsidRDefault="008F2B8A" w:rsidP="00C716E5">
    <w:pPr>
      <w:pStyle w:val="Header"/>
    </w:pPr>
  </w:p>
  <w:p w14:paraId="635BA961" w14:textId="77777777" w:rsidR="008F2B8A" w:rsidRDefault="008F2B8A" w:rsidP="00C716E5">
    <w:pPr>
      <w:pStyle w:val="Header"/>
    </w:pPr>
  </w:p>
  <w:p w14:paraId="4E7DD856" w14:textId="77777777" w:rsidR="008F2B8A" w:rsidRDefault="008F2B8A" w:rsidP="00C716E5">
    <w:pPr>
      <w:pStyle w:val="Header"/>
    </w:pPr>
  </w:p>
  <w:p w14:paraId="4CE13CE0" w14:textId="77777777" w:rsidR="008F2B8A" w:rsidRPr="00441393" w:rsidRDefault="008F2B8A" w:rsidP="00C716E5">
    <w:pPr>
      <w:pStyle w:val="Contents"/>
    </w:pPr>
    <w:r>
      <w:t>CONTENTS</w:t>
    </w:r>
  </w:p>
  <w:p w14:paraId="77E92AD9" w14:textId="77777777" w:rsidR="008F2B8A" w:rsidRPr="00ED2A8D" w:rsidRDefault="008F2B8A" w:rsidP="00C716E5">
    <w:pPr>
      <w:pStyle w:val="Header"/>
    </w:pPr>
  </w:p>
  <w:p w14:paraId="471DBFFE" w14:textId="77777777" w:rsidR="008F2B8A" w:rsidRPr="00AC33A2" w:rsidRDefault="008F2B8A" w:rsidP="00C716E5">
    <w:pPr>
      <w:pStyle w:val="Header"/>
      <w:spacing w:line="140" w:lineRule="exact"/>
    </w:pPr>
  </w:p>
  <w:p w14:paraId="5B5B422C" w14:textId="77777777" w:rsidR="008F2B8A" w:rsidRDefault="008F2B8A">
    <w:pPr>
      <w:pStyle w:val="Header"/>
    </w:pPr>
    <w:r>
      <w:rPr>
        <w:noProof/>
        <w:lang w:val="en-IE" w:eastAsia="en-IE"/>
      </w:rPr>
      <w:drawing>
        <wp:anchor distT="0" distB="0" distL="114300" distR="114300" simplePos="0" relativeHeight="251695104" behindDoc="1" locked="0" layoutInCell="1" allowOverlap="1" wp14:anchorId="543B26A8" wp14:editId="7C46E22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51AF7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59075FA"/>
    <w:lvl w:ilvl="0">
      <w:start w:val="1"/>
      <w:numFmt w:val="decimal"/>
      <w:lvlText w:val="%1."/>
      <w:lvlJc w:val="left"/>
      <w:pPr>
        <w:tabs>
          <w:tab w:val="num" w:pos="1800"/>
        </w:tabs>
        <w:ind w:left="1800" w:hanging="360"/>
      </w:pPr>
    </w:lvl>
  </w:abstractNum>
  <w:abstractNum w:abstractNumId="2">
    <w:nsid w:val="FFFFFF7D"/>
    <w:multiLevelType w:val="singleLevel"/>
    <w:tmpl w:val="87BA889C"/>
    <w:lvl w:ilvl="0">
      <w:start w:val="1"/>
      <w:numFmt w:val="decimal"/>
      <w:lvlText w:val="%1."/>
      <w:lvlJc w:val="left"/>
      <w:pPr>
        <w:tabs>
          <w:tab w:val="num" w:pos="1440"/>
        </w:tabs>
        <w:ind w:left="1440" w:hanging="360"/>
      </w:pPr>
    </w:lvl>
  </w:abstractNum>
  <w:abstractNum w:abstractNumId="3">
    <w:nsid w:val="FFFFFF7F"/>
    <w:multiLevelType w:val="singleLevel"/>
    <w:tmpl w:val="93964960"/>
    <w:lvl w:ilvl="0">
      <w:start w:val="1"/>
      <w:numFmt w:val="decimal"/>
      <w:lvlText w:val="%1."/>
      <w:lvlJc w:val="left"/>
      <w:pPr>
        <w:tabs>
          <w:tab w:val="num" w:pos="720"/>
        </w:tabs>
        <w:ind w:left="720" w:hanging="360"/>
      </w:pPr>
    </w:lvl>
  </w:abstractNum>
  <w:abstractNum w:abstractNumId="4">
    <w:nsid w:val="FFFFFF80"/>
    <w:multiLevelType w:val="singleLevel"/>
    <w:tmpl w:val="51E635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168A1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B021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8CC24C"/>
    <w:lvl w:ilvl="0">
      <w:start w:val="1"/>
      <w:numFmt w:val="bullet"/>
      <w:lvlText w:val=""/>
      <w:lvlJc w:val="left"/>
      <w:pPr>
        <w:tabs>
          <w:tab w:val="num" w:pos="720"/>
        </w:tabs>
        <w:ind w:left="720" w:hanging="360"/>
      </w:pPr>
      <w:rPr>
        <w:rFonts w:ascii="Symbol" w:hAnsi="Symbol" w:hint="default"/>
      </w:rPr>
    </w:lvl>
  </w:abstractNum>
  <w:abstractNum w:abstractNumId="8">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8DD25A4"/>
    <w:multiLevelType w:val="multilevel"/>
    <w:tmpl w:val="15DAB2A2"/>
    <w:lvl w:ilvl="0">
      <w:start w:val="1"/>
      <w:numFmt w:val="decimal"/>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H %1.%2."/>
      <w:lvlJc w:val="left"/>
      <w:pPr>
        <w:tabs>
          <w:tab w:val="num" w:pos="0"/>
        </w:tabs>
        <w:ind w:left="851" w:hanging="851"/>
      </w:pPr>
      <w:rPr>
        <w:rFonts w:asciiTheme="minorHAnsi" w:hAnsiTheme="minorHAnsi" w:hint="default"/>
        <w:b/>
        <w:i w:val="0"/>
        <w:caps/>
        <w:color w:val="407EC9"/>
        <w:sz w:val="24"/>
      </w:rPr>
    </w:lvl>
    <w:lvl w:ilvl="2">
      <w:start w:val="1"/>
      <w:numFmt w:val="decimal"/>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3478BF"/>
    <w:multiLevelType w:val="hybridMultilevel"/>
    <w:tmpl w:val="11D8C93E"/>
    <w:lvl w:ilvl="0" w:tplc="DC4839DA">
      <w:start w:val="1"/>
      <w:numFmt w:val="bullet"/>
      <w:pStyle w:val="InsetList"/>
      <w:lvlText w:val=""/>
      <w:lvlJc w:val="left"/>
      <w:pPr>
        <w:ind w:left="680" w:hanging="396"/>
      </w:pPr>
      <w:rPr>
        <w:rFonts w:ascii="Symbol" w:hAnsi="Symbol" w:hint="default"/>
      </w:rPr>
    </w:lvl>
    <w:lvl w:ilvl="1" w:tplc="BA4EFC32" w:tentative="1">
      <w:start w:val="1"/>
      <w:numFmt w:val="bullet"/>
      <w:lvlText w:val="o"/>
      <w:lvlJc w:val="left"/>
      <w:pPr>
        <w:ind w:left="1440" w:hanging="360"/>
      </w:pPr>
      <w:rPr>
        <w:rFonts w:ascii="Courier New" w:hAnsi="Courier New" w:cs="Courier New" w:hint="default"/>
      </w:rPr>
    </w:lvl>
    <w:lvl w:ilvl="2" w:tplc="B620A042" w:tentative="1">
      <w:start w:val="1"/>
      <w:numFmt w:val="bullet"/>
      <w:lvlText w:val=""/>
      <w:lvlJc w:val="left"/>
      <w:pPr>
        <w:ind w:left="2160" w:hanging="360"/>
      </w:pPr>
      <w:rPr>
        <w:rFonts w:ascii="Wingdings" w:hAnsi="Wingdings" w:hint="default"/>
      </w:rPr>
    </w:lvl>
    <w:lvl w:ilvl="3" w:tplc="8EF4A024" w:tentative="1">
      <w:start w:val="1"/>
      <w:numFmt w:val="bullet"/>
      <w:lvlText w:val=""/>
      <w:lvlJc w:val="left"/>
      <w:pPr>
        <w:ind w:left="2880" w:hanging="360"/>
      </w:pPr>
      <w:rPr>
        <w:rFonts w:ascii="Symbol" w:hAnsi="Symbol" w:hint="default"/>
      </w:rPr>
    </w:lvl>
    <w:lvl w:ilvl="4" w:tplc="F55EA4E0" w:tentative="1">
      <w:start w:val="1"/>
      <w:numFmt w:val="bullet"/>
      <w:lvlText w:val="o"/>
      <w:lvlJc w:val="left"/>
      <w:pPr>
        <w:ind w:left="3600" w:hanging="360"/>
      </w:pPr>
      <w:rPr>
        <w:rFonts w:ascii="Courier New" w:hAnsi="Courier New" w:cs="Courier New" w:hint="default"/>
      </w:rPr>
    </w:lvl>
    <w:lvl w:ilvl="5" w:tplc="AC4C51AA" w:tentative="1">
      <w:start w:val="1"/>
      <w:numFmt w:val="bullet"/>
      <w:lvlText w:val=""/>
      <w:lvlJc w:val="left"/>
      <w:pPr>
        <w:ind w:left="4320" w:hanging="360"/>
      </w:pPr>
      <w:rPr>
        <w:rFonts w:ascii="Wingdings" w:hAnsi="Wingdings" w:hint="default"/>
      </w:rPr>
    </w:lvl>
    <w:lvl w:ilvl="6" w:tplc="70AC116A" w:tentative="1">
      <w:start w:val="1"/>
      <w:numFmt w:val="bullet"/>
      <w:lvlText w:val=""/>
      <w:lvlJc w:val="left"/>
      <w:pPr>
        <w:ind w:left="5040" w:hanging="360"/>
      </w:pPr>
      <w:rPr>
        <w:rFonts w:ascii="Symbol" w:hAnsi="Symbol" w:hint="default"/>
      </w:rPr>
    </w:lvl>
    <w:lvl w:ilvl="7" w:tplc="881C208A" w:tentative="1">
      <w:start w:val="1"/>
      <w:numFmt w:val="bullet"/>
      <w:lvlText w:val="o"/>
      <w:lvlJc w:val="left"/>
      <w:pPr>
        <w:ind w:left="5760" w:hanging="360"/>
      </w:pPr>
      <w:rPr>
        <w:rFonts w:ascii="Courier New" w:hAnsi="Courier New" w:cs="Courier New" w:hint="default"/>
      </w:rPr>
    </w:lvl>
    <w:lvl w:ilvl="8" w:tplc="C820234C"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84709F7"/>
    <w:multiLevelType w:val="multilevel"/>
    <w:tmpl w:val="031E0DF6"/>
    <w:lvl w:ilvl="0">
      <w:start w:val="1"/>
      <w:numFmt w:val="bullet"/>
      <w:pStyle w:val="Bullet"/>
      <w:lvlText w:val=""/>
      <w:lvlJc w:val="left"/>
      <w:pPr>
        <w:tabs>
          <w:tab w:val="num" w:pos="720"/>
        </w:tabs>
        <w:ind w:left="720" w:hanging="363"/>
      </w:pPr>
      <w:rPr>
        <w:rFonts w:ascii="Symbol" w:hAnsi="Symbol" w:cs="Symbol" w:hint="default"/>
      </w:rPr>
    </w:lvl>
    <w:lvl w:ilvl="1">
      <w:start w:val="1"/>
      <w:numFmt w:val="bullet"/>
      <w:lvlText w:val="–"/>
      <w:lvlJc w:val="left"/>
      <w:pPr>
        <w:tabs>
          <w:tab w:val="num" w:pos="1134"/>
        </w:tabs>
        <w:ind w:left="1134" w:hanging="414"/>
      </w:pPr>
      <w:rPr>
        <w:rFonts w:ascii="Times New Roman" w:hAnsi="Times New Roman" w:cs="Times New Roman" w:hint="default"/>
        <w:b/>
        <w:bCs/>
        <w:i w:val="0"/>
        <w:iCs w:val="0"/>
      </w:rPr>
    </w:lvl>
    <w:lvl w:ilvl="2">
      <w:start w:val="1"/>
      <w:numFmt w:val="bullet"/>
      <w:lvlText w:val="="/>
      <w:lvlJc w:val="left"/>
      <w:pPr>
        <w:tabs>
          <w:tab w:val="num" w:pos="1418"/>
        </w:tabs>
        <w:ind w:left="1418" w:hanging="397"/>
      </w:pPr>
      <w:rPr>
        <w:rFonts w:ascii="Times New Roman" w:hAnsi="Times New Roman" w:cs="Times New Roman" w:hint="default"/>
      </w:rPr>
    </w:lvl>
    <w:lvl w:ilvl="3">
      <w:start w:val="1"/>
      <w:numFmt w:val="bullet"/>
      <w:suff w:val="space"/>
      <w:lvlText w:val=""/>
      <w:lvlJc w:val="left"/>
      <w:pPr>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9C37E91"/>
    <w:multiLevelType w:val="multilevel"/>
    <w:tmpl w:val="1A54928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E7E01D9"/>
    <w:multiLevelType w:val="hybridMultilevel"/>
    <w:tmpl w:val="ECFE5922"/>
    <w:lvl w:ilvl="0" w:tplc="2662D4E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95E8838E" w:tentative="1">
      <w:start w:val="1"/>
      <w:numFmt w:val="lowerLetter"/>
      <w:lvlText w:val="%2."/>
      <w:lvlJc w:val="left"/>
      <w:pPr>
        <w:ind w:left="1440" w:hanging="360"/>
      </w:pPr>
    </w:lvl>
    <w:lvl w:ilvl="2" w:tplc="61C42556" w:tentative="1">
      <w:start w:val="1"/>
      <w:numFmt w:val="lowerRoman"/>
      <w:lvlText w:val="%3."/>
      <w:lvlJc w:val="right"/>
      <w:pPr>
        <w:ind w:left="2160" w:hanging="180"/>
      </w:pPr>
    </w:lvl>
    <w:lvl w:ilvl="3" w:tplc="C9A44FFE" w:tentative="1">
      <w:start w:val="1"/>
      <w:numFmt w:val="decimal"/>
      <w:lvlText w:val="%4."/>
      <w:lvlJc w:val="left"/>
      <w:pPr>
        <w:ind w:left="2880" w:hanging="360"/>
      </w:pPr>
    </w:lvl>
    <w:lvl w:ilvl="4" w:tplc="54A6E7E4" w:tentative="1">
      <w:start w:val="1"/>
      <w:numFmt w:val="lowerLetter"/>
      <w:lvlText w:val="%5."/>
      <w:lvlJc w:val="left"/>
      <w:pPr>
        <w:ind w:left="3600" w:hanging="360"/>
      </w:pPr>
    </w:lvl>
    <w:lvl w:ilvl="5" w:tplc="B0ECC0C6" w:tentative="1">
      <w:start w:val="1"/>
      <w:numFmt w:val="lowerRoman"/>
      <w:lvlText w:val="%6."/>
      <w:lvlJc w:val="right"/>
      <w:pPr>
        <w:ind w:left="4320" w:hanging="180"/>
      </w:pPr>
    </w:lvl>
    <w:lvl w:ilvl="6" w:tplc="05D4D41E" w:tentative="1">
      <w:start w:val="1"/>
      <w:numFmt w:val="decimal"/>
      <w:lvlText w:val="%7."/>
      <w:lvlJc w:val="left"/>
      <w:pPr>
        <w:ind w:left="5040" w:hanging="360"/>
      </w:pPr>
    </w:lvl>
    <w:lvl w:ilvl="7" w:tplc="3AEE1A84" w:tentative="1">
      <w:start w:val="1"/>
      <w:numFmt w:val="lowerLetter"/>
      <w:lvlText w:val="%8."/>
      <w:lvlJc w:val="left"/>
      <w:pPr>
        <w:ind w:left="5760" w:hanging="360"/>
      </w:pPr>
    </w:lvl>
    <w:lvl w:ilvl="8" w:tplc="A1FA9362"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5A2A55DC">
      <w:start w:val="1"/>
      <w:numFmt w:val="bullet"/>
      <w:pStyle w:val="Tableinsetlist"/>
      <w:lvlText w:val=""/>
      <w:lvlJc w:val="left"/>
      <w:pPr>
        <w:ind w:left="397" w:hanging="284"/>
      </w:pPr>
      <w:rPr>
        <w:rFonts w:ascii="Symbol" w:hAnsi="Symbol" w:hint="default"/>
      </w:rPr>
    </w:lvl>
    <w:lvl w:ilvl="1" w:tplc="6960EADA" w:tentative="1">
      <w:start w:val="1"/>
      <w:numFmt w:val="bullet"/>
      <w:lvlText w:val="o"/>
      <w:lvlJc w:val="left"/>
      <w:pPr>
        <w:ind w:left="1440" w:hanging="360"/>
      </w:pPr>
      <w:rPr>
        <w:rFonts w:ascii="Courier New" w:hAnsi="Courier New" w:cs="Courier New" w:hint="default"/>
      </w:rPr>
    </w:lvl>
    <w:lvl w:ilvl="2" w:tplc="371C7EEA" w:tentative="1">
      <w:start w:val="1"/>
      <w:numFmt w:val="bullet"/>
      <w:lvlText w:val=""/>
      <w:lvlJc w:val="left"/>
      <w:pPr>
        <w:ind w:left="2160" w:hanging="360"/>
      </w:pPr>
      <w:rPr>
        <w:rFonts w:ascii="Wingdings" w:hAnsi="Wingdings" w:hint="default"/>
      </w:rPr>
    </w:lvl>
    <w:lvl w:ilvl="3" w:tplc="514087B8" w:tentative="1">
      <w:start w:val="1"/>
      <w:numFmt w:val="bullet"/>
      <w:lvlText w:val=""/>
      <w:lvlJc w:val="left"/>
      <w:pPr>
        <w:ind w:left="2880" w:hanging="360"/>
      </w:pPr>
      <w:rPr>
        <w:rFonts w:ascii="Symbol" w:hAnsi="Symbol" w:hint="default"/>
      </w:rPr>
    </w:lvl>
    <w:lvl w:ilvl="4" w:tplc="1666BD4E" w:tentative="1">
      <w:start w:val="1"/>
      <w:numFmt w:val="bullet"/>
      <w:lvlText w:val="o"/>
      <w:lvlJc w:val="left"/>
      <w:pPr>
        <w:ind w:left="3600" w:hanging="360"/>
      </w:pPr>
      <w:rPr>
        <w:rFonts w:ascii="Courier New" w:hAnsi="Courier New" w:cs="Courier New" w:hint="default"/>
      </w:rPr>
    </w:lvl>
    <w:lvl w:ilvl="5" w:tplc="140C6B72" w:tentative="1">
      <w:start w:val="1"/>
      <w:numFmt w:val="bullet"/>
      <w:lvlText w:val=""/>
      <w:lvlJc w:val="left"/>
      <w:pPr>
        <w:ind w:left="4320" w:hanging="360"/>
      </w:pPr>
      <w:rPr>
        <w:rFonts w:ascii="Wingdings" w:hAnsi="Wingdings" w:hint="default"/>
      </w:rPr>
    </w:lvl>
    <w:lvl w:ilvl="6" w:tplc="92F2DC5E" w:tentative="1">
      <w:start w:val="1"/>
      <w:numFmt w:val="bullet"/>
      <w:lvlText w:val=""/>
      <w:lvlJc w:val="left"/>
      <w:pPr>
        <w:ind w:left="5040" w:hanging="360"/>
      </w:pPr>
      <w:rPr>
        <w:rFonts w:ascii="Symbol" w:hAnsi="Symbol" w:hint="default"/>
      </w:rPr>
    </w:lvl>
    <w:lvl w:ilvl="7" w:tplc="B498B0B0" w:tentative="1">
      <w:start w:val="1"/>
      <w:numFmt w:val="bullet"/>
      <w:lvlText w:val="o"/>
      <w:lvlJc w:val="left"/>
      <w:pPr>
        <w:ind w:left="5760" w:hanging="360"/>
      </w:pPr>
      <w:rPr>
        <w:rFonts w:ascii="Courier New" w:hAnsi="Courier New" w:cs="Courier New" w:hint="default"/>
      </w:rPr>
    </w:lvl>
    <w:lvl w:ilvl="8" w:tplc="D3A2958E"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83001F9E"/>
    <w:lvl w:ilvl="0" w:tplc="C5BC4A9E">
      <w:start w:val="1"/>
      <w:numFmt w:val="bullet"/>
      <w:pStyle w:val="Bullet1"/>
      <w:lvlText w:val=""/>
      <w:lvlJc w:val="left"/>
      <w:pPr>
        <w:ind w:left="425" w:hanging="425"/>
      </w:pPr>
      <w:rPr>
        <w:rFonts w:ascii="Symbol" w:hAnsi="Symbol" w:hint="default"/>
        <w:color w:val="00558C"/>
      </w:rPr>
    </w:lvl>
    <w:lvl w:ilvl="1" w:tplc="F30A75B0" w:tentative="1">
      <w:start w:val="1"/>
      <w:numFmt w:val="bullet"/>
      <w:lvlText w:val="o"/>
      <w:lvlJc w:val="left"/>
      <w:pPr>
        <w:ind w:left="1440" w:hanging="360"/>
      </w:pPr>
      <w:rPr>
        <w:rFonts w:ascii="Courier New" w:hAnsi="Courier New" w:cs="Courier New" w:hint="default"/>
      </w:rPr>
    </w:lvl>
    <w:lvl w:ilvl="2" w:tplc="4BFE9D56" w:tentative="1">
      <w:start w:val="1"/>
      <w:numFmt w:val="bullet"/>
      <w:lvlText w:val=""/>
      <w:lvlJc w:val="left"/>
      <w:pPr>
        <w:ind w:left="2160" w:hanging="360"/>
      </w:pPr>
      <w:rPr>
        <w:rFonts w:ascii="Wingdings" w:hAnsi="Wingdings" w:hint="default"/>
      </w:rPr>
    </w:lvl>
    <w:lvl w:ilvl="3" w:tplc="978683B0" w:tentative="1">
      <w:start w:val="1"/>
      <w:numFmt w:val="bullet"/>
      <w:lvlText w:val=""/>
      <w:lvlJc w:val="left"/>
      <w:pPr>
        <w:ind w:left="2880" w:hanging="360"/>
      </w:pPr>
      <w:rPr>
        <w:rFonts w:ascii="Symbol" w:hAnsi="Symbol" w:hint="default"/>
      </w:rPr>
    </w:lvl>
    <w:lvl w:ilvl="4" w:tplc="90802A7C" w:tentative="1">
      <w:start w:val="1"/>
      <w:numFmt w:val="bullet"/>
      <w:lvlText w:val="o"/>
      <w:lvlJc w:val="left"/>
      <w:pPr>
        <w:ind w:left="3600" w:hanging="360"/>
      </w:pPr>
      <w:rPr>
        <w:rFonts w:ascii="Courier New" w:hAnsi="Courier New" w:cs="Courier New" w:hint="default"/>
      </w:rPr>
    </w:lvl>
    <w:lvl w:ilvl="5" w:tplc="5ED202FA" w:tentative="1">
      <w:start w:val="1"/>
      <w:numFmt w:val="bullet"/>
      <w:lvlText w:val=""/>
      <w:lvlJc w:val="left"/>
      <w:pPr>
        <w:ind w:left="4320" w:hanging="360"/>
      </w:pPr>
      <w:rPr>
        <w:rFonts w:ascii="Wingdings" w:hAnsi="Wingdings" w:hint="default"/>
      </w:rPr>
    </w:lvl>
    <w:lvl w:ilvl="6" w:tplc="8E083864" w:tentative="1">
      <w:start w:val="1"/>
      <w:numFmt w:val="bullet"/>
      <w:lvlText w:val=""/>
      <w:lvlJc w:val="left"/>
      <w:pPr>
        <w:ind w:left="5040" w:hanging="360"/>
      </w:pPr>
      <w:rPr>
        <w:rFonts w:ascii="Symbol" w:hAnsi="Symbol" w:hint="default"/>
      </w:rPr>
    </w:lvl>
    <w:lvl w:ilvl="7" w:tplc="9CCCA8AA" w:tentative="1">
      <w:start w:val="1"/>
      <w:numFmt w:val="bullet"/>
      <w:lvlText w:val="o"/>
      <w:lvlJc w:val="left"/>
      <w:pPr>
        <w:ind w:left="5760" w:hanging="360"/>
      </w:pPr>
      <w:rPr>
        <w:rFonts w:ascii="Courier New" w:hAnsi="Courier New" w:cs="Courier New" w:hint="default"/>
      </w:rPr>
    </w:lvl>
    <w:lvl w:ilvl="8" w:tplc="2A625DB6" w:tentative="1">
      <w:start w:val="1"/>
      <w:numFmt w:val="bullet"/>
      <w:lvlText w:val=""/>
      <w:lvlJc w:val="left"/>
      <w:pPr>
        <w:ind w:left="6480" w:hanging="360"/>
      </w:pPr>
      <w:rPr>
        <w:rFonts w:ascii="Wingdings" w:hAnsi="Wingdings" w:hint="default"/>
      </w:rPr>
    </w:lvl>
  </w:abstractNum>
  <w:abstractNum w:abstractNumId="33">
    <w:nsid w:val="4BC63137"/>
    <w:multiLevelType w:val="hybridMultilevel"/>
    <w:tmpl w:val="D0282AAA"/>
    <w:lvl w:ilvl="0" w:tplc="3EF491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0585238"/>
    <w:multiLevelType w:val="multilevel"/>
    <w:tmpl w:val="E5C073D0"/>
    <w:lvl w:ilvl="0">
      <w:start w:val="1"/>
      <w:numFmt w:val="decimal"/>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nsid w:val="67AB4D84"/>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BB30C09"/>
    <w:multiLevelType w:val="multilevel"/>
    <w:tmpl w:val="5862448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6D64DA6"/>
    <w:multiLevelType w:val="hybridMultilevel"/>
    <w:tmpl w:val="7A3AA616"/>
    <w:lvl w:ilvl="0" w:tplc="7A8CAD5A">
      <w:start w:val="1"/>
      <w:numFmt w:val="bullet"/>
      <w:pStyle w:val="Bullet3"/>
      <w:lvlText w:val=""/>
      <w:lvlJc w:val="left"/>
      <w:pPr>
        <w:ind w:left="1778" w:hanging="360"/>
      </w:pPr>
      <w:rPr>
        <w:rFonts w:ascii="Wingdings" w:hAnsi="Wingdings" w:hint="default"/>
      </w:rPr>
    </w:lvl>
    <w:lvl w:ilvl="1" w:tplc="C884FC12" w:tentative="1">
      <w:start w:val="1"/>
      <w:numFmt w:val="bullet"/>
      <w:lvlText w:val="o"/>
      <w:lvlJc w:val="left"/>
      <w:pPr>
        <w:tabs>
          <w:tab w:val="num" w:pos="1440"/>
        </w:tabs>
        <w:ind w:left="1440" w:hanging="360"/>
      </w:pPr>
      <w:rPr>
        <w:rFonts w:ascii="Courier New" w:hAnsi="Courier New" w:cs="Courier New" w:hint="default"/>
      </w:rPr>
    </w:lvl>
    <w:lvl w:ilvl="2" w:tplc="E71CD604" w:tentative="1">
      <w:start w:val="1"/>
      <w:numFmt w:val="bullet"/>
      <w:lvlText w:val=""/>
      <w:lvlJc w:val="left"/>
      <w:pPr>
        <w:tabs>
          <w:tab w:val="num" w:pos="2160"/>
        </w:tabs>
        <w:ind w:left="2160" w:hanging="360"/>
      </w:pPr>
      <w:rPr>
        <w:rFonts w:ascii="Wingdings" w:hAnsi="Wingdings" w:hint="default"/>
      </w:rPr>
    </w:lvl>
    <w:lvl w:ilvl="3" w:tplc="F814A848" w:tentative="1">
      <w:start w:val="1"/>
      <w:numFmt w:val="bullet"/>
      <w:lvlText w:val=""/>
      <w:lvlJc w:val="left"/>
      <w:pPr>
        <w:tabs>
          <w:tab w:val="num" w:pos="2880"/>
        </w:tabs>
        <w:ind w:left="2880" w:hanging="360"/>
      </w:pPr>
      <w:rPr>
        <w:rFonts w:ascii="Symbol" w:hAnsi="Symbol" w:hint="default"/>
      </w:rPr>
    </w:lvl>
    <w:lvl w:ilvl="4" w:tplc="84AC3628" w:tentative="1">
      <w:start w:val="1"/>
      <w:numFmt w:val="bullet"/>
      <w:lvlText w:val="o"/>
      <w:lvlJc w:val="left"/>
      <w:pPr>
        <w:tabs>
          <w:tab w:val="num" w:pos="3600"/>
        </w:tabs>
        <w:ind w:left="3600" w:hanging="360"/>
      </w:pPr>
      <w:rPr>
        <w:rFonts w:ascii="Courier New" w:hAnsi="Courier New" w:cs="Courier New" w:hint="default"/>
      </w:rPr>
    </w:lvl>
    <w:lvl w:ilvl="5" w:tplc="FE8A8B08" w:tentative="1">
      <w:start w:val="1"/>
      <w:numFmt w:val="bullet"/>
      <w:lvlText w:val=""/>
      <w:lvlJc w:val="left"/>
      <w:pPr>
        <w:tabs>
          <w:tab w:val="num" w:pos="4320"/>
        </w:tabs>
        <w:ind w:left="4320" w:hanging="360"/>
      </w:pPr>
      <w:rPr>
        <w:rFonts w:ascii="Wingdings" w:hAnsi="Wingdings" w:hint="default"/>
      </w:rPr>
    </w:lvl>
    <w:lvl w:ilvl="6" w:tplc="3BC0B940" w:tentative="1">
      <w:start w:val="1"/>
      <w:numFmt w:val="bullet"/>
      <w:lvlText w:val=""/>
      <w:lvlJc w:val="left"/>
      <w:pPr>
        <w:tabs>
          <w:tab w:val="num" w:pos="5040"/>
        </w:tabs>
        <w:ind w:left="5040" w:hanging="360"/>
      </w:pPr>
      <w:rPr>
        <w:rFonts w:ascii="Symbol" w:hAnsi="Symbol" w:hint="default"/>
      </w:rPr>
    </w:lvl>
    <w:lvl w:ilvl="7" w:tplc="6E2AC032" w:tentative="1">
      <w:start w:val="1"/>
      <w:numFmt w:val="bullet"/>
      <w:lvlText w:val="o"/>
      <w:lvlJc w:val="left"/>
      <w:pPr>
        <w:tabs>
          <w:tab w:val="num" w:pos="5760"/>
        </w:tabs>
        <w:ind w:left="5760" w:hanging="360"/>
      </w:pPr>
      <w:rPr>
        <w:rFonts w:ascii="Courier New" w:hAnsi="Courier New" w:cs="Courier New" w:hint="default"/>
      </w:rPr>
    </w:lvl>
    <w:lvl w:ilvl="8" w:tplc="E67CC976" w:tentative="1">
      <w:start w:val="1"/>
      <w:numFmt w:val="bullet"/>
      <w:lvlText w:val=""/>
      <w:lvlJc w:val="left"/>
      <w:pPr>
        <w:tabs>
          <w:tab w:val="num" w:pos="6480"/>
        </w:tabs>
        <w:ind w:left="6480" w:hanging="360"/>
      </w:pPr>
      <w:rPr>
        <w:rFonts w:ascii="Wingdings" w:hAnsi="Wingdings" w:hint="default"/>
      </w:rPr>
    </w:lvl>
  </w:abstractNum>
  <w:abstractNum w:abstractNumId="4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BB11B89"/>
    <w:multiLevelType w:val="hybridMultilevel"/>
    <w:tmpl w:val="22EAEB96"/>
    <w:lvl w:ilvl="0" w:tplc="F920DA44">
      <w:start w:val="1"/>
      <w:numFmt w:val="bullet"/>
      <w:pStyle w:val="Bullet2"/>
      <w:lvlText w:val=""/>
      <w:lvlJc w:val="left"/>
      <w:pPr>
        <w:ind w:left="851" w:hanging="426"/>
      </w:pPr>
      <w:rPr>
        <w:rFonts w:ascii="Symbol" w:hAnsi="Symbol" w:hint="default"/>
        <w:color w:val="B2C1ED"/>
      </w:rPr>
    </w:lvl>
    <w:lvl w:ilvl="1" w:tplc="F79E33FC" w:tentative="1">
      <w:start w:val="1"/>
      <w:numFmt w:val="bullet"/>
      <w:lvlText w:val="o"/>
      <w:lvlJc w:val="left"/>
      <w:pPr>
        <w:ind w:left="1440" w:hanging="360"/>
      </w:pPr>
      <w:rPr>
        <w:rFonts w:ascii="Courier New" w:hAnsi="Courier New" w:cs="Courier New" w:hint="default"/>
      </w:rPr>
    </w:lvl>
    <w:lvl w:ilvl="2" w:tplc="D2D270D8" w:tentative="1">
      <w:start w:val="1"/>
      <w:numFmt w:val="bullet"/>
      <w:lvlText w:val=""/>
      <w:lvlJc w:val="left"/>
      <w:pPr>
        <w:ind w:left="2160" w:hanging="360"/>
      </w:pPr>
      <w:rPr>
        <w:rFonts w:ascii="Wingdings" w:hAnsi="Wingdings" w:hint="default"/>
      </w:rPr>
    </w:lvl>
    <w:lvl w:ilvl="3" w:tplc="AEC66122" w:tentative="1">
      <w:start w:val="1"/>
      <w:numFmt w:val="bullet"/>
      <w:lvlText w:val=""/>
      <w:lvlJc w:val="left"/>
      <w:pPr>
        <w:ind w:left="2880" w:hanging="360"/>
      </w:pPr>
      <w:rPr>
        <w:rFonts w:ascii="Symbol" w:hAnsi="Symbol" w:hint="default"/>
      </w:rPr>
    </w:lvl>
    <w:lvl w:ilvl="4" w:tplc="DB143BEC" w:tentative="1">
      <w:start w:val="1"/>
      <w:numFmt w:val="bullet"/>
      <w:lvlText w:val="o"/>
      <w:lvlJc w:val="left"/>
      <w:pPr>
        <w:ind w:left="3600" w:hanging="360"/>
      </w:pPr>
      <w:rPr>
        <w:rFonts w:ascii="Courier New" w:hAnsi="Courier New" w:cs="Courier New" w:hint="default"/>
      </w:rPr>
    </w:lvl>
    <w:lvl w:ilvl="5" w:tplc="2F449352" w:tentative="1">
      <w:start w:val="1"/>
      <w:numFmt w:val="bullet"/>
      <w:lvlText w:val=""/>
      <w:lvlJc w:val="left"/>
      <w:pPr>
        <w:ind w:left="4320" w:hanging="360"/>
      </w:pPr>
      <w:rPr>
        <w:rFonts w:ascii="Wingdings" w:hAnsi="Wingdings" w:hint="default"/>
      </w:rPr>
    </w:lvl>
    <w:lvl w:ilvl="6" w:tplc="2488BEB8" w:tentative="1">
      <w:start w:val="1"/>
      <w:numFmt w:val="bullet"/>
      <w:lvlText w:val=""/>
      <w:lvlJc w:val="left"/>
      <w:pPr>
        <w:ind w:left="5040" w:hanging="360"/>
      </w:pPr>
      <w:rPr>
        <w:rFonts w:ascii="Symbol" w:hAnsi="Symbol" w:hint="default"/>
      </w:rPr>
    </w:lvl>
    <w:lvl w:ilvl="7" w:tplc="34CAAA3A" w:tentative="1">
      <w:start w:val="1"/>
      <w:numFmt w:val="bullet"/>
      <w:lvlText w:val="o"/>
      <w:lvlJc w:val="left"/>
      <w:pPr>
        <w:ind w:left="5760" w:hanging="360"/>
      </w:pPr>
      <w:rPr>
        <w:rFonts w:ascii="Courier New" w:hAnsi="Courier New" w:cs="Courier New" w:hint="default"/>
      </w:rPr>
    </w:lvl>
    <w:lvl w:ilvl="8" w:tplc="EAE022AA" w:tentative="1">
      <w:start w:val="1"/>
      <w:numFmt w:val="bullet"/>
      <w:lvlText w:val=""/>
      <w:lvlJc w:val="left"/>
      <w:pPr>
        <w:ind w:left="6480" w:hanging="360"/>
      </w:pPr>
      <w:rPr>
        <w:rFonts w:ascii="Wingdings" w:hAnsi="Wingdings" w:hint="default"/>
      </w:rPr>
    </w:lvl>
  </w:abstractNum>
  <w:num w:numId="1">
    <w:abstractNumId w:val="32"/>
  </w:num>
  <w:num w:numId="2">
    <w:abstractNumId w:val="46"/>
  </w:num>
  <w:num w:numId="3">
    <w:abstractNumId w:val="14"/>
  </w:num>
  <w:num w:numId="4">
    <w:abstractNumId w:val="28"/>
  </w:num>
  <w:num w:numId="5">
    <w:abstractNumId w:val="25"/>
  </w:num>
  <w:num w:numId="6">
    <w:abstractNumId w:val="15"/>
  </w:num>
  <w:num w:numId="7">
    <w:abstractNumId w:val="23"/>
  </w:num>
  <w:num w:numId="8">
    <w:abstractNumId w:val="30"/>
  </w:num>
  <w:num w:numId="9">
    <w:abstractNumId w:val="13"/>
  </w:num>
  <w:num w:numId="10">
    <w:abstractNumId w:val="22"/>
  </w:num>
  <w:num w:numId="11">
    <w:abstractNumId w:val="26"/>
  </w:num>
  <w:num w:numId="12">
    <w:abstractNumId w:val="11"/>
  </w:num>
  <w:num w:numId="13">
    <w:abstractNumId w:val="31"/>
  </w:num>
  <w:num w:numId="14">
    <w:abstractNumId w:val="42"/>
  </w:num>
  <w:num w:numId="15">
    <w:abstractNumId w:val="41"/>
  </w:num>
  <w:num w:numId="16">
    <w:abstractNumId w:val="43"/>
  </w:num>
  <w:num w:numId="17">
    <w:abstractNumId w:val="21"/>
  </w:num>
  <w:num w:numId="18">
    <w:abstractNumId w:val="19"/>
  </w:num>
  <w:num w:numId="19">
    <w:abstractNumId w:val="44"/>
  </w:num>
  <w:num w:numId="20">
    <w:abstractNumId w:val="29"/>
  </w:num>
  <w:num w:numId="21">
    <w:abstractNumId w:val="9"/>
  </w:num>
  <w:num w:numId="22">
    <w:abstractNumId w:val="17"/>
  </w:num>
  <w:num w:numId="23">
    <w:abstractNumId w:val="37"/>
  </w:num>
  <w:num w:numId="24">
    <w:abstractNumId w:val="16"/>
  </w:num>
  <w:num w:numId="25">
    <w:abstractNumId w:val="45"/>
  </w:num>
  <w:num w:numId="26">
    <w:abstractNumId w:val="8"/>
  </w:num>
  <w:num w:numId="27">
    <w:abstractNumId w:val="27"/>
  </w:num>
  <w:num w:numId="28">
    <w:abstractNumId w:val="24"/>
  </w:num>
  <w:num w:numId="29">
    <w:abstractNumId w:val="35"/>
  </w:num>
  <w:num w:numId="30">
    <w:abstractNumId w:val="38"/>
  </w:num>
  <w:num w:numId="31">
    <w:abstractNumId w:val="12"/>
  </w:num>
  <w:num w:numId="32">
    <w:abstractNumId w:val="33"/>
  </w:num>
  <w:num w:numId="33">
    <w:abstractNumId w:val="40"/>
  </w:num>
  <w:num w:numId="34">
    <w:abstractNumId w:val="20"/>
  </w:num>
  <w:num w:numId="35">
    <w:abstractNumId w:val="36"/>
  </w:num>
  <w:num w:numId="36">
    <w:abstractNumId w:val="34"/>
  </w:num>
  <w:num w:numId="37">
    <w:abstractNumId w:val="18"/>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10"/>
  </w:num>
  <w:num w:numId="47">
    <w:abstractNumId w:val="39"/>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Peter Dobson">
    <w15:presenceInfo w15:providerId="Windows Live" w15:userId="bd26c5e0e9f890d0"/>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E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DE"/>
    <w:rsid w:val="000007A0"/>
    <w:rsid w:val="0001616D"/>
    <w:rsid w:val="00016839"/>
    <w:rsid w:val="000174F9"/>
    <w:rsid w:val="000249C2"/>
    <w:rsid w:val="000258F6"/>
    <w:rsid w:val="00027190"/>
    <w:rsid w:val="00031FB3"/>
    <w:rsid w:val="000379A7"/>
    <w:rsid w:val="00040EB8"/>
    <w:rsid w:val="00043370"/>
    <w:rsid w:val="00057B6D"/>
    <w:rsid w:val="00061A7B"/>
    <w:rsid w:val="00067095"/>
    <w:rsid w:val="00072A1C"/>
    <w:rsid w:val="0008654C"/>
    <w:rsid w:val="000904ED"/>
    <w:rsid w:val="00091545"/>
    <w:rsid w:val="00093A89"/>
    <w:rsid w:val="00095B6F"/>
    <w:rsid w:val="000A27A8"/>
    <w:rsid w:val="000B2356"/>
    <w:rsid w:val="000C711B"/>
    <w:rsid w:val="000D2431"/>
    <w:rsid w:val="000D6128"/>
    <w:rsid w:val="000E3954"/>
    <w:rsid w:val="000E3E52"/>
    <w:rsid w:val="000F0F9F"/>
    <w:rsid w:val="000F1E7F"/>
    <w:rsid w:val="000F3782"/>
    <w:rsid w:val="000F3F43"/>
    <w:rsid w:val="000F4C06"/>
    <w:rsid w:val="000F58ED"/>
    <w:rsid w:val="00113D5B"/>
    <w:rsid w:val="00113F8F"/>
    <w:rsid w:val="00115E4E"/>
    <w:rsid w:val="001326CA"/>
    <w:rsid w:val="00133DD4"/>
    <w:rsid w:val="001349DB"/>
    <w:rsid w:val="00135AEB"/>
    <w:rsid w:val="00136E58"/>
    <w:rsid w:val="001547F9"/>
    <w:rsid w:val="001607D8"/>
    <w:rsid w:val="00161325"/>
    <w:rsid w:val="001723D3"/>
    <w:rsid w:val="00184427"/>
    <w:rsid w:val="001875B1"/>
    <w:rsid w:val="00190A41"/>
    <w:rsid w:val="00197C15"/>
    <w:rsid w:val="001A112C"/>
    <w:rsid w:val="001B2A35"/>
    <w:rsid w:val="001B2AD2"/>
    <w:rsid w:val="001B339A"/>
    <w:rsid w:val="001C1852"/>
    <w:rsid w:val="001C5A4A"/>
    <w:rsid w:val="001C650B"/>
    <w:rsid w:val="001C72B5"/>
    <w:rsid w:val="001C79EC"/>
    <w:rsid w:val="001D2E7A"/>
    <w:rsid w:val="001D3992"/>
    <w:rsid w:val="001D4A3E"/>
    <w:rsid w:val="001E416D"/>
    <w:rsid w:val="001E7A48"/>
    <w:rsid w:val="001E7CF6"/>
    <w:rsid w:val="001F4EF8"/>
    <w:rsid w:val="001F5AB1"/>
    <w:rsid w:val="00201337"/>
    <w:rsid w:val="002022EA"/>
    <w:rsid w:val="002044E9"/>
    <w:rsid w:val="00205B17"/>
    <w:rsid w:val="00205D9B"/>
    <w:rsid w:val="002174F0"/>
    <w:rsid w:val="002204DA"/>
    <w:rsid w:val="0022371A"/>
    <w:rsid w:val="00237785"/>
    <w:rsid w:val="00251FB9"/>
    <w:rsid w:val="002520AD"/>
    <w:rsid w:val="0025660A"/>
    <w:rsid w:val="00257DF8"/>
    <w:rsid w:val="00257E4A"/>
    <w:rsid w:val="0026038D"/>
    <w:rsid w:val="0027175D"/>
    <w:rsid w:val="00273D66"/>
    <w:rsid w:val="002962C9"/>
    <w:rsid w:val="0029793F"/>
    <w:rsid w:val="002A1C42"/>
    <w:rsid w:val="002A617C"/>
    <w:rsid w:val="002A71CF"/>
    <w:rsid w:val="002B3E9D"/>
    <w:rsid w:val="002B594A"/>
    <w:rsid w:val="002C77F4"/>
    <w:rsid w:val="002D0869"/>
    <w:rsid w:val="002D2D1C"/>
    <w:rsid w:val="002D78FE"/>
    <w:rsid w:val="002E4993"/>
    <w:rsid w:val="002E5BAC"/>
    <w:rsid w:val="002E7635"/>
    <w:rsid w:val="002F265A"/>
    <w:rsid w:val="0030413F"/>
    <w:rsid w:val="00305EFE"/>
    <w:rsid w:val="00313B4B"/>
    <w:rsid w:val="00313D85"/>
    <w:rsid w:val="003151F2"/>
    <w:rsid w:val="00315CE3"/>
    <w:rsid w:val="0031629B"/>
    <w:rsid w:val="0032426B"/>
    <w:rsid w:val="003251FE"/>
    <w:rsid w:val="003274DB"/>
    <w:rsid w:val="00327FBF"/>
    <w:rsid w:val="00332A7B"/>
    <w:rsid w:val="003343E0"/>
    <w:rsid w:val="00335E40"/>
    <w:rsid w:val="00336971"/>
    <w:rsid w:val="00344408"/>
    <w:rsid w:val="00345E37"/>
    <w:rsid w:val="00346357"/>
    <w:rsid w:val="00347F3E"/>
    <w:rsid w:val="003621C3"/>
    <w:rsid w:val="0036382D"/>
    <w:rsid w:val="00366096"/>
    <w:rsid w:val="00376AC1"/>
    <w:rsid w:val="00380350"/>
    <w:rsid w:val="00380B4E"/>
    <w:rsid w:val="003816E4"/>
    <w:rsid w:val="00387166"/>
    <w:rsid w:val="0039131E"/>
    <w:rsid w:val="003A04A6"/>
    <w:rsid w:val="003A4D66"/>
    <w:rsid w:val="003A7759"/>
    <w:rsid w:val="003A7F6E"/>
    <w:rsid w:val="003B03EA"/>
    <w:rsid w:val="003C301C"/>
    <w:rsid w:val="003C7C34"/>
    <w:rsid w:val="003D0F37"/>
    <w:rsid w:val="003D5150"/>
    <w:rsid w:val="003F1C3A"/>
    <w:rsid w:val="003F2D8D"/>
    <w:rsid w:val="004051B2"/>
    <w:rsid w:val="00414698"/>
    <w:rsid w:val="00424EDE"/>
    <w:rsid w:val="0042565E"/>
    <w:rsid w:val="00432C05"/>
    <w:rsid w:val="00440379"/>
    <w:rsid w:val="00441393"/>
    <w:rsid w:val="00447CF0"/>
    <w:rsid w:val="00452486"/>
    <w:rsid w:val="004559A2"/>
    <w:rsid w:val="00456F10"/>
    <w:rsid w:val="00464858"/>
    <w:rsid w:val="00474746"/>
    <w:rsid w:val="00476942"/>
    <w:rsid w:val="00477D62"/>
    <w:rsid w:val="0048001B"/>
    <w:rsid w:val="004834DD"/>
    <w:rsid w:val="004843F9"/>
    <w:rsid w:val="004871A2"/>
    <w:rsid w:val="00492A8D"/>
    <w:rsid w:val="004944C8"/>
    <w:rsid w:val="004A0EBF"/>
    <w:rsid w:val="004A2275"/>
    <w:rsid w:val="004A4EC4"/>
    <w:rsid w:val="004C0E4B"/>
    <w:rsid w:val="004C5A95"/>
    <w:rsid w:val="004D377C"/>
    <w:rsid w:val="004E0BBB"/>
    <w:rsid w:val="004E1D57"/>
    <w:rsid w:val="004E2F16"/>
    <w:rsid w:val="004F3383"/>
    <w:rsid w:val="004F5930"/>
    <w:rsid w:val="004F6196"/>
    <w:rsid w:val="00500448"/>
    <w:rsid w:val="00501C7B"/>
    <w:rsid w:val="00503044"/>
    <w:rsid w:val="00504AE8"/>
    <w:rsid w:val="00523666"/>
    <w:rsid w:val="00523866"/>
    <w:rsid w:val="00525922"/>
    <w:rsid w:val="00526234"/>
    <w:rsid w:val="00534F34"/>
    <w:rsid w:val="0053692E"/>
    <w:rsid w:val="005378A6"/>
    <w:rsid w:val="00547837"/>
    <w:rsid w:val="00557434"/>
    <w:rsid w:val="0056243B"/>
    <w:rsid w:val="00565D56"/>
    <w:rsid w:val="00572E80"/>
    <w:rsid w:val="00575E2F"/>
    <w:rsid w:val="005805D2"/>
    <w:rsid w:val="00595415"/>
    <w:rsid w:val="00597652"/>
    <w:rsid w:val="005A0703"/>
    <w:rsid w:val="005A080B"/>
    <w:rsid w:val="005A081A"/>
    <w:rsid w:val="005A51F9"/>
    <w:rsid w:val="005B12A5"/>
    <w:rsid w:val="005B5D73"/>
    <w:rsid w:val="005C161A"/>
    <w:rsid w:val="005C1BCB"/>
    <w:rsid w:val="005C2312"/>
    <w:rsid w:val="005C4735"/>
    <w:rsid w:val="005C590A"/>
    <w:rsid w:val="005C5C63"/>
    <w:rsid w:val="005D03E9"/>
    <w:rsid w:val="005D304B"/>
    <w:rsid w:val="005D6E5D"/>
    <w:rsid w:val="005E3989"/>
    <w:rsid w:val="005E4659"/>
    <w:rsid w:val="005E657A"/>
    <w:rsid w:val="005F1386"/>
    <w:rsid w:val="005F17C2"/>
    <w:rsid w:val="00600C2B"/>
    <w:rsid w:val="006127AC"/>
    <w:rsid w:val="006178F9"/>
    <w:rsid w:val="00620397"/>
    <w:rsid w:val="00631EAA"/>
    <w:rsid w:val="00634A78"/>
    <w:rsid w:val="00640789"/>
    <w:rsid w:val="00642025"/>
    <w:rsid w:val="00646E87"/>
    <w:rsid w:val="0065107F"/>
    <w:rsid w:val="006533FA"/>
    <w:rsid w:val="00656220"/>
    <w:rsid w:val="00656624"/>
    <w:rsid w:val="00661946"/>
    <w:rsid w:val="00666061"/>
    <w:rsid w:val="00667424"/>
    <w:rsid w:val="00667792"/>
    <w:rsid w:val="00671677"/>
    <w:rsid w:val="006744D8"/>
    <w:rsid w:val="006750F2"/>
    <w:rsid w:val="006752D6"/>
    <w:rsid w:val="00675E02"/>
    <w:rsid w:val="00677845"/>
    <w:rsid w:val="0068553C"/>
    <w:rsid w:val="00685F34"/>
    <w:rsid w:val="0069181D"/>
    <w:rsid w:val="00695656"/>
    <w:rsid w:val="006975A8"/>
    <w:rsid w:val="006A1012"/>
    <w:rsid w:val="006A3B54"/>
    <w:rsid w:val="006A3D62"/>
    <w:rsid w:val="006B6389"/>
    <w:rsid w:val="006C1376"/>
    <w:rsid w:val="006C48F9"/>
    <w:rsid w:val="006E0E7D"/>
    <w:rsid w:val="006E10BF"/>
    <w:rsid w:val="006F1C14"/>
    <w:rsid w:val="006F49DE"/>
    <w:rsid w:val="00703A6A"/>
    <w:rsid w:val="0071290E"/>
    <w:rsid w:val="00722236"/>
    <w:rsid w:val="00725CCA"/>
    <w:rsid w:val="0072737A"/>
    <w:rsid w:val="00730DED"/>
    <w:rsid w:val="007311E7"/>
    <w:rsid w:val="00731DEE"/>
    <w:rsid w:val="00734BC6"/>
    <w:rsid w:val="007541D3"/>
    <w:rsid w:val="00756AA9"/>
    <w:rsid w:val="007577D7"/>
    <w:rsid w:val="00761330"/>
    <w:rsid w:val="00770537"/>
    <w:rsid w:val="007715E8"/>
    <w:rsid w:val="00776004"/>
    <w:rsid w:val="00776824"/>
    <w:rsid w:val="00776983"/>
    <w:rsid w:val="0078486B"/>
    <w:rsid w:val="00785A39"/>
    <w:rsid w:val="00787D8A"/>
    <w:rsid w:val="00790277"/>
    <w:rsid w:val="00791EBC"/>
    <w:rsid w:val="00793577"/>
    <w:rsid w:val="00795637"/>
    <w:rsid w:val="00796C37"/>
    <w:rsid w:val="007A446A"/>
    <w:rsid w:val="007A53A6"/>
    <w:rsid w:val="007A6159"/>
    <w:rsid w:val="007B27E9"/>
    <w:rsid w:val="007B2C5B"/>
    <w:rsid w:val="007B2D11"/>
    <w:rsid w:val="007B557E"/>
    <w:rsid w:val="007B6700"/>
    <w:rsid w:val="007B6A93"/>
    <w:rsid w:val="007B7215"/>
    <w:rsid w:val="007B7BEC"/>
    <w:rsid w:val="007D1805"/>
    <w:rsid w:val="007D2107"/>
    <w:rsid w:val="007D3A42"/>
    <w:rsid w:val="007D5895"/>
    <w:rsid w:val="007D77AB"/>
    <w:rsid w:val="007E28D0"/>
    <w:rsid w:val="007E30DF"/>
    <w:rsid w:val="007F7544"/>
    <w:rsid w:val="00800995"/>
    <w:rsid w:val="00816F79"/>
    <w:rsid w:val="008172F8"/>
    <w:rsid w:val="00817CC8"/>
    <w:rsid w:val="00821403"/>
    <w:rsid w:val="008326B2"/>
    <w:rsid w:val="00834EA3"/>
    <w:rsid w:val="00840766"/>
    <w:rsid w:val="00846831"/>
    <w:rsid w:val="008469EF"/>
    <w:rsid w:val="00865532"/>
    <w:rsid w:val="00867686"/>
    <w:rsid w:val="008737D3"/>
    <w:rsid w:val="008747E0"/>
    <w:rsid w:val="00876841"/>
    <w:rsid w:val="00877C8B"/>
    <w:rsid w:val="00882B3C"/>
    <w:rsid w:val="0088783D"/>
    <w:rsid w:val="008972C3"/>
    <w:rsid w:val="008A28D9"/>
    <w:rsid w:val="008A30BA"/>
    <w:rsid w:val="008C33B5"/>
    <w:rsid w:val="008C3A72"/>
    <w:rsid w:val="008C6969"/>
    <w:rsid w:val="008D2B0D"/>
    <w:rsid w:val="008E1F69"/>
    <w:rsid w:val="008E76B1"/>
    <w:rsid w:val="008F2B8A"/>
    <w:rsid w:val="008F38BB"/>
    <w:rsid w:val="008F57D8"/>
    <w:rsid w:val="00902834"/>
    <w:rsid w:val="00914E26"/>
    <w:rsid w:val="0091590F"/>
    <w:rsid w:val="00923B4D"/>
    <w:rsid w:val="00925016"/>
    <w:rsid w:val="0092540C"/>
    <w:rsid w:val="00925E0F"/>
    <w:rsid w:val="00931A57"/>
    <w:rsid w:val="009336D0"/>
    <w:rsid w:val="0093492E"/>
    <w:rsid w:val="009414E6"/>
    <w:rsid w:val="0095450F"/>
    <w:rsid w:val="009561DB"/>
    <w:rsid w:val="00956901"/>
    <w:rsid w:val="00957EF9"/>
    <w:rsid w:val="00962EC1"/>
    <w:rsid w:val="00966090"/>
    <w:rsid w:val="00971591"/>
    <w:rsid w:val="0097326C"/>
    <w:rsid w:val="00974564"/>
    <w:rsid w:val="00974E99"/>
    <w:rsid w:val="009764FA"/>
    <w:rsid w:val="00980192"/>
    <w:rsid w:val="00982A22"/>
    <w:rsid w:val="00994D97"/>
    <w:rsid w:val="009A07B7"/>
    <w:rsid w:val="009B1545"/>
    <w:rsid w:val="009B31E2"/>
    <w:rsid w:val="009B336B"/>
    <w:rsid w:val="009B5023"/>
    <w:rsid w:val="009B785E"/>
    <w:rsid w:val="009C26F8"/>
    <w:rsid w:val="009C609E"/>
    <w:rsid w:val="009D25B8"/>
    <w:rsid w:val="009D26AB"/>
    <w:rsid w:val="009E16EC"/>
    <w:rsid w:val="009E326E"/>
    <w:rsid w:val="009E433C"/>
    <w:rsid w:val="009E4A4D"/>
    <w:rsid w:val="009E6578"/>
    <w:rsid w:val="009F081F"/>
    <w:rsid w:val="009F31DC"/>
    <w:rsid w:val="00A06A3D"/>
    <w:rsid w:val="00A10EBA"/>
    <w:rsid w:val="00A13E56"/>
    <w:rsid w:val="00A215E7"/>
    <w:rsid w:val="00A227BF"/>
    <w:rsid w:val="00A24838"/>
    <w:rsid w:val="00A2743E"/>
    <w:rsid w:val="00A30C33"/>
    <w:rsid w:val="00A41C68"/>
    <w:rsid w:val="00A4308C"/>
    <w:rsid w:val="00A44836"/>
    <w:rsid w:val="00A50AD9"/>
    <w:rsid w:val="00A524B5"/>
    <w:rsid w:val="00A549B3"/>
    <w:rsid w:val="00A56184"/>
    <w:rsid w:val="00A64038"/>
    <w:rsid w:val="00A67954"/>
    <w:rsid w:val="00A709C3"/>
    <w:rsid w:val="00A720EF"/>
    <w:rsid w:val="00A72ED7"/>
    <w:rsid w:val="00A765C7"/>
    <w:rsid w:val="00A8083F"/>
    <w:rsid w:val="00A90D86"/>
    <w:rsid w:val="00A91DBA"/>
    <w:rsid w:val="00A97900"/>
    <w:rsid w:val="00AA0F40"/>
    <w:rsid w:val="00AA1D7A"/>
    <w:rsid w:val="00AA3E01"/>
    <w:rsid w:val="00AB0BFA"/>
    <w:rsid w:val="00AB76B7"/>
    <w:rsid w:val="00AC2E8F"/>
    <w:rsid w:val="00AC33A2"/>
    <w:rsid w:val="00AD38F7"/>
    <w:rsid w:val="00AE5083"/>
    <w:rsid w:val="00AE65F1"/>
    <w:rsid w:val="00AE6BB4"/>
    <w:rsid w:val="00AE73CE"/>
    <w:rsid w:val="00AE74AD"/>
    <w:rsid w:val="00AF159C"/>
    <w:rsid w:val="00B01873"/>
    <w:rsid w:val="00B038F9"/>
    <w:rsid w:val="00B04BEC"/>
    <w:rsid w:val="00B074AB"/>
    <w:rsid w:val="00B07717"/>
    <w:rsid w:val="00B17253"/>
    <w:rsid w:val="00B20BBF"/>
    <w:rsid w:val="00B2583D"/>
    <w:rsid w:val="00B31A41"/>
    <w:rsid w:val="00B355B9"/>
    <w:rsid w:val="00B40199"/>
    <w:rsid w:val="00B41238"/>
    <w:rsid w:val="00B42573"/>
    <w:rsid w:val="00B502FF"/>
    <w:rsid w:val="00B55453"/>
    <w:rsid w:val="00B610AC"/>
    <w:rsid w:val="00B643DF"/>
    <w:rsid w:val="00B65300"/>
    <w:rsid w:val="00B67422"/>
    <w:rsid w:val="00B70BD4"/>
    <w:rsid w:val="00B712CA"/>
    <w:rsid w:val="00B73463"/>
    <w:rsid w:val="00B74F32"/>
    <w:rsid w:val="00B90123"/>
    <w:rsid w:val="00B9016D"/>
    <w:rsid w:val="00B91B82"/>
    <w:rsid w:val="00BA0F98"/>
    <w:rsid w:val="00BA1517"/>
    <w:rsid w:val="00BA4E39"/>
    <w:rsid w:val="00BA67FD"/>
    <w:rsid w:val="00BA78D3"/>
    <w:rsid w:val="00BA7C48"/>
    <w:rsid w:val="00BB01CD"/>
    <w:rsid w:val="00BC251F"/>
    <w:rsid w:val="00BC27F6"/>
    <w:rsid w:val="00BC39F4"/>
    <w:rsid w:val="00BD1587"/>
    <w:rsid w:val="00BD6A20"/>
    <w:rsid w:val="00BD7EE1"/>
    <w:rsid w:val="00BE5568"/>
    <w:rsid w:val="00BE5764"/>
    <w:rsid w:val="00BF1358"/>
    <w:rsid w:val="00C007CD"/>
    <w:rsid w:val="00C0106D"/>
    <w:rsid w:val="00C055BC"/>
    <w:rsid w:val="00C133BE"/>
    <w:rsid w:val="00C13670"/>
    <w:rsid w:val="00C1690A"/>
    <w:rsid w:val="00C17F49"/>
    <w:rsid w:val="00C20990"/>
    <w:rsid w:val="00C222B4"/>
    <w:rsid w:val="00C262E4"/>
    <w:rsid w:val="00C33E20"/>
    <w:rsid w:val="00C35CF6"/>
    <w:rsid w:val="00C3725B"/>
    <w:rsid w:val="00C522BE"/>
    <w:rsid w:val="00C533EC"/>
    <w:rsid w:val="00C5470E"/>
    <w:rsid w:val="00C55AEF"/>
    <w:rsid w:val="00C55EFB"/>
    <w:rsid w:val="00C56585"/>
    <w:rsid w:val="00C56B3F"/>
    <w:rsid w:val="00C6261F"/>
    <w:rsid w:val="00C65492"/>
    <w:rsid w:val="00C66A63"/>
    <w:rsid w:val="00C67AFA"/>
    <w:rsid w:val="00C716E5"/>
    <w:rsid w:val="00C773D9"/>
    <w:rsid w:val="00C80307"/>
    <w:rsid w:val="00C80ACE"/>
    <w:rsid w:val="00C81162"/>
    <w:rsid w:val="00C83258"/>
    <w:rsid w:val="00C83666"/>
    <w:rsid w:val="00C870B5"/>
    <w:rsid w:val="00C907DF"/>
    <w:rsid w:val="00C91630"/>
    <w:rsid w:val="00C9558A"/>
    <w:rsid w:val="00C96266"/>
    <w:rsid w:val="00C966EB"/>
    <w:rsid w:val="00CA04B1"/>
    <w:rsid w:val="00CA2DFC"/>
    <w:rsid w:val="00CA3E5D"/>
    <w:rsid w:val="00CA4EC9"/>
    <w:rsid w:val="00CB03D4"/>
    <w:rsid w:val="00CB0617"/>
    <w:rsid w:val="00CB137B"/>
    <w:rsid w:val="00CC0683"/>
    <w:rsid w:val="00CC35EF"/>
    <w:rsid w:val="00CC4C57"/>
    <w:rsid w:val="00CC5048"/>
    <w:rsid w:val="00CC6246"/>
    <w:rsid w:val="00CE5E46"/>
    <w:rsid w:val="00CF49CC"/>
    <w:rsid w:val="00D0307B"/>
    <w:rsid w:val="00D04DA3"/>
    <w:rsid w:val="00D04F0B"/>
    <w:rsid w:val="00D1463A"/>
    <w:rsid w:val="00D252C9"/>
    <w:rsid w:val="00D32DDF"/>
    <w:rsid w:val="00D3700C"/>
    <w:rsid w:val="00D638E0"/>
    <w:rsid w:val="00D653B1"/>
    <w:rsid w:val="00D6764B"/>
    <w:rsid w:val="00D74AE1"/>
    <w:rsid w:val="00D75D42"/>
    <w:rsid w:val="00D80B20"/>
    <w:rsid w:val="00D865A8"/>
    <w:rsid w:val="00D9012A"/>
    <w:rsid w:val="00D92C2D"/>
    <w:rsid w:val="00D9361E"/>
    <w:rsid w:val="00D93DFD"/>
    <w:rsid w:val="00D94F38"/>
    <w:rsid w:val="00D95A34"/>
    <w:rsid w:val="00DA17CD"/>
    <w:rsid w:val="00DA68E2"/>
    <w:rsid w:val="00DB25B3"/>
    <w:rsid w:val="00DB3706"/>
    <w:rsid w:val="00DC2D20"/>
    <w:rsid w:val="00DD60F2"/>
    <w:rsid w:val="00DE0893"/>
    <w:rsid w:val="00DE2814"/>
    <w:rsid w:val="00DE6796"/>
    <w:rsid w:val="00DF41B2"/>
    <w:rsid w:val="00E01272"/>
    <w:rsid w:val="00E03067"/>
    <w:rsid w:val="00E03846"/>
    <w:rsid w:val="00E05CCE"/>
    <w:rsid w:val="00E14106"/>
    <w:rsid w:val="00E16EB4"/>
    <w:rsid w:val="00E17CE2"/>
    <w:rsid w:val="00E20A7D"/>
    <w:rsid w:val="00E21A27"/>
    <w:rsid w:val="00E250FF"/>
    <w:rsid w:val="00E27A2F"/>
    <w:rsid w:val="00E42A94"/>
    <w:rsid w:val="00E458BF"/>
    <w:rsid w:val="00E54BFB"/>
    <w:rsid w:val="00E54CD7"/>
    <w:rsid w:val="00E6019A"/>
    <w:rsid w:val="00E706E7"/>
    <w:rsid w:val="00E77BCB"/>
    <w:rsid w:val="00E818AD"/>
    <w:rsid w:val="00E84229"/>
    <w:rsid w:val="00E84965"/>
    <w:rsid w:val="00E864CC"/>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EF7AA9"/>
    <w:rsid w:val="00F00376"/>
    <w:rsid w:val="00F01F0C"/>
    <w:rsid w:val="00F02A5A"/>
    <w:rsid w:val="00F11368"/>
    <w:rsid w:val="00F11764"/>
    <w:rsid w:val="00F141E7"/>
    <w:rsid w:val="00F157E2"/>
    <w:rsid w:val="00F259E2"/>
    <w:rsid w:val="00F267A9"/>
    <w:rsid w:val="00F30C07"/>
    <w:rsid w:val="00F31D60"/>
    <w:rsid w:val="00F41F0B"/>
    <w:rsid w:val="00F519DD"/>
    <w:rsid w:val="00F527AC"/>
    <w:rsid w:val="00F5503F"/>
    <w:rsid w:val="00F61D83"/>
    <w:rsid w:val="00F65DD1"/>
    <w:rsid w:val="00F707B3"/>
    <w:rsid w:val="00F71135"/>
    <w:rsid w:val="00F74309"/>
    <w:rsid w:val="00F82C35"/>
    <w:rsid w:val="00F90461"/>
    <w:rsid w:val="00FA2D58"/>
    <w:rsid w:val="00FA370D"/>
    <w:rsid w:val="00FB4517"/>
    <w:rsid w:val="00FC378B"/>
    <w:rsid w:val="00FC3977"/>
    <w:rsid w:val="00FC75DC"/>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86EB0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6533FA"/>
    <w:pPr>
      <w:keepNext/>
      <w:keepLines/>
      <w:numPr>
        <w:numId w:val="3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141E7"/>
    <w:pPr>
      <w:numPr>
        <w:ilvl w:val="1"/>
        <w:numId w:val="34"/>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6533FA"/>
    <w:pPr>
      <w:keepNext/>
      <w:keepLines/>
      <w:numPr>
        <w:ilvl w:val="2"/>
        <w:numId w:val="3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6533FA"/>
    <w:pPr>
      <w:keepNext/>
      <w:keepLines/>
      <w:numPr>
        <w:ilvl w:val="3"/>
        <w:numId w:val="3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numPr>
        <w:ilvl w:val="4"/>
        <w:numId w:val="3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numPr>
        <w:ilvl w:val="5"/>
        <w:numId w:val="3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141E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C055BC"/>
    <w:pPr>
      <w:spacing w:before="20" w:after="2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rsid w:val="006E10BF"/>
    <w:p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055BC"/>
    <w:pPr>
      <w:spacing w:before="20" w:after="2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BodyText2">
    <w:name w:val="Body Text 2"/>
    <w:basedOn w:val="Normal"/>
    <w:link w:val="BodyText2Char"/>
    <w:unhideWhenUsed/>
    <w:rsid w:val="0048001B"/>
    <w:pPr>
      <w:spacing w:after="120" w:line="480" w:lineRule="auto"/>
    </w:pPr>
  </w:style>
  <w:style w:type="character" w:customStyle="1" w:styleId="BodyText2Char">
    <w:name w:val="Body Text 2 Char"/>
    <w:basedOn w:val="DefaultParagraphFont"/>
    <w:link w:val="BodyText2"/>
    <w:semiHidden/>
    <w:rsid w:val="0048001B"/>
    <w:rPr>
      <w:sz w:val="18"/>
      <w:lang w:val="en-GB"/>
    </w:rPr>
  </w:style>
  <w:style w:type="paragraph" w:styleId="BlockText">
    <w:name w:val="Block Text"/>
    <w:basedOn w:val="Normal"/>
    <w:rsid w:val="0048001B"/>
    <w:pPr>
      <w:spacing w:after="120" w:line="240" w:lineRule="auto"/>
      <w:ind w:left="1440" w:right="1440"/>
    </w:pPr>
    <w:rPr>
      <w:rFonts w:ascii="Arial" w:eastAsia="Times New Roman" w:hAnsi="Arial" w:cs="Times New Roman"/>
      <w:sz w:val="22"/>
      <w:szCs w:val="24"/>
    </w:rPr>
  </w:style>
  <w:style w:type="paragraph" w:styleId="BodyTextIndent">
    <w:name w:val="Body Text Indent"/>
    <w:basedOn w:val="Normal"/>
    <w:link w:val="BodyTextIndentChar"/>
    <w:rsid w:val="0048001B"/>
    <w:pPr>
      <w:spacing w:after="120" w:line="240" w:lineRule="auto"/>
      <w:ind w:left="993"/>
    </w:pPr>
    <w:rPr>
      <w:rFonts w:ascii="Arial" w:eastAsia="Times New Roman" w:hAnsi="Arial" w:cs="Times New Roman"/>
      <w:sz w:val="22"/>
      <w:szCs w:val="24"/>
    </w:rPr>
  </w:style>
  <w:style w:type="character" w:customStyle="1" w:styleId="BodyTextIndentChar">
    <w:name w:val="Body Text Indent Char"/>
    <w:basedOn w:val="DefaultParagraphFont"/>
    <w:link w:val="BodyTextIndent"/>
    <w:rsid w:val="0048001B"/>
    <w:rPr>
      <w:rFonts w:ascii="Arial" w:eastAsia="Times New Roman" w:hAnsi="Arial" w:cs="Times New Roman"/>
      <w:szCs w:val="24"/>
      <w:lang w:val="en-GB"/>
    </w:rPr>
  </w:style>
  <w:style w:type="paragraph" w:styleId="BodyTextIndent2">
    <w:name w:val="Body Text Indent 2"/>
    <w:basedOn w:val="Normal"/>
    <w:link w:val="BodyTextIndent2Char"/>
    <w:rsid w:val="0048001B"/>
    <w:pPr>
      <w:spacing w:after="120" w:line="240" w:lineRule="auto"/>
      <w:ind w:left="1134"/>
      <w:jc w:val="both"/>
    </w:pPr>
    <w:rPr>
      <w:rFonts w:ascii="Arial" w:eastAsia="Times New Roman" w:hAnsi="Arial" w:cs="Times New Roman"/>
      <w:sz w:val="22"/>
      <w:szCs w:val="24"/>
      <w:lang w:eastAsia="de-DE"/>
    </w:rPr>
  </w:style>
  <w:style w:type="character" w:customStyle="1" w:styleId="BodyTextIndent2Char">
    <w:name w:val="Body Text Indent 2 Char"/>
    <w:basedOn w:val="DefaultParagraphFont"/>
    <w:link w:val="BodyTextIndent2"/>
    <w:rsid w:val="0048001B"/>
    <w:rPr>
      <w:rFonts w:ascii="Arial" w:eastAsia="Times New Roman" w:hAnsi="Arial" w:cs="Times New Roman"/>
      <w:szCs w:val="24"/>
      <w:lang w:val="en-GB" w:eastAsia="de-DE"/>
    </w:rPr>
  </w:style>
  <w:style w:type="paragraph" w:customStyle="1" w:styleId="Figure">
    <w:name w:val="Figure_#"/>
    <w:basedOn w:val="Normal"/>
    <w:next w:val="BodyText"/>
    <w:rsid w:val="0048001B"/>
    <w:pPr>
      <w:numPr>
        <w:numId w:val="33"/>
      </w:numPr>
      <w:spacing w:before="120" w:after="120" w:line="240" w:lineRule="auto"/>
      <w:jc w:val="center"/>
    </w:pPr>
    <w:rPr>
      <w:rFonts w:ascii="Arial" w:eastAsia="Times New Roman" w:hAnsi="Arial" w:cs="Times New Roman"/>
      <w:i/>
      <w:sz w:val="22"/>
      <w:szCs w:val="20"/>
      <w:lang w:eastAsia="en-GB"/>
    </w:rPr>
  </w:style>
  <w:style w:type="paragraph" w:styleId="Index1">
    <w:name w:val="index 1"/>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List1indent">
    <w:name w:val="List 1 indent"/>
    <w:basedOn w:val="Normal"/>
    <w:rsid w:val="0048001B"/>
    <w:pPr>
      <w:tabs>
        <w:tab w:val="num" w:pos="993"/>
      </w:tabs>
      <w:spacing w:after="120" w:line="240" w:lineRule="auto"/>
      <w:ind w:left="993"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48001B"/>
    <w:pPr>
      <w:numPr>
        <w:ilvl w:val="2"/>
        <w:numId w:val="35"/>
      </w:numPr>
      <w:spacing w:after="120"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48001B"/>
    <w:pPr>
      <w:spacing w:after="120"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48001B"/>
    <w:pPr>
      <w:spacing w:after="120" w:line="240" w:lineRule="auto"/>
      <w:ind w:left="1134"/>
      <w:jc w:val="both"/>
    </w:pPr>
    <w:rPr>
      <w:rFonts w:ascii="Arial" w:eastAsia="Times New Roman" w:hAnsi="Arial" w:cs="Times New Roman"/>
      <w:sz w:val="22"/>
      <w:szCs w:val="20"/>
      <w:lang w:eastAsia="en-GB"/>
    </w:rPr>
  </w:style>
  <w:style w:type="paragraph" w:styleId="ListBullet">
    <w:name w:val="List Bullet"/>
    <w:basedOn w:val="Normal"/>
    <w:autoRedefine/>
    <w:rsid w:val="0048001B"/>
    <w:pPr>
      <w:spacing w:before="60" w:after="80" w:line="240" w:lineRule="auto"/>
      <w:ind w:left="354"/>
    </w:pPr>
    <w:rPr>
      <w:rFonts w:ascii="Arial" w:eastAsia="Times New Roman" w:hAnsi="Arial" w:cs="Times New Roman"/>
      <w:sz w:val="22"/>
      <w:szCs w:val="24"/>
    </w:rPr>
  </w:style>
  <w:style w:type="paragraph" w:styleId="Quote">
    <w:name w:val="Quote"/>
    <w:basedOn w:val="Normal"/>
    <w:link w:val="QuoteChar"/>
    <w:rsid w:val="0048001B"/>
    <w:pPr>
      <w:spacing w:before="60" w:after="60" w:line="240" w:lineRule="auto"/>
      <w:ind w:left="567" w:right="935"/>
      <w:jc w:val="both"/>
    </w:pPr>
    <w:rPr>
      <w:rFonts w:ascii="Arial" w:eastAsia="Times New Roman" w:hAnsi="Arial" w:cs="Times New Roman"/>
      <w:i/>
      <w:sz w:val="22"/>
      <w:szCs w:val="24"/>
    </w:rPr>
  </w:style>
  <w:style w:type="character" w:customStyle="1" w:styleId="QuoteChar">
    <w:name w:val="Quote Char"/>
    <w:basedOn w:val="DefaultParagraphFont"/>
    <w:link w:val="Quote"/>
    <w:rsid w:val="0048001B"/>
    <w:rPr>
      <w:rFonts w:ascii="Arial" w:eastAsia="Times New Roman" w:hAnsi="Arial" w:cs="Times New Roman"/>
      <w:i/>
      <w:szCs w:val="24"/>
      <w:lang w:val="en-GB"/>
    </w:rPr>
  </w:style>
  <w:style w:type="paragraph" w:styleId="Subtitle">
    <w:name w:val="Subtitle"/>
    <w:basedOn w:val="Normal"/>
    <w:link w:val="SubtitleChar"/>
    <w:rsid w:val="0048001B"/>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48001B"/>
    <w:rPr>
      <w:rFonts w:ascii="Arial" w:eastAsia="Times New Roman" w:hAnsi="Arial" w:cs="Arial"/>
      <w:b/>
      <w:sz w:val="28"/>
      <w:szCs w:val="28"/>
      <w:lang w:val="en-GB"/>
    </w:rPr>
  </w:style>
  <w:style w:type="paragraph" w:customStyle="1" w:styleId="Table">
    <w:name w:val="Table_#"/>
    <w:basedOn w:val="Normal"/>
    <w:next w:val="Normal"/>
    <w:rsid w:val="0048001B"/>
    <w:pPr>
      <w:numPr>
        <w:numId w:val="36"/>
      </w:numPr>
      <w:spacing w:before="120" w:after="120" w:line="240" w:lineRule="auto"/>
      <w:jc w:val="center"/>
    </w:pPr>
    <w:rPr>
      <w:rFonts w:ascii="Arial" w:eastAsia="Times New Roman" w:hAnsi="Arial" w:cs="Times New Roman"/>
      <w:i/>
      <w:sz w:val="22"/>
      <w:szCs w:val="20"/>
      <w:lang w:eastAsia="en-GB"/>
    </w:rPr>
  </w:style>
  <w:style w:type="paragraph" w:customStyle="1" w:styleId="Tabletext0">
    <w:name w:val="Table_text"/>
    <w:basedOn w:val="Normal"/>
    <w:rsid w:val="004800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styleId="Title">
    <w:name w:val="Title"/>
    <w:basedOn w:val="Normal"/>
    <w:link w:val="TitleChar"/>
    <w:rsid w:val="0048001B"/>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8001B"/>
    <w:rPr>
      <w:rFonts w:ascii="Arial" w:eastAsia="Times New Roman" w:hAnsi="Arial" w:cs="Arial"/>
      <w:b/>
      <w:bCs/>
      <w:kern w:val="28"/>
      <w:sz w:val="32"/>
      <w:szCs w:val="32"/>
      <w:lang w:val="en-GB"/>
    </w:rPr>
  </w:style>
  <w:style w:type="character" w:customStyle="1" w:styleId="CharChar13">
    <w:name w:val="Char Char13"/>
    <w:basedOn w:val="DefaultParagraphFont"/>
    <w:rsid w:val="0048001B"/>
    <w:rPr>
      <w:rFonts w:ascii="Arial" w:eastAsia="MS Mincho" w:hAnsi="Arial" w:cs="Arial"/>
      <w:szCs w:val="22"/>
      <w:lang w:val="en-GB" w:eastAsia="ja-JP" w:bidi="ar-SA"/>
    </w:rPr>
  </w:style>
  <w:style w:type="character" w:customStyle="1" w:styleId="CharChar15">
    <w:name w:val="Char Char15"/>
    <w:basedOn w:val="DefaultParagraphFont"/>
    <w:rsid w:val="0048001B"/>
    <w:rPr>
      <w:rFonts w:ascii="Arial" w:eastAsia="MS Mincho" w:hAnsi="Arial" w:cs="Arial"/>
      <w:sz w:val="22"/>
      <w:szCs w:val="22"/>
      <w:lang w:val="en-GB" w:eastAsia="en-GB" w:bidi="ar-SA"/>
    </w:rPr>
  </w:style>
  <w:style w:type="paragraph" w:customStyle="1" w:styleId="Bullet">
    <w:name w:val="Bullet"/>
    <w:basedOn w:val="Normal"/>
    <w:rsid w:val="0048001B"/>
    <w:pPr>
      <w:numPr>
        <w:numId w:val="37"/>
      </w:numPr>
      <w:spacing w:after="60" w:line="240" w:lineRule="auto"/>
      <w:ind w:right="380"/>
    </w:pPr>
    <w:rPr>
      <w:rFonts w:ascii="Arial" w:eastAsia="MS Mincho" w:hAnsi="Arial" w:cs="Arial"/>
      <w:sz w:val="22"/>
      <w:lang w:val="en-AU" w:eastAsia="ja-JP"/>
    </w:rPr>
  </w:style>
  <w:style w:type="character" w:customStyle="1" w:styleId="CharChar12">
    <w:name w:val="Char Char12"/>
    <w:basedOn w:val="DefaultParagraphFont"/>
    <w:rsid w:val="0048001B"/>
    <w:rPr>
      <w:rFonts w:ascii="Arial" w:eastAsia="MS Mincho" w:hAnsi="Arial" w:cs="Arial"/>
      <w:szCs w:val="24"/>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6.png"/><Relationship Id="rId117" Type="http://schemas.openxmlformats.org/officeDocument/2006/relationships/oleObject" Target="embeddings/oleObject47.bin"/><Relationship Id="rId21" Type="http://schemas.openxmlformats.org/officeDocument/2006/relationships/header" Target="header8.xml"/><Relationship Id="rId42" Type="http://schemas.openxmlformats.org/officeDocument/2006/relationships/image" Target="media/image12.wmf"/><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180.wmf"/><Relationship Id="rId84" Type="http://schemas.openxmlformats.org/officeDocument/2006/relationships/image" Target="media/image220.wmf"/><Relationship Id="rId89" Type="http://schemas.openxmlformats.org/officeDocument/2006/relationships/oleObject" Target="embeddings/oleObject32.bin"/><Relationship Id="rId112" Type="http://schemas.openxmlformats.org/officeDocument/2006/relationships/image" Target="media/image29.wmf"/><Relationship Id="rId133" Type="http://schemas.openxmlformats.org/officeDocument/2006/relationships/oleObject" Target="embeddings/oleObject55.bin"/><Relationship Id="rId138" Type="http://schemas.openxmlformats.org/officeDocument/2006/relationships/image" Target="media/image350.wmf"/><Relationship Id="rId154" Type="http://schemas.openxmlformats.org/officeDocument/2006/relationships/header" Target="header10.xml"/><Relationship Id="rId159" Type="http://schemas.microsoft.com/office/2011/relationships/people" Target="people.xml"/><Relationship Id="rId16" Type="http://schemas.openxmlformats.org/officeDocument/2006/relationships/header" Target="header4.xml"/><Relationship Id="rId107" Type="http://schemas.openxmlformats.org/officeDocument/2006/relationships/oleObject" Target="embeddings/oleObject42.bin"/><Relationship Id="rId11" Type="http://schemas.openxmlformats.org/officeDocument/2006/relationships/header" Target="header2.xml"/><Relationship Id="rId32" Type="http://schemas.openxmlformats.org/officeDocument/2006/relationships/image" Target="media/image90.wmf"/><Relationship Id="rId37" Type="http://schemas.openxmlformats.org/officeDocument/2006/relationships/oleObject" Target="embeddings/oleObject6.bin"/><Relationship Id="rId53" Type="http://schemas.openxmlformats.org/officeDocument/2006/relationships/oleObject" Target="embeddings/oleObject14.bin"/><Relationship Id="rId58" Type="http://schemas.openxmlformats.org/officeDocument/2006/relationships/image" Target="media/image16.wmf"/><Relationship Id="rId74" Type="http://schemas.openxmlformats.org/officeDocument/2006/relationships/image" Target="media/image20.wmf"/><Relationship Id="rId79" Type="http://schemas.openxmlformats.org/officeDocument/2006/relationships/oleObject" Target="embeddings/oleObject27.bin"/><Relationship Id="rId102" Type="http://schemas.openxmlformats.org/officeDocument/2006/relationships/image" Target="media/image27.wmf"/><Relationship Id="rId123" Type="http://schemas.openxmlformats.org/officeDocument/2006/relationships/oleObject" Target="embeddings/oleObject50.bin"/><Relationship Id="rId128" Type="http://schemas.openxmlformats.org/officeDocument/2006/relationships/image" Target="media/image33.wmf"/><Relationship Id="rId144" Type="http://schemas.openxmlformats.org/officeDocument/2006/relationships/image" Target="media/image37.wmf"/><Relationship Id="rId149" Type="http://schemas.openxmlformats.org/officeDocument/2006/relationships/oleObject" Target="embeddings/oleObject63.bin"/><Relationship Id="rId5" Type="http://schemas.openxmlformats.org/officeDocument/2006/relationships/webSettings" Target="webSettings.xml"/><Relationship Id="rId90" Type="http://schemas.openxmlformats.org/officeDocument/2006/relationships/image" Target="media/image24.wmf"/><Relationship Id="rId95" Type="http://schemas.openxmlformats.org/officeDocument/2006/relationships/oleObject" Target="embeddings/oleObject35.bin"/><Relationship Id="rId160" Type="http://schemas.openxmlformats.org/officeDocument/2006/relationships/theme" Target="theme/theme1.xml"/><Relationship Id="rId22" Type="http://schemas.openxmlformats.org/officeDocument/2006/relationships/header" Target="header9.xml"/><Relationship Id="rId27" Type="http://schemas.openxmlformats.org/officeDocument/2006/relationships/image" Target="media/image7.wmf"/><Relationship Id="rId43" Type="http://schemas.openxmlformats.org/officeDocument/2006/relationships/oleObject" Target="embeddings/oleObject9.bin"/><Relationship Id="rId48" Type="http://schemas.openxmlformats.org/officeDocument/2006/relationships/image" Target="media/image130.wmf"/><Relationship Id="rId64" Type="http://schemas.openxmlformats.org/officeDocument/2006/relationships/image" Target="media/image170.wmf"/><Relationship Id="rId69" Type="http://schemas.openxmlformats.org/officeDocument/2006/relationships/oleObject" Target="embeddings/oleObject22.bin"/><Relationship Id="rId113" Type="http://schemas.openxmlformats.org/officeDocument/2006/relationships/oleObject" Target="embeddings/oleObject45.bin"/><Relationship Id="rId118" Type="http://schemas.openxmlformats.org/officeDocument/2006/relationships/image" Target="media/image300.wmf"/><Relationship Id="rId134" Type="http://schemas.openxmlformats.org/officeDocument/2006/relationships/image" Target="media/image340.wmf"/><Relationship Id="rId139" Type="http://schemas.openxmlformats.org/officeDocument/2006/relationships/oleObject" Target="embeddings/oleObject58.bin"/><Relationship Id="rId80" Type="http://schemas.openxmlformats.org/officeDocument/2006/relationships/image" Target="media/image210.wmf"/><Relationship Id="rId85" Type="http://schemas.openxmlformats.org/officeDocument/2006/relationships/oleObject" Target="embeddings/oleObject30.bin"/><Relationship Id="rId150" Type="http://schemas.openxmlformats.org/officeDocument/2006/relationships/image" Target="media/image380.wmf"/><Relationship Id="rId155" Type="http://schemas.openxmlformats.org/officeDocument/2006/relationships/header" Target="header11.xml"/><Relationship Id="rId12" Type="http://schemas.openxmlformats.org/officeDocument/2006/relationships/footer" Target="footer1.xml"/><Relationship Id="rId17" Type="http://schemas.openxmlformats.org/officeDocument/2006/relationships/header" Target="header5.xml"/><Relationship Id="rId33" Type="http://schemas.openxmlformats.org/officeDocument/2006/relationships/oleObject" Target="embeddings/oleObject4.bin"/><Relationship Id="rId38" Type="http://schemas.openxmlformats.org/officeDocument/2006/relationships/image" Target="media/image11.wmf"/><Relationship Id="rId59" Type="http://schemas.openxmlformats.org/officeDocument/2006/relationships/oleObject" Target="embeddings/oleObject17.bin"/><Relationship Id="rId103" Type="http://schemas.openxmlformats.org/officeDocument/2006/relationships/oleObject" Target="embeddings/oleObject39.bin"/><Relationship Id="rId108" Type="http://schemas.openxmlformats.org/officeDocument/2006/relationships/image" Target="media/image28.wmf"/><Relationship Id="rId124" Type="http://schemas.openxmlformats.org/officeDocument/2006/relationships/image" Target="media/image32.wmf"/><Relationship Id="rId129" Type="http://schemas.openxmlformats.org/officeDocument/2006/relationships/oleObject" Target="embeddings/oleObject53.bin"/><Relationship Id="rId20" Type="http://schemas.openxmlformats.org/officeDocument/2006/relationships/header" Target="header7.xml"/><Relationship Id="rId41" Type="http://schemas.openxmlformats.org/officeDocument/2006/relationships/oleObject" Target="embeddings/oleObject8.bin"/><Relationship Id="rId54" Type="http://schemas.openxmlformats.org/officeDocument/2006/relationships/image" Target="media/image15.wmf"/><Relationship Id="rId62" Type="http://schemas.openxmlformats.org/officeDocument/2006/relationships/image" Target="media/image17.wmf"/><Relationship Id="rId70" Type="http://schemas.openxmlformats.org/officeDocument/2006/relationships/image" Target="media/image19.wmf"/><Relationship Id="rId75" Type="http://schemas.openxmlformats.org/officeDocument/2006/relationships/oleObject" Target="embeddings/oleObject25.bin"/><Relationship Id="rId83" Type="http://schemas.openxmlformats.org/officeDocument/2006/relationships/oleObject" Target="embeddings/oleObject29.bin"/><Relationship Id="rId88" Type="http://schemas.openxmlformats.org/officeDocument/2006/relationships/image" Target="media/image230.wmf"/><Relationship Id="rId91" Type="http://schemas.openxmlformats.org/officeDocument/2006/relationships/oleObject" Target="embeddings/oleObject33.bin"/><Relationship Id="rId96" Type="http://schemas.openxmlformats.org/officeDocument/2006/relationships/image" Target="media/image250.wmf"/><Relationship Id="rId111" Type="http://schemas.openxmlformats.org/officeDocument/2006/relationships/oleObject" Target="embeddings/oleObject44.bin"/><Relationship Id="rId132" Type="http://schemas.openxmlformats.org/officeDocument/2006/relationships/image" Target="media/image34.wmf"/><Relationship Id="rId140" Type="http://schemas.openxmlformats.org/officeDocument/2006/relationships/image" Target="media/image36.wmf"/><Relationship Id="rId145" Type="http://schemas.openxmlformats.org/officeDocument/2006/relationships/oleObject" Target="embeddings/oleObject61.bin"/><Relationship Id="rId153" Type="http://schemas.openxmlformats.org/officeDocument/2006/relationships/oleObject" Target="embeddings/oleObject65.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oleObject" Target="embeddings/oleObject2.bin"/><Relationship Id="rId36" Type="http://schemas.openxmlformats.org/officeDocument/2006/relationships/image" Target="media/image100.wmf"/><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oleObject" Target="embeddings/oleObject41.bin"/><Relationship Id="rId114" Type="http://schemas.openxmlformats.org/officeDocument/2006/relationships/image" Target="media/image290.wmf"/><Relationship Id="rId119" Type="http://schemas.openxmlformats.org/officeDocument/2006/relationships/oleObject" Target="embeddings/oleObject48.bin"/><Relationship Id="rId127" Type="http://schemas.openxmlformats.org/officeDocument/2006/relationships/oleObject" Target="embeddings/oleObject52.bin"/><Relationship Id="rId10" Type="http://schemas.openxmlformats.org/officeDocument/2006/relationships/header" Target="header1.xml"/><Relationship Id="rId31" Type="http://schemas.openxmlformats.org/officeDocument/2006/relationships/oleObject" Target="embeddings/oleObject3.bin"/><Relationship Id="rId44" Type="http://schemas.openxmlformats.org/officeDocument/2006/relationships/image" Target="media/image120.wmf"/><Relationship Id="rId52" Type="http://schemas.openxmlformats.org/officeDocument/2006/relationships/image" Target="media/image140.wmf"/><Relationship Id="rId60" Type="http://schemas.openxmlformats.org/officeDocument/2006/relationships/image" Target="media/image160.wmf"/><Relationship Id="rId65" Type="http://schemas.openxmlformats.org/officeDocument/2006/relationships/oleObject" Target="embeddings/oleObject20.bin"/><Relationship Id="rId73" Type="http://schemas.openxmlformats.org/officeDocument/2006/relationships/oleObject" Target="embeddings/oleObject24.bin"/><Relationship Id="rId78" Type="http://schemas.openxmlformats.org/officeDocument/2006/relationships/image" Target="media/image21.wmf"/><Relationship Id="rId81" Type="http://schemas.openxmlformats.org/officeDocument/2006/relationships/oleObject" Target="embeddings/oleObject28.bin"/><Relationship Id="rId86" Type="http://schemas.openxmlformats.org/officeDocument/2006/relationships/image" Target="media/image23.wmf"/><Relationship Id="rId94" Type="http://schemas.openxmlformats.org/officeDocument/2006/relationships/image" Target="media/image25.wmf"/><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image" Target="media/image310.wmf"/><Relationship Id="rId130" Type="http://schemas.openxmlformats.org/officeDocument/2006/relationships/image" Target="media/image330.wmf"/><Relationship Id="rId135" Type="http://schemas.openxmlformats.org/officeDocument/2006/relationships/oleObject" Target="embeddings/oleObject56.bin"/><Relationship Id="rId143" Type="http://schemas.openxmlformats.org/officeDocument/2006/relationships/oleObject" Target="embeddings/oleObject60.bin"/><Relationship Id="rId148" Type="http://schemas.openxmlformats.org/officeDocument/2006/relationships/image" Target="media/image38.wmf"/><Relationship Id="rId151" Type="http://schemas.openxmlformats.org/officeDocument/2006/relationships/oleObject" Target="embeddings/oleObject64.bin"/><Relationship Id="rId156" Type="http://schemas.openxmlformats.org/officeDocument/2006/relationships/footer" Target="footer6.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oleObject" Target="embeddings/oleObject7.bin"/><Relationship Id="rId109" Type="http://schemas.openxmlformats.org/officeDocument/2006/relationships/oleObject" Target="embeddings/oleObject43.bin"/><Relationship Id="rId34" Type="http://schemas.openxmlformats.org/officeDocument/2006/relationships/image" Target="media/image10.wmf"/><Relationship Id="rId50" Type="http://schemas.openxmlformats.org/officeDocument/2006/relationships/image" Target="media/image14.wmf"/><Relationship Id="rId55" Type="http://schemas.openxmlformats.org/officeDocument/2006/relationships/oleObject" Target="embeddings/oleObject15.bin"/><Relationship Id="rId76" Type="http://schemas.openxmlformats.org/officeDocument/2006/relationships/image" Target="media/image200.wmf"/><Relationship Id="rId97" Type="http://schemas.openxmlformats.org/officeDocument/2006/relationships/oleObject" Target="embeddings/oleObject36.bin"/><Relationship Id="rId104" Type="http://schemas.openxmlformats.org/officeDocument/2006/relationships/image" Target="media/image270.wmf"/><Relationship Id="rId120" Type="http://schemas.openxmlformats.org/officeDocument/2006/relationships/image" Target="media/image31.wmf"/><Relationship Id="rId125" Type="http://schemas.openxmlformats.org/officeDocument/2006/relationships/oleObject" Target="embeddings/oleObject51.bin"/><Relationship Id="rId141" Type="http://schemas.openxmlformats.org/officeDocument/2006/relationships/oleObject" Target="embeddings/oleObject59.bin"/><Relationship Id="rId146" Type="http://schemas.openxmlformats.org/officeDocument/2006/relationships/image" Target="media/image370.wmf"/><Relationship Id="rId7" Type="http://schemas.openxmlformats.org/officeDocument/2006/relationships/endnotes" Target="endnotes.xml"/><Relationship Id="rId71" Type="http://schemas.openxmlformats.org/officeDocument/2006/relationships/oleObject" Target="embeddings/oleObject23.bin"/><Relationship Id="rId92" Type="http://schemas.openxmlformats.org/officeDocument/2006/relationships/image" Target="media/image240.wmf"/><Relationship Id="rId2" Type="http://schemas.openxmlformats.org/officeDocument/2006/relationships/numbering" Target="numbering.xml"/><Relationship Id="rId29" Type="http://schemas.openxmlformats.org/officeDocument/2006/relationships/image" Target="media/image8.jpeg"/><Relationship Id="rId24" Type="http://schemas.openxmlformats.org/officeDocument/2006/relationships/image" Target="media/image5.wmf"/><Relationship Id="rId40" Type="http://schemas.openxmlformats.org/officeDocument/2006/relationships/image" Target="media/image110.wmf"/><Relationship Id="rId45" Type="http://schemas.openxmlformats.org/officeDocument/2006/relationships/oleObject" Target="embeddings/oleObject10.bin"/><Relationship Id="rId66" Type="http://schemas.openxmlformats.org/officeDocument/2006/relationships/image" Target="media/image18.wmf"/><Relationship Id="rId87" Type="http://schemas.openxmlformats.org/officeDocument/2006/relationships/oleObject" Target="embeddings/oleObject31.bin"/><Relationship Id="rId110" Type="http://schemas.openxmlformats.org/officeDocument/2006/relationships/image" Target="media/image280.wmf"/><Relationship Id="rId115" Type="http://schemas.openxmlformats.org/officeDocument/2006/relationships/oleObject" Target="embeddings/oleObject46.bin"/><Relationship Id="rId131" Type="http://schemas.openxmlformats.org/officeDocument/2006/relationships/oleObject" Target="embeddings/oleObject54.bin"/><Relationship Id="rId136" Type="http://schemas.openxmlformats.org/officeDocument/2006/relationships/image" Target="media/image35.wmf"/><Relationship Id="rId157" Type="http://schemas.openxmlformats.org/officeDocument/2006/relationships/header" Target="header12.xml"/><Relationship Id="rId61" Type="http://schemas.openxmlformats.org/officeDocument/2006/relationships/oleObject" Target="embeddings/oleObject18.bin"/><Relationship Id="rId82" Type="http://schemas.openxmlformats.org/officeDocument/2006/relationships/image" Target="media/image22.wmf"/><Relationship Id="rId152" Type="http://schemas.openxmlformats.org/officeDocument/2006/relationships/image" Target="media/image39.wmf"/><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image" Target="media/image9.wmf"/><Relationship Id="rId35" Type="http://schemas.openxmlformats.org/officeDocument/2006/relationships/oleObject" Target="embeddings/oleObject5.bin"/><Relationship Id="rId56" Type="http://schemas.openxmlformats.org/officeDocument/2006/relationships/image" Target="media/image150.wmf"/><Relationship Id="rId77" Type="http://schemas.openxmlformats.org/officeDocument/2006/relationships/oleObject" Target="embeddings/oleObject26.bin"/><Relationship Id="rId100" Type="http://schemas.openxmlformats.org/officeDocument/2006/relationships/image" Target="media/image260.wmf"/><Relationship Id="rId105" Type="http://schemas.openxmlformats.org/officeDocument/2006/relationships/oleObject" Target="embeddings/oleObject40.bin"/><Relationship Id="rId126" Type="http://schemas.openxmlformats.org/officeDocument/2006/relationships/image" Target="media/image320.wmf"/><Relationship Id="rId147" Type="http://schemas.openxmlformats.org/officeDocument/2006/relationships/oleObject" Target="embeddings/oleObject62.bin"/><Relationship Id="rId8" Type="http://schemas.openxmlformats.org/officeDocument/2006/relationships/comments" Target="comments.xml"/><Relationship Id="rId51" Type="http://schemas.openxmlformats.org/officeDocument/2006/relationships/oleObject" Target="embeddings/oleObject13.bin"/><Relationship Id="rId72" Type="http://schemas.openxmlformats.org/officeDocument/2006/relationships/image" Target="media/image190.wmf"/><Relationship Id="rId93" Type="http://schemas.openxmlformats.org/officeDocument/2006/relationships/oleObject" Target="embeddings/oleObject34.bin"/><Relationship Id="rId98" Type="http://schemas.openxmlformats.org/officeDocument/2006/relationships/image" Target="media/image26.wmf"/><Relationship Id="rId121" Type="http://schemas.openxmlformats.org/officeDocument/2006/relationships/oleObject" Target="embeddings/oleObject49.bin"/><Relationship Id="rId142" Type="http://schemas.openxmlformats.org/officeDocument/2006/relationships/image" Target="media/image360.wmf"/><Relationship Id="rId3" Type="http://schemas.openxmlformats.org/officeDocument/2006/relationships/styles" Target="styles.xml"/><Relationship Id="rId25" Type="http://schemas.openxmlformats.org/officeDocument/2006/relationships/oleObject" Target="embeddings/oleObject1.bin"/><Relationship Id="rId46" Type="http://schemas.openxmlformats.org/officeDocument/2006/relationships/image" Target="media/image13.wmf"/><Relationship Id="rId67" Type="http://schemas.openxmlformats.org/officeDocument/2006/relationships/oleObject" Target="embeddings/oleObject21.bin"/><Relationship Id="rId116" Type="http://schemas.openxmlformats.org/officeDocument/2006/relationships/image" Target="media/image30.wmf"/><Relationship Id="rId137" Type="http://schemas.openxmlformats.org/officeDocument/2006/relationships/oleObject" Target="embeddings/oleObject57.bin"/><Relationship Id="rId158"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48B2F-2C51-4495-A3F1-CBF6DD82E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25</Pages>
  <Words>7895</Words>
  <Characters>45003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52793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8</cp:revision>
  <dcterms:created xsi:type="dcterms:W3CDTF">2016-07-13T11:57:00Z</dcterms:created>
  <dcterms:modified xsi:type="dcterms:W3CDTF">2016-08-19T09:18:00Z</dcterms:modified>
  <cp:category/>
</cp:coreProperties>
</file>